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53378" w14:textId="7ED04FC3" w:rsidR="6534213D" w:rsidRDefault="00774C5E" w:rsidP="022250B6">
      <w:pPr>
        <w:spacing w:after="0" w:line="240" w:lineRule="auto"/>
        <w:contextualSpacing/>
        <w:jc w:val="right"/>
        <w:rPr>
          <w:rFonts w:ascii="Times New Roman" w:hAnsi="Times New Roman" w:cs="Times New Roman"/>
          <w:sz w:val="28"/>
          <w:szCs w:val="28"/>
        </w:rPr>
      </w:pPr>
      <w:r>
        <w:rPr>
          <w:rFonts w:ascii="Times New Roman" w:hAnsi="Times New Roman" w:cs="Times New Roman"/>
          <w:sz w:val="24"/>
          <w:szCs w:val="24"/>
        </w:rPr>
        <w:t>15</w:t>
      </w:r>
      <w:r w:rsidR="4B0B8291" w:rsidRPr="022250B6">
        <w:rPr>
          <w:rFonts w:ascii="Times New Roman" w:hAnsi="Times New Roman" w:cs="Times New Roman"/>
          <w:sz w:val="24"/>
          <w:szCs w:val="24"/>
        </w:rPr>
        <w:t>.</w:t>
      </w:r>
      <w:r w:rsidR="008C3942">
        <w:rPr>
          <w:rFonts w:ascii="Times New Roman" w:hAnsi="Times New Roman" w:cs="Times New Roman"/>
          <w:sz w:val="24"/>
          <w:szCs w:val="24"/>
        </w:rPr>
        <w:t>10</w:t>
      </w:r>
      <w:r w:rsidR="4B0B8291" w:rsidRPr="022250B6">
        <w:rPr>
          <w:rFonts w:ascii="Times New Roman" w:hAnsi="Times New Roman" w:cs="Times New Roman"/>
          <w:sz w:val="24"/>
          <w:szCs w:val="24"/>
        </w:rPr>
        <w:t>.2025</w:t>
      </w:r>
    </w:p>
    <w:p w14:paraId="03F738D8" w14:textId="60540038" w:rsidR="022250B6" w:rsidRPr="00D06603" w:rsidRDefault="022250B6" w:rsidP="022250B6">
      <w:pPr>
        <w:spacing w:after="0" w:line="240" w:lineRule="auto"/>
        <w:contextualSpacing/>
        <w:jc w:val="center"/>
        <w:rPr>
          <w:rFonts w:ascii="Times New Roman" w:hAnsi="Times New Roman" w:cs="Times New Roman"/>
          <w:b/>
          <w:bCs/>
          <w:sz w:val="24"/>
          <w:szCs w:val="24"/>
        </w:rPr>
      </w:pPr>
    </w:p>
    <w:p w14:paraId="165F1EE8" w14:textId="6E990E46" w:rsidR="005D5336" w:rsidRPr="00D06603" w:rsidRDefault="2ACCE09F" w:rsidP="1952477E">
      <w:pPr>
        <w:spacing w:after="0" w:line="240" w:lineRule="auto"/>
        <w:contextualSpacing/>
        <w:jc w:val="center"/>
        <w:rPr>
          <w:rFonts w:ascii="Times New Roman" w:eastAsia="Calibri" w:hAnsi="Times New Roman" w:cs="Times New Roman"/>
          <w:b/>
          <w:bCs/>
          <w:sz w:val="24"/>
          <w:szCs w:val="24"/>
        </w:rPr>
      </w:pPr>
      <w:r w:rsidRPr="00D06603">
        <w:rPr>
          <w:rFonts w:ascii="Times New Roman" w:hAnsi="Times New Roman" w:cs="Times New Roman"/>
          <w:b/>
          <w:bCs/>
          <w:sz w:val="24"/>
          <w:szCs w:val="24"/>
        </w:rPr>
        <w:t>Töövaidluse lahendamise seaduse ja teiste seaduste muutmise seaduse</w:t>
      </w:r>
      <w:r w:rsidR="6706524B" w:rsidRPr="00D06603">
        <w:rPr>
          <w:rFonts w:ascii="Times New Roman" w:eastAsia="Calibri" w:hAnsi="Times New Roman" w:cs="Times New Roman"/>
          <w:b/>
          <w:bCs/>
          <w:sz w:val="24"/>
          <w:szCs w:val="24"/>
        </w:rPr>
        <w:t xml:space="preserve"> eelnõu </w:t>
      </w:r>
      <w:commentRangeStart w:id="0"/>
      <w:r w:rsidR="6706524B" w:rsidRPr="00D06603">
        <w:rPr>
          <w:rFonts w:ascii="Times New Roman" w:eastAsia="Calibri" w:hAnsi="Times New Roman" w:cs="Times New Roman"/>
          <w:b/>
          <w:bCs/>
          <w:sz w:val="24"/>
          <w:szCs w:val="24"/>
        </w:rPr>
        <w:t>seletuskiri</w:t>
      </w:r>
      <w:commentRangeEnd w:id="0"/>
      <w:r w:rsidRPr="00D06603">
        <w:rPr>
          <w:rStyle w:val="Kommentaariviide"/>
          <w:rFonts w:ascii="Times New Roman" w:eastAsia="Calibri" w:hAnsi="Times New Roman" w:cs="Times New Roman"/>
          <w:b/>
          <w:bCs/>
          <w:sz w:val="24"/>
          <w:szCs w:val="24"/>
        </w:rPr>
        <w:commentReference w:id="0"/>
      </w:r>
    </w:p>
    <w:p w14:paraId="708386BD" w14:textId="77777777" w:rsidR="00D02168" w:rsidRPr="003048CB" w:rsidRDefault="00D02168" w:rsidP="002F3FFC">
      <w:pPr>
        <w:spacing w:after="0" w:line="240" w:lineRule="auto"/>
        <w:contextualSpacing/>
        <w:jc w:val="both"/>
        <w:rPr>
          <w:rFonts w:ascii="Times New Roman" w:eastAsia="Calibri" w:hAnsi="Times New Roman" w:cs="Times New Roman"/>
          <w:sz w:val="24"/>
          <w:szCs w:val="24"/>
        </w:rPr>
      </w:pPr>
    </w:p>
    <w:p w14:paraId="1EFD4961" w14:textId="77777777" w:rsidR="005D5336" w:rsidRPr="003048CB" w:rsidRDefault="005D5336" w:rsidP="002F3FFC">
      <w:pPr>
        <w:spacing w:after="0" w:line="240" w:lineRule="auto"/>
        <w:contextualSpacing/>
        <w:jc w:val="both"/>
        <w:rPr>
          <w:rFonts w:ascii="Times New Roman" w:eastAsia="Calibri" w:hAnsi="Times New Roman" w:cs="Times New Roman"/>
          <w:b/>
          <w:sz w:val="24"/>
          <w:szCs w:val="24"/>
        </w:rPr>
      </w:pPr>
      <w:r w:rsidRPr="003048CB">
        <w:rPr>
          <w:rFonts w:ascii="Times New Roman" w:eastAsia="Calibri" w:hAnsi="Times New Roman" w:cs="Times New Roman"/>
          <w:b/>
          <w:sz w:val="24"/>
          <w:szCs w:val="24"/>
        </w:rPr>
        <w:t>1. Sissejuhatus</w:t>
      </w:r>
    </w:p>
    <w:p w14:paraId="4939E0D8" w14:textId="093E77F0" w:rsidR="005D5336" w:rsidRPr="003048CB" w:rsidRDefault="6706524B" w:rsidP="1952477E">
      <w:pPr>
        <w:spacing w:after="0" w:line="240" w:lineRule="auto"/>
        <w:contextualSpacing/>
        <w:jc w:val="both"/>
        <w:rPr>
          <w:rFonts w:ascii="Times New Roman" w:eastAsia="Calibri" w:hAnsi="Times New Roman" w:cs="Times New Roman"/>
          <w:b/>
          <w:bCs/>
          <w:sz w:val="24"/>
          <w:szCs w:val="24"/>
          <w:highlight w:val="yellow"/>
        </w:rPr>
      </w:pPr>
      <w:r w:rsidRPr="1952477E">
        <w:rPr>
          <w:rFonts w:ascii="Times New Roman" w:eastAsia="Calibri" w:hAnsi="Times New Roman" w:cs="Times New Roman"/>
          <w:b/>
          <w:bCs/>
          <w:sz w:val="24"/>
          <w:szCs w:val="24"/>
        </w:rPr>
        <w:t>1.1</w:t>
      </w:r>
      <w:r w:rsidR="006C76C1">
        <w:rPr>
          <w:rFonts w:ascii="Times New Roman" w:eastAsia="Calibri" w:hAnsi="Times New Roman" w:cs="Times New Roman"/>
          <w:b/>
          <w:bCs/>
          <w:sz w:val="24"/>
          <w:szCs w:val="24"/>
        </w:rPr>
        <w:t>.</w:t>
      </w:r>
      <w:r w:rsidRPr="1952477E">
        <w:rPr>
          <w:rFonts w:ascii="Times New Roman" w:eastAsia="Calibri" w:hAnsi="Times New Roman" w:cs="Times New Roman"/>
          <w:b/>
          <w:bCs/>
          <w:sz w:val="24"/>
          <w:szCs w:val="24"/>
        </w:rPr>
        <w:t xml:space="preserve"> </w:t>
      </w:r>
      <w:commentRangeStart w:id="1"/>
      <w:r w:rsidRPr="1952477E">
        <w:rPr>
          <w:rFonts w:ascii="Times New Roman" w:eastAsia="Calibri" w:hAnsi="Times New Roman" w:cs="Times New Roman"/>
          <w:b/>
          <w:bCs/>
          <w:sz w:val="24"/>
          <w:szCs w:val="24"/>
        </w:rPr>
        <w:t>Sisukokkuvõte</w:t>
      </w:r>
      <w:commentRangeEnd w:id="1"/>
      <w:r w:rsidR="00452707" w:rsidRPr="003048CB">
        <w:rPr>
          <w:rStyle w:val="Kommentaariviide"/>
          <w:rFonts w:ascii="Times New Roman" w:eastAsia="Calibri" w:hAnsi="Times New Roman" w:cs="Times New Roman"/>
          <w:b/>
          <w:bCs/>
          <w:sz w:val="24"/>
          <w:szCs w:val="24"/>
          <w:highlight w:val="yellow"/>
        </w:rPr>
        <w:commentReference w:id="1"/>
      </w:r>
    </w:p>
    <w:p w14:paraId="4C738D85" w14:textId="77777777" w:rsidR="005D5336" w:rsidRPr="003048CB" w:rsidRDefault="005D5336" w:rsidP="002F3FFC">
      <w:pPr>
        <w:spacing w:after="0" w:line="240" w:lineRule="auto"/>
        <w:contextualSpacing/>
        <w:jc w:val="both"/>
        <w:rPr>
          <w:rFonts w:ascii="Times New Roman" w:eastAsia="Calibri" w:hAnsi="Times New Roman" w:cs="Times New Roman"/>
          <w:sz w:val="24"/>
          <w:szCs w:val="24"/>
        </w:rPr>
      </w:pPr>
    </w:p>
    <w:p w14:paraId="0EE4EE90" w14:textId="18FADF7A" w:rsidR="005D5336" w:rsidRDefault="19344C60" w:rsidP="1952477E">
      <w:pPr>
        <w:spacing w:after="0" w:line="240" w:lineRule="auto"/>
        <w:contextualSpacing/>
        <w:jc w:val="both"/>
        <w:rPr>
          <w:rFonts w:ascii="Times New Roman" w:eastAsia="Times New Roman" w:hAnsi="Times New Roman" w:cs="Times New Roman"/>
          <w:sz w:val="24"/>
          <w:szCs w:val="24"/>
        </w:rPr>
      </w:pPr>
      <w:r w:rsidRPr="73D04E54">
        <w:rPr>
          <w:rFonts w:ascii="Times New Roman" w:eastAsia="Calibri" w:hAnsi="Times New Roman" w:cs="Times New Roman"/>
          <w:color w:val="000000" w:themeColor="text1"/>
          <w:sz w:val="24"/>
          <w:szCs w:val="24"/>
        </w:rPr>
        <w:t xml:space="preserve">Töövaidluse lahendamiseks on Eestis võimalik pöörduda kas töövaidluskomisjoni (TVK) või kohtusse. TVK on Tööinspektsiooni juures asuv sõltumatu kohtuväline organ, mis lähtub oma töös 01.01.2018. a jõustunud </w:t>
      </w:r>
      <w:r w:rsidR="202FC711" w:rsidRPr="73D04E54">
        <w:rPr>
          <w:rFonts w:ascii="Times New Roman" w:eastAsia="Calibri" w:hAnsi="Times New Roman" w:cs="Times New Roman"/>
          <w:color w:val="000000" w:themeColor="text1"/>
          <w:sz w:val="24"/>
          <w:szCs w:val="24"/>
        </w:rPr>
        <w:t>t</w:t>
      </w:r>
      <w:r w:rsidR="202FC711" w:rsidRPr="1952477E">
        <w:rPr>
          <w:rFonts w:ascii="Times New Roman" w:hAnsi="Times New Roman" w:cs="Times New Roman"/>
          <w:sz w:val="24"/>
          <w:szCs w:val="24"/>
        </w:rPr>
        <w:t>öövaidluse lahendamise seadusest</w:t>
      </w:r>
      <w:r w:rsidR="00625D1C" w:rsidRPr="1952477E">
        <w:rPr>
          <w:rStyle w:val="Allmrkuseviide"/>
          <w:rFonts w:ascii="Times New Roman" w:hAnsi="Times New Roman"/>
          <w:sz w:val="24"/>
          <w:szCs w:val="24"/>
        </w:rPr>
        <w:footnoteReference w:id="2"/>
      </w:r>
      <w:r w:rsidRPr="73D04E54">
        <w:rPr>
          <w:rFonts w:ascii="Times New Roman" w:eastAsia="Calibri" w:hAnsi="Times New Roman" w:cs="Times New Roman"/>
          <w:color w:val="000000" w:themeColor="text1"/>
          <w:sz w:val="24"/>
          <w:szCs w:val="24"/>
        </w:rPr>
        <w:t xml:space="preserve"> (</w:t>
      </w:r>
      <w:proofErr w:type="spellStart"/>
      <w:r w:rsidRPr="73D04E54">
        <w:rPr>
          <w:rFonts w:ascii="Times New Roman" w:eastAsia="Calibri" w:hAnsi="Times New Roman" w:cs="Times New Roman"/>
          <w:color w:val="000000" w:themeColor="text1"/>
          <w:sz w:val="24"/>
          <w:szCs w:val="24"/>
        </w:rPr>
        <w:t>TvLS</w:t>
      </w:r>
      <w:proofErr w:type="spellEnd"/>
      <w:r w:rsidRPr="73D04E54">
        <w:rPr>
          <w:rFonts w:ascii="Times New Roman" w:eastAsia="Calibri" w:hAnsi="Times New Roman" w:cs="Times New Roman"/>
          <w:color w:val="000000" w:themeColor="text1"/>
          <w:sz w:val="24"/>
          <w:szCs w:val="24"/>
        </w:rPr>
        <w:t>).</w:t>
      </w:r>
      <w:r w:rsidR="2ACCE09F">
        <w:rPr>
          <w:rFonts w:ascii="Times New Roman" w:hAnsi="Times New Roman" w:cs="Times New Roman"/>
          <w:sz w:val="24"/>
          <w:szCs w:val="24"/>
        </w:rPr>
        <w:t xml:space="preserve"> </w:t>
      </w:r>
      <w:proofErr w:type="spellStart"/>
      <w:r w:rsidR="2ACCE09F">
        <w:rPr>
          <w:rFonts w:ascii="Times New Roman" w:hAnsi="Times New Roman" w:cs="Times New Roman"/>
          <w:sz w:val="24"/>
          <w:szCs w:val="24"/>
        </w:rPr>
        <w:t>TvLS</w:t>
      </w:r>
      <w:proofErr w:type="spellEnd"/>
      <w:r w:rsidR="2ACCE09F">
        <w:rPr>
          <w:rFonts w:ascii="Times New Roman" w:hAnsi="Times New Roman" w:cs="Times New Roman"/>
          <w:sz w:val="24"/>
          <w:szCs w:val="24"/>
        </w:rPr>
        <w:t xml:space="preserve"> kehtestamise eesmärgiks oli </w:t>
      </w:r>
      <w:r w:rsidR="40E09F94">
        <w:rPr>
          <w:rFonts w:ascii="Times New Roman" w:hAnsi="Times New Roman" w:cs="Times New Roman"/>
          <w:sz w:val="24"/>
          <w:szCs w:val="24"/>
        </w:rPr>
        <w:t>TVK</w:t>
      </w:r>
      <w:r w:rsidR="2ACCE09F">
        <w:rPr>
          <w:rFonts w:ascii="Times New Roman" w:hAnsi="Times New Roman" w:cs="Times New Roman"/>
          <w:sz w:val="24"/>
          <w:szCs w:val="24"/>
        </w:rPr>
        <w:t xml:space="preserve"> töö korraldamiseks ja töövaidluse tõhusaks lahendamiseks ühtne ning </w:t>
      </w:r>
      <w:r w:rsidR="00E1394B">
        <w:rPr>
          <w:rFonts w:ascii="Times New Roman" w:hAnsi="Times New Roman" w:cs="Times New Roman"/>
          <w:sz w:val="24"/>
          <w:szCs w:val="24"/>
        </w:rPr>
        <w:t>nüüdis</w:t>
      </w:r>
      <w:r w:rsidR="2ACCE09F">
        <w:rPr>
          <w:rFonts w:ascii="Times New Roman" w:hAnsi="Times New Roman" w:cs="Times New Roman"/>
          <w:sz w:val="24"/>
          <w:szCs w:val="24"/>
        </w:rPr>
        <w:t>aegne normistik</w:t>
      </w:r>
      <w:r w:rsidR="22AA417A">
        <w:rPr>
          <w:rFonts w:ascii="Times New Roman" w:hAnsi="Times New Roman" w:cs="Times New Roman"/>
          <w:sz w:val="24"/>
          <w:szCs w:val="24"/>
        </w:rPr>
        <w:t>, mis</w:t>
      </w:r>
      <w:r w:rsidR="433B05E7">
        <w:rPr>
          <w:rFonts w:ascii="Times New Roman" w:hAnsi="Times New Roman" w:cs="Times New Roman"/>
          <w:sz w:val="24"/>
          <w:szCs w:val="24"/>
        </w:rPr>
        <w:t xml:space="preserve"> asendas </w:t>
      </w:r>
      <w:r w:rsidR="433B05E7" w:rsidRPr="00DF05A1">
        <w:rPr>
          <w:rFonts w:ascii="Times New Roman" w:hAnsi="Times New Roman" w:cs="Times New Roman"/>
          <w:sz w:val="24"/>
          <w:szCs w:val="24"/>
        </w:rPr>
        <w:t>1996. aasta septembrist kehti</w:t>
      </w:r>
      <w:r w:rsidR="433B05E7">
        <w:rPr>
          <w:rFonts w:ascii="Times New Roman" w:hAnsi="Times New Roman" w:cs="Times New Roman"/>
          <w:sz w:val="24"/>
          <w:szCs w:val="24"/>
        </w:rPr>
        <w:t>nud</w:t>
      </w:r>
      <w:r w:rsidR="433B05E7" w:rsidRPr="00DF05A1">
        <w:rPr>
          <w:rFonts w:ascii="Times New Roman" w:hAnsi="Times New Roman" w:cs="Times New Roman"/>
          <w:sz w:val="24"/>
          <w:szCs w:val="24"/>
        </w:rPr>
        <w:t xml:space="preserve"> individuaalse töövaidluse lahendamise seaduse</w:t>
      </w:r>
      <w:r w:rsidR="433B05E7">
        <w:rPr>
          <w:rFonts w:ascii="Times New Roman" w:hAnsi="Times New Roman" w:cs="Times New Roman"/>
          <w:sz w:val="24"/>
          <w:szCs w:val="24"/>
        </w:rPr>
        <w:t>.</w:t>
      </w:r>
    </w:p>
    <w:p w14:paraId="4ECCDFDC" w14:textId="110417F1" w:rsidR="005D5336" w:rsidRDefault="005D5336" w:rsidP="1952477E">
      <w:pPr>
        <w:spacing w:after="0" w:line="240" w:lineRule="auto"/>
        <w:contextualSpacing/>
        <w:jc w:val="both"/>
        <w:rPr>
          <w:rFonts w:ascii="Times New Roman" w:hAnsi="Times New Roman" w:cs="Times New Roman"/>
          <w:sz w:val="24"/>
          <w:szCs w:val="24"/>
        </w:rPr>
      </w:pPr>
    </w:p>
    <w:p w14:paraId="7225BE44" w14:textId="4ED761E3" w:rsidR="005D5336" w:rsidRDefault="74212BC2" w:rsidP="1952477E">
      <w:pPr>
        <w:spacing w:after="0" w:line="240" w:lineRule="auto"/>
        <w:contextualSpacing/>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TvLS</w:t>
      </w:r>
      <w:proofErr w:type="spellEnd"/>
      <w:r w:rsidR="433B05E7">
        <w:rPr>
          <w:rFonts w:ascii="Times New Roman" w:hAnsi="Times New Roman" w:cs="Times New Roman"/>
          <w:sz w:val="24"/>
          <w:szCs w:val="24"/>
        </w:rPr>
        <w:t xml:space="preserve"> </w:t>
      </w:r>
      <w:r w:rsidR="433B05E7" w:rsidRPr="00DF05A1">
        <w:rPr>
          <w:rFonts w:ascii="Times New Roman" w:hAnsi="Times New Roman" w:cs="Times New Roman"/>
          <w:sz w:val="24"/>
          <w:szCs w:val="24"/>
        </w:rPr>
        <w:t>rakendamisel</w:t>
      </w:r>
      <w:r w:rsidR="26CA441E" w:rsidRPr="00DF05A1">
        <w:rPr>
          <w:rFonts w:ascii="Times New Roman" w:hAnsi="Times New Roman" w:cs="Times New Roman"/>
          <w:sz w:val="24"/>
          <w:szCs w:val="24"/>
        </w:rPr>
        <w:t xml:space="preserve"> on</w:t>
      </w:r>
      <w:r w:rsidR="433B05E7" w:rsidRPr="00DF05A1">
        <w:rPr>
          <w:rFonts w:ascii="Times New Roman" w:hAnsi="Times New Roman" w:cs="Times New Roman"/>
          <w:sz w:val="24"/>
          <w:szCs w:val="24"/>
        </w:rPr>
        <w:t xml:space="preserve"> ilmnenud mit</w:t>
      </w:r>
      <w:r w:rsidR="00E1394B">
        <w:rPr>
          <w:rFonts w:ascii="Times New Roman" w:hAnsi="Times New Roman" w:cs="Times New Roman"/>
          <w:sz w:val="24"/>
          <w:szCs w:val="24"/>
        </w:rPr>
        <w:t>u</w:t>
      </w:r>
      <w:r w:rsidR="433B05E7" w:rsidRPr="00DF05A1">
        <w:rPr>
          <w:rFonts w:ascii="Times New Roman" w:hAnsi="Times New Roman" w:cs="Times New Roman"/>
          <w:sz w:val="24"/>
          <w:szCs w:val="24"/>
        </w:rPr>
        <w:t xml:space="preserve"> puudus</w:t>
      </w:r>
      <w:r w:rsidR="00E1394B">
        <w:rPr>
          <w:rFonts w:ascii="Times New Roman" w:hAnsi="Times New Roman" w:cs="Times New Roman"/>
          <w:sz w:val="24"/>
          <w:szCs w:val="24"/>
        </w:rPr>
        <w:t>t</w:t>
      </w:r>
      <w:r w:rsidR="2772490D" w:rsidRPr="00DF05A1">
        <w:rPr>
          <w:rFonts w:ascii="Times New Roman" w:hAnsi="Times New Roman" w:cs="Times New Roman"/>
          <w:sz w:val="24"/>
          <w:szCs w:val="24"/>
        </w:rPr>
        <w:t xml:space="preserve"> ja kitsaskoht</w:t>
      </w:r>
      <w:r w:rsidR="00E1394B">
        <w:rPr>
          <w:rFonts w:ascii="Times New Roman" w:hAnsi="Times New Roman" w:cs="Times New Roman"/>
          <w:sz w:val="24"/>
          <w:szCs w:val="24"/>
        </w:rPr>
        <w:t>a</w:t>
      </w:r>
      <w:r w:rsidR="433B05E7">
        <w:rPr>
          <w:rFonts w:ascii="Times New Roman" w:hAnsi="Times New Roman" w:cs="Times New Roman"/>
          <w:sz w:val="24"/>
          <w:szCs w:val="24"/>
        </w:rPr>
        <w:t xml:space="preserve">, mida on seni proovitud lahendada seaduse tõlgendamise ja </w:t>
      </w:r>
      <w:r w:rsidR="2A5C21D8">
        <w:rPr>
          <w:rFonts w:ascii="Times New Roman" w:hAnsi="Times New Roman" w:cs="Times New Roman"/>
          <w:sz w:val="24"/>
          <w:szCs w:val="24"/>
        </w:rPr>
        <w:t xml:space="preserve">tsiviilkohtumenetluse seaduse </w:t>
      </w:r>
      <w:r w:rsidR="62E94D56">
        <w:rPr>
          <w:rFonts w:ascii="Times New Roman" w:hAnsi="Times New Roman" w:cs="Times New Roman"/>
          <w:sz w:val="24"/>
          <w:szCs w:val="24"/>
        </w:rPr>
        <w:t>(</w:t>
      </w:r>
      <w:proofErr w:type="spellStart"/>
      <w:r w:rsidR="433B05E7">
        <w:rPr>
          <w:rFonts w:ascii="Times New Roman" w:hAnsi="Times New Roman" w:cs="Times New Roman"/>
          <w:sz w:val="24"/>
          <w:szCs w:val="24"/>
        </w:rPr>
        <w:t>TsMS</w:t>
      </w:r>
      <w:proofErr w:type="spellEnd"/>
      <w:r w:rsidR="59573AD2">
        <w:rPr>
          <w:rFonts w:ascii="Times New Roman" w:hAnsi="Times New Roman" w:cs="Times New Roman"/>
          <w:sz w:val="24"/>
          <w:szCs w:val="24"/>
        </w:rPr>
        <w:t>)</w:t>
      </w:r>
      <w:r w:rsidR="433B05E7">
        <w:rPr>
          <w:rFonts w:ascii="Times New Roman" w:hAnsi="Times New Roman" w:cs="Times New Roman"/>
          <w:sz w:val="24"/>
          <w:szCs w:val="24"/>
        </w:rPr>
        <w:t xml:space="preserve"> analoogia korras kohaldamisega, kuid mis vajaks siiski </w:t>
      </w:r>
      <w:proofErr w:type="spellStart"/>
      <w:r w:rsidR="433B05E7">
        <w:rPr>
          <w:rFonts w:ascii="Times New Roman" w:hAnsi="Times New Roman" w:cs="Times New Roman"/>
          <w:sz w:val="24"/>
          <w:szCs w:val="24"/>
        </w:rPr>
        <w:t>TvLS</w:t>
      </w:r>
      <w:proofErr w:type="spellEnd"/>
      <w:r w:rsidR="433B05E7">
        <w:rPr>
          <w:rFonts w:ascii="Times New Roman" w:hAnsi="Times New Roman" w:cs="Times New Roman"/>
          <w:sz w:val="24"/>
          <w:szCs w:val="24"/>
        </w:rPr>
        <w:t xml:space="preserve"> tasandil täpsustamist. </w:t>
      </w:r>
      <w:r w:rsidR="1D459251" w:rsidRPr="1952477E">
        <w:rPr>
          <w:rFonts w:ascii="Times New Roman" w:eastAsia="Calibri" w:hAnsi="Times New Roman" w:cs="Times New Roman"/>
          <w:color w:val="000000" w:themeColor="text1"/>
          <w:sz w:val="24"/>
          <w:szCs w:val="24"/>
        </w:rPr>
        <w:t xml:space="preserve">Samuti on TVK juhatajad teinud seaduse muutmise ettepanekuid, et muuta töövaidluste lahendamist ja TVK töökorraldust </w:t>
      </w:r>
      <w:r w:rsidR="00E1394B">
        <w:rPr>
          <w:rFonts w:ascii="Times New Roman" w:eastAsia="Calibri" w:hAnsi="Times New Roman" w:cs="Times New Roman"/>
          <w:color w:val="000000" w:themeColor="text1"/>
          <w:sz w:val="24"/>
          <w:szCs w:val="24"/>
        </w:rPr>
        <w:t>tõhusamaks</w:t>
      </w:r>
      <w:r w:rsidR="1D459251" w:rsidRPr="1952477E">
        <w:rPr>
          <w:rFonts w:ascii="Times New Roman" w:eastAsia="Calibri" w:hAnsi="Times New Roman" w:cs="Times New Roman"/>
          <w:color w:val="000000" w:themeColor="text1"/>
          <w:sz w:val="24"/>
          <w:szCs w:val="24"/>
        </w:rPr>
        <w:t xml:space="preserve">. </w:t>
      </w:r>
      <w:r w:rsidR="00E1394B">
        <w:rPr>
          <w:rFonts w:ascii="Times New Roman" w:eastAsia="Calibri" w:hAnsi="Times New Roman" w:cs="Times New Roman"/>
          <w:color w:val="000000" w:themeColor="text1"/>
          <w:sz w:val="24"/>
          <w:szCs w:val="24"/>
        </w:rPr>
        <w:t>E</w:t>
      </w:r>
      <w:r w:rsidR="1D459251" w:rsidRPr="1952477E">
        <w:rPr>
          <w:rFonts w:ascii="Times New Roman" w:eastAsia="Calibri" w:hAnsi="Times New Roman" w:cs="Times New Roman"/>
          <w:color w:val="000000" w:themeColor="text1"/>
          <w:sz w:val="24"/>
          <w:szCs w:val="24"/>
        </w:rPr>
        <w:t>elnõu</w:t>
      </w:r>
      <w:r w:rsidR="00E1394B">
        <w:rPr>
          <w:rFonts w:ascii="Times New Roman" w:eastAsia="Calibri" w:hAnsi="Times New Roman" w:cs="Times New Roman"/>
          <w:color w:val="000000" w:themeColor="text1"/>
          <w:sz w:val="24"/>
          <w:szCs w:val="24"/>
        </w:rPr>
        <w:t xml:space="preserve">kohase </w:t>
      </w:r>
      <w:r w:rsidR="00BF483B">
        <w:rPr>
          <w:rFonts w:ascii="Times New Roman" w:eastAsia="Calibri" w:hAnsi="Times New Roman" w:cs="Times New Roman"/>
          <w:color w:val="000000" w:themeColor="text1"/>
          <w:sz w:val="24"/>
          <w:szCs w:val="24"/>
        </w:rPr>
        <w:t xml:space="preserve">seadusega </w:t>
      </w:r>
      <w:r w:rsidR="00E1394B">
        <w:rPr>
          <w:rFonts w:ascii="Times New Roman" w:eastAsia="Calibri" w:hAnsi="Times New Roman" w:cs="Times New Roman"/>
          <w:color w:val="000000" w:themeColor="text1"/>
          <w:sz w:val="24"/>
          <w:szCs w:val="24"/>
        </w:rPr>
        <w:t>muud</w:t>
      </w:r>
      <w:r w:rsidR="00BF483B">
        <w:rPr>
          <w:rFonts w:ascii="Times New Roman" w:eastAsia="Calibri" w:hAnsi="Times New Roman" w:cs="Times New Roman"/>
          <w:color w:val="000000" w:themeColor="text1"/>
          <w:sz w:val="24"/>
          <w:szCs w:val="24"/>
        </w:rPr>
        <w:t>etakse</w:t>
      </w:r>
      <w:r w:rsidR="1D459251" w:rsidRPr="1952477E">
        <w:rPr>
          <w:rFonts w:ascii="Times New Roman" w:eastAsia="Calibri" w:hAnsi="Times New Roman" w:cs="Times New Roman"/>
          <w:color w:val="000000" w:themeColor="text1"/>
          <w:sz w:val="24"/>
          <w:szCs w:val="24"/>
        </w:rPr>
        <w:t xml:space="preserve"> </w:t>
      </w:r>
      <w:r w:rsidR="1FC2622B" w:rsidRPr="1952477E">
        <w:rPr>
          <w:rFonts w:ascii="Times New Roman" w:eastAsia="Calibri" w:hAnsi="Times New Roman" w:cs="Times New Roman"/>
          <w:color w:val="000000" w:themeColor="text1"/>
          <w:sz w:val="24"/>
          <w:szCs w:val="24"/>
        </w:rPr>
        <w:t>töövaidluste lahendami</w:t>
      </w:r>
      <w:r w:rsidR="00BF483B">
        <w:rPr>
          <w:rFonts w:ascii="Times New Roman" w:eastAsia="Calibri" w:hAnsi="Times New Roman" w:cs="Times New Roman"/>
          <w:color w:val="000000" w:themeColor="text1"/>
          <w:sz w:val="24"/>
          <w:szCs w:val="24"/>
        </w:rPr>
        <w:t>ne</w:t>
      </w:r>
      <w:r w:rsidR="079D32C5" w:rsidRPr="1952477E">
        <w:rPr>
          <w:rFonts w:ascii="Times New Roman" w:eastAsia="Calibri" w:hAnsi="Times New Roman" w:cs="Times New Roman"/>
          <w:color w:val="000000" w:themeColor="text1"/>
          <w:sz w:val="24"/>
          <w:szCs w:val="24"/>
        </w:rPr>
        <w:t xml:space="preserve"> lihtsamaks, kiiremaks</w:t>
      </w:r>
      <w:r w:rsidR="66039211" w:rsidRPr="1952477E">
        <w:rPr>
          <w:rFonts w:ascii="Times New Roman" w:eastAsia="Calibri" w:hAnsi="Times New Roman" w:cs="Times New Roman"/>
          <w:color w:val="000000" w:themeColor="text1"/>
          <w:sz w:val="24"/>
          <w:szCs w:val="24"/>
        </w:rPr>
        <w:t xml:space="preserve">, </w:t>
      </w:r>
      <w:r w:rsidR="75551316" w:rsidRPr="1952477E">
        <w:rPr>
          <w:rFonts w:ascii="Times New Roman" w:eastAsia="Calibri" w:hAnsi="Times New Roman" w:cs="Times New Roman"/>
          <w:color w:val="000000" w:themeColor="text1"/>
          <w:sz w:val="24"/>
          <w:szCs w:val="24"/>
        </w:rPr>
        <w:t>tõhusamaks</w:t>
      </w:r>
      <w:r w:rsidR="66039211" w:rsidRPr="1952477E">
        <w:rPr>
          <w:rFonts w:ascii="Times New Roman" w:eastAsia="Calibri" w:hAnsi="Times New Roman" w:cs="Times New Roman"/>
          <w:color w:val="000000" w:themeColor="text1"/>
          <w:sz w:val="24"/>
          <w:szCs w:val="24"/>
        </w:rPr>
        <w:t xml:space="preserve"> ja paindlikumaks</w:t>
      </w:r>
      <w:r w:rsidR="686D920A" w:rsidRPr="1952477E">
        <w:rPr>
          <w:rFonts w:ascii="Times New Roman" w:eastAsia="Calibri" w:hAnsi="Times New Roman" w:cs="Times New Roman"/>
          <w:color w:val="000000" w:themeColor="text1"/>
          <w:sz w:val="24"/>
          <w:szCs w:val="24"/>
        </w:rPr>
        <w:t xml:space="preserve">, </w:t>
      </w:r>
      <w:r w:rsidR="001D67A6">
        <w:rPr>
          <w:rFonts w:ascii="Times New Roman" w:eastAsia="Calibri" w:hAnsi="Times New Roman" w:cs="Times New Roman"/>
          <w:color w:val="000000" w:themeColor="text1"/>
          <w:sz w:val="24"/>
          <w:szCs w:val="24"/>
        </w:rPr>
        <w:t>parandatakse</w:t>
      </w:r>
      <w:r w:rsidR="686D920A" w:rsidRPr="1952477E">
        <w:rPr>
          <w:rFonts w:ascii="Times New Roman" w:eastAsia="Calibri" w:hAnsi="Times New Roman" w:cs="Times New Roman"/>
          <w:color w:val="000000" w:themeColor="text1"/>
          <w:sz w:val="24"/>
          <w:szCs w:val="24"/>
        </w:rPr>
        <w:t xml:space="preserve"> õigusselgust</w:t>
      </w:r>
      <w:r w:rsidR="079D32C5" w:rsidRPr="1952477E">
        <w:rPr>
          <w:rFonts w:ascii="Times New Roman" w:eastAsia="Calibri" w:hAnsi="Times New Roman" w:cs="Times New Roman"/>
          <w:color w:val="000000" w:themeColor="text1"/>
          <w:sz w:val="24"/>
          <w:szCs w:val="24"/>
        </w:rPr>
        <w:t xml:space="preserve"> </w:t>
      </w:r>
      <w:r w:rsidR="68F3EAC8" w:rsidRPr="1952477E">
        <w:rPr>
          <w:rFonts w:ascii="Times New Roman" w:eastAsia="Times New Roman" w:hAnsi="Times New Roman" w:cs="Times New Roman"/>
          <w:color w:val="000000" w:themeColor="text1"/>
          <w:sz w:val="24"/>
          <w:szCs w:val="24"/>
        </w:rPr>
        <w:t>ning töövaidluste lahendamise kvaliteeti.</w:t>
      </w:r>
    </w:p>
    <w:p w14:paraId="66B5DE5F" w14:textId="0AB0866D" w:rsidR="005D5336" w:rsidRDefault="005D5336" w:rsidP="1952477E">
      <w:pPr>
        <w:spacing w:after="0" w:line="240" w:lineRule="auto"/>
        <w:contextualSpacing/>
        <w:jc w:val="both"/>
        <w:rPr>
          <w:rFonts w:ascii="Times New Roman" w:hAnsi="Times New Roman" w:cs="Times New Roman"/>
          <w:sz w:val="24"/>
          <w:szCs w:val="24"/>
        </w:rPr>
      </w:pPr>
    </w:p>
    <w:p w14:paraId="7B5967D8" w14:textId="03949788" w:rsidR="005D5336" w:rsidRDefault="6F9D9C5D" w:rsidP="1952477E">
      <w:pPr>
        <w:spacing w:after="0" w:line="240" w:lineRule="auto"/>
        <w:contextualSpacing/>
        <w:jc w:val="both"/>
        <w:rPr>
          <w:rFonts w:ascii="Times New Roman" w:eastAsia="Times New Roman" w:hAnsi="Times New Roman" w:cs="Times New Roman"/>
          <w:sz w:val="24"/>
          <w:szCs w:val="24"/>
        </w:rPr>
      </w:pPr>
      <w:r w:rsidRPr="022250B6">
        <w:rPr>
          <w:rFonts w:ascii="Times New Roman" w:eastAsia="Times New Roman" w:hAnsi="Times New Roman" w:cs="Times New Roman"/>
          <w:sz w:val="24"/>
          <w:szCs w:val="24"/>
          <w:u w:val="single"/>
        </w:rPr>
        <w:t xml:space="preserve">Näiteks </w:t>
      </w:r>
      <w:r w:rsidR="3C1E90BC" w:rsidRPr="022250B6">
        <w:rPr>
          <w:rFonts w:ascii="Times New Roman" w:eastAsia="Times New Roman" w:hAnsi="Times New Roman" w:cs="Times New Roman"/>
          <w:sz w:val="24"/>
          <w:szCs w:val="24"/>
          <w:u w:val="single"/>
        </w:rPr>
        <w:t xml:space="preserve">tõhustatakse TVK </w:t>
      </w:r>
      <w:r w:rsidR="1098BAA3" w:rsidRPr="022250B6">
        <w:rPr>
          <w:rFonts w:ascii="Times New Roman" w:eastAsia="Times New Roman" w:hAnsi="Times New Roman" w:cs="Times New Roman"/>
          <w:sz w:val="24"/>
          <w:szCs w:val="24"/>
          <w:u w:val="single"/>
        </w:rPr>
        <w:t>tööd</w:t>
      </w:r>
      <w:r w:rsidR="001D67A6">
        <w:rPr>
          <w:rFonts w:ascii="Times New Roman" w:eastAsia="Times New Roman" w:hAnsi="Times New Roman" w:cs="Times New Roman"/>
          <w:sz w:val="24"/>
          <w:szCs w:val="24"/>
          <w:u w:val="single"/>
        </w:rPr>
        <w:t>, laiendades</w:t>
      </w:r>
      <w:r w:rsidR="1098BAA3" w:rsidRPr="022250B6">
        <w:rPr>
          <w:rFonts w:ascii="Times New Roman" w:eastAsia="Times New Roman" w:hAnsi="Times New Roman" w:cs="Times New Roman"/>
          <w:sz w:val="24"/>
          <w:szCs w:val="24"/>
        </w:rPr>
        <w:t xml:space="preserve"> kirjaliku menetluse rakendamise võimalus</w:t>
      </w:r>
      <w:r w:rsidR="001D67A6">
        <w:rPr>
          <w:rFonts w:ascii="Times New Roman" w:eastAsia="Times New Roman" w:hAnsi="Times New Roman" w:cs="Times New Roman"/>
          <w:sz w:val="24"/>
          <w:szCs w:val="24"/>
        </w:rPr>
        <w:t>i.</w:t>
      </w:r>
      <w:r w:rsidR="1098BAA3" w:rsidRPr="022250B6">
        <w:rPr>
          <w:rFonts w:ascii="Times New Roman" w:eastAsia="Times New Roman" w:hAnsi="Times New Roman" w:cs="Times New Roman"/>
          <w:sz w:val="24"/>
          <w:szCs w:val="24"/>
        </w:rPr>
        <w:t xml:space="preserve"> Kirjalik menetlus tähendab, et </w:t>
      </w:r>
      <w:r w:rsidR="5BC5EE03" w:rsidRPr="022250B6">
        <w:rPr>
          <w:rFonts w:ascii="Times New Roman" w:eastAsia="Times New Roman" w:hAnsi="Times New Roman" w:cs="Times New Roman"/>
          <w:sz w:val="24"/>
          <w:szCs w:val="24"/>
        </w:rPr>
        <w:t>TVK</w:t>
      </w:r>
      <w:r w:rsidR="19ED904E" w:rsidRPr="022250B6">
        <w:rPr>
          <w:rFonts w:ascii="Times New Roman" w:eastAsia="Times New Roman" w:hAnsi="Times New Roman" w:cs="Times New Roman"/>
          <w:sz w:val="24"/>
          <w:szCs w:val="24"/>
        </w:rPr>
        <w:t xml:space="preserve"> juhataja</w:t>
      </w:r>
      <w:r w:rsidR="5BC5EE03" w:rsidRPr="022250B6">
        <w:rPr>
          <w:rFonts w:ascii="Times New Roman" w:eastAsia="Times New Roman" w:hAnsi="Times New Roman" w:cs="Times New Roman"/>
          <w:sz w:val="24"/>
          <w:szCs w:val="24"/>
        </w:rPr>
        <w:t xml:space="preserve"> vaatab töövaidluse läbi istungit korraldamata</w:t>
      </w:r>
      <w:r w:rsidR="1098BAA3" w:rsidRPr="022250B6">
        <w:rPr>
          <w:rFonts w:ascii="Times New Roman" w:eastAsia="Times New Roman" w:hAnsi="Times New Roman" w:cs="Times New Roman"/>
          <w:sz w:val="24"/>
          <w:szCs w:val="24"/>
        </w:rPr>
        <w:t>, mis on oluliselt lihtsam ja kiirem menetlusviis nii poolte</w:t>
      </w:r>
      <w:r w:rsidR="001D67A6">
        <w:rPr>
          <w:rFonts w:ascii="Times New Roman" w:eastAsia="Times New Roman" w:hAnsi="Times New Roman" w:cs="Times New Roman"/>
          <w:sz w:val="24"/>
          <w:szCs w:val="24"/>
        </w:rPr>
        <w:t>le</w:t>
      </w:r>
      <w:r w:rsidR="1098BAA3" w:rsidRPr="022250B6">
        <w:rPr>
          <w:rFonts w:ascii="Times New Roman" w:eastAsia="Times New Roman" w:hAnsi="Times New Roman" w:cs="Times New Roman"/>
          <w:sz w:val="24"/>
          <w:szCs w:val="24"/>
        </w:rPr>
        <w:t xml:space="preserve"> kui </w:t>
      </w:r>
      <w:r w:rsidR="001D67A6">
        <w:rPr>
          <w:rFonts w:ascii="Times New Roman" w:eastAsia="Times New Roman" w:hAnsi="Times New Roman" w:cs="Times New Roman"/>
          <w:sz w:val="24"/>
          <w:szCs w:val="24"/>
        </w:rPr>
        <w:t>ka</w:t>
      </w:r>
      <w:r w:rsidR="00740CF4">
        <w:rPr>
          <w:rFonts w:ascii="Times New Roman" w:eastAsia="Times New Roman" w:hAnsi="Times New Roman" w:cs="Times New Roman"/>
          <w:sz w:val="24"/>
          <w:szCs w:val="24"/>
        </w:rPr>
        <w:t xml:space="preserve"> </w:t>
      </w:r>
      <w:r w:rsidR="1098BAA3" w:rsidRPr="022250B6">
        <w:rPr>
          <w:rFonts w:ascii="Times New Roman" w:eastAsia="Times New Roman" w:hAnsi="Times New Roman" w:cs="Times New Roman"/>
          <w:sz w:val="24"/>
          <w:szCs w:val="24"/>
        </w:rPr>
        <w:t>TVK</w:t>
      </w:r>
      <w:r w:rsidR="001D67A6">
        <w:rPr>
          <w:rFonts w:ascii="Times New Roman" w:eastAsia="Times New Roman" w:hAnsi="Times New Roman" w:cs="Times New Roman"/>
          <w:sz w:val="24"/>
          <w:szCs w:val="24"/>
        </w:rPr>
        <w:t>-</w:t>
      </w:r>
      <w:proofErr w:type="spellStart"/>
      <w:r w:rsidR="001D67A6">
        <w:rPr>
          <w:rFonts w:ascii="Times New Roman" w:eastAsia="Times New Roman" w:hAnsi="Times New Roman" w:cs="Times New Roman"/>
          <w:sz w:val="24"/>
          <w:szCs w:val="24"/>
        </w:rPr>
        <w:t>le</w:t>
      </w:r>
      <w:proofErr w:type="spellEnd"/>
      <w:r w:rsidR="001D67A6">
        <w:rPr>
          <w:rFonts w:ascii="Times New Roman" w:eastAsia="Times New Roman" w:hAnsi="Times New Roman" w:cs="Times New Roman"/>
          <w:sz w:val="24"/>
          <w:szCs w:val="24"/>
        </w:rPr>
        <w:t>.</w:t>
      </w:r>
      <w:r w:rsidR="449B815F" w:rsidRPr="022250B6">
        <w:rPr>
          <w:rFonts w:ascii="Times New Roman" w:eastAsia="Times New Roman" w:hAnsi="Times New Roman" w:cs="Times New Roman"/>
          <w:sz w:val="24"/>
          <w:szCs w:val="24"/>
        </w:rPr>
        <w:t xml:space="preserve"> Lisa</w:t>
      </w:r>
      <w:r w:rsidR="001D67A6">
        <w:rPr>
          <w:rFonts w:ascii="Times New Roman" w:eastAsia="Times New Roman" w:hAnsi="Times New Roman" w:cs="Times New Roman"/>
          <w:sz w:val="24"/>
          <w:szCs w:val="24"/>
        </w:rPr>
        <w:t>takse</w:t>
      </w:r>
      <w:r w:rsidR="449B815F" w:rsidRPr="022250B6">
        <w:rPr>
          <w:rFonts w:ascii="Times New Roman" w:eastAsia="Times New Roman" w:hAnsi="Times New Roman" w:cs="Times New Roman"/>
          <w:sz w:val="24"/>
          <w:szCs w:val="24"/>
        </w:rPr>
        <w:t xml:space="preserve"> </w:t>
      </w:r>
      <w:proofErr w:type="spellStart"/>
      <w:r w:rsidR="449B815F" w:rsidRPr="022250B6">
        <w:rPr>
          <w:rFonts w:ascii="Times New Roman" w:eastAsia="Times New Roman" w:hAnsi="Times New Roman" w:cs="Times New Roman"/>
          <w:sz w:val="24"/>
          <w:szCs w:val="24"/>
        </w:rPr>
        <w:t>tagaseljaotsuste</w:t>
      </w:r>
      <w:proofErr w:type="spellEnd"/>
      <w:r w:rsidR="449B815F" w:rsidRPr="022250B6">
        <w:rPr>
          <w:rFonts w:ascii="Times New Roman" w:eastAsia="Times New Roman" w:hAnsi="Times New Roman" w:cs="Times New Roman"/>
          <w:sz w:val="24"/>
          <w:szCs w:val="24"/>
        </w:rPr>
        <w:t xml:space="preserve"> tegemise võimalus TVK-s, </w:t>
      </w:r>
      <w:r w:rsidR="5D122EEC" w:rsidRPr="022250B6">
        <w:rPr>
          <w:rFonts w:ascii="Times New Roman" w:eastAsia="Times New Roman" w:hAnsi="Times New Roman" w:cs="Times New Roman"/>
          <w:sz w:val="24"/>
          <w:szCs w:val="24"/>
        </w:rPr>
        <w:t>mis peaks edaspidi oluliselt kokku hoidma TVK ja töövaidluse osapoolte aega</w:t>
      </w:r>
      <w:r w:rsidR="23FFC476" w:rsidRPr="022250B6">
        <w:rPr>
          <w:rFonts w:ascii="Times New Roman" w:eastAsia="Times New Roman" w:hAnsi="Times New Roman" w:cs="Times New Roman"/>
          <w:sz w:val="24"/>
          <w:szCs w:val="24"/>
        </w:rPr>
        <w:t xml:space="preserve"> </w:t>
      </w:r>
      <w:r w:rsidR="5D122EEC" w:rsidRPr="022250B6">
        <w:rPr>
          <w:rFonts w:ascii="Times New Roman" w:eastAsia="Times New Roman" w:hAnsi="Times New Roman" w:cs="Times New Roman"/>
          <w:sz w:val="24"/>
          <w:szCs w:val="24"/>
        </w:rPr>
        <w:t>olukor</w:t>
      </w:r>
      <w:r w:rsidR="00C25C24">
        <w:rPr>
          <w:rFonts w:ascii="Times New Roman" w:eastAsia="Times New Roman" w:hAnsi="Times New Roman" w:cs="Times New Roman"/>
          <w:sz w:val="24"/>
          <w:szCs w:val="24"/>
        </w:rPr>
        <w:t>ras</w:t>
      </w:r>
      <w:r w:rsidR="5D122EEC" w:rsidRPr="022250B6">
        <w:rPr>
          <w:rFonts w:ascii="Times New Roman" w:eastAsia="Times New Roman" w:hAnsi="Times New Roman" w:cs="Times New Roman"/>
          <w:sz w:val="24"/>
          <w:szCs w:val="24"/>
        </w:rPr>
        <w:t xml:space="preserve">, kus vastaspool </w:t>
      </w:r>
      <w:r w:rsidR="5C3D8523" w:rsidRPr="022250B6">
        <w:rPr>
          <w:rFonts w:ascii="Times New Roman" w:eastAsia="Times New Roman" w:hAnsi="Times New Roman" w:cs="Times New Roman"/>
          <w:sz w:val="24"/>
          <w:szCs w:val="24"/>
        </w:rPr>
        <w:t>TVK kutsele</w:t>
      </w:r>
      <w:r w:rsidR="523B87F7" w:rsidRPr="022250B6">
        <w:rPr>
          <w:rFonts w:ascii="Times New Roman" w:eastAsia="Times New Roman" w:hAnsi="Times New Roman" w:cs="Times New Roman"/>
          <w:sz w:val="24"/>
          <w:szCs w:val="24"/>
        </w:rPr>
        <w:t xml:space="preserve"> ja/või nõuetele</w:t>
      </w:r>
      <w:r w:rsidR="5C3D8523" w:rsidRPr="022250B6">
        <w:rPr>
          <w:rFonts w:ascii="Times New Roman" w:eastAsia="Times New Roman" w:hAnsi="Times New Roman" w:cs="Times New Roman"/>
          <w:sz w:val="24"/>
          <w:szCs w:val="24"/>
        </w:rPr>
        <w:t xml:space="preserve"> ei vasta. </w:t>
      </w:r>
      <w:r w:rsidR="4018FE6D" w:rsidRPr="022250B6">
        <w:rPr>
          <w:rFonts w:ascii="Times New Roman" w:eastAsia="Times New Roman" w:hAnsi="Times New Roman" w:cs="Times New Roman"/>
          <w:sz w:val="24"/>
          <w:szCs w:val="24"/>
        </w:rPr>
        <w:t>Tegu on tavalise praktikaga tsiviilkohtumenetluses.</w:t>
      </w:r>
    </w:p>
    <w:p w14:paraId="20C6820C" w14:textId="7220B639" w:rsidR="005D5336" w:rsidRDefault="005D5336" w:rsidP="1952477E">
      <w:pPr>
        <w:spacing w:after="0" w:line="240" w:lineRule="auto"/>
        <w:contextualSpacing/>
        <w:jc w:val="both"/>
        <w:rPr>
          <w:rFonts w:ascii="Times New Roman" w:eastAsia="Times New Roman" w:hAnsi="Times New Roman" w:cs="Times New Roman"/>
          <w:sz w:val="24"/>
          <w:szCs w:val="24"/>
        </w:rPr>
      </w:pPr>
    </w:p>
    <w:p w14:paraId="60962187" w14:textId="263C260E" w:rsidR="005D5336" w:rsidRDefault="477A02EA" w:rsidP="1952477E">
      <w:pPr>
        <w:spacing w:after="0" w:line="240" w:lineRule="auto"/>
        <w:jc w:val="both"/>
        <w:rPr>
          <w:rFonts w:ascii="Times New Roman" w:eastAsia="Times New Roman" w:hAnsi="Times New Roman" w:cs="Times New Roman"/>
          <w:sz w:val="24"/>
          <w:szCs w:val="24"/>
        </w:rPr>
      </w:pPr>
      <w:r w:rsidRPr="022250B6">
        <w:rPr>
          <w:rFonts w:ascii="Times New Roman" w:eastAsia="Times New Roman" w:hAnsi="Times New Roman" w:cs="Times New Roman"/>
          <w:sz w:val="24"/>
          <w:szCs w:val="24"/>
          <w:u w:val="single"/>
        </w:rPr>
        <w:t>Menetlusi aita</w:t>
      </w:r>
      <w:r w:rsidR="006D319E" w:rsidRPr="022250B6">
        <w:rPr>
          <w:rFonts w:ascii="Times New Roman" w:eastAsia="Times New Roman" w:hAnsi="Times New Roman" w:cs="Times New Roman"/>
          <w:sz w:val="24"/>
          <w:szCs w:val="24"/>
          <w:u w:val="single"/>
        </w:rPr>
        <w:t>vad</w:t>
      </w:r>
      <w:r w:rsidRPr="022250B6">
        <w:rPr>
          <w:rFonts w:ascii="Times New Roman" w:eastAsia="Times New Roman" w:hAnsi="Times New Roman" w:cs="Times New Roman"/>
          <w:sz w:val="24"/>
          <w:szCs w:val="24"/>
          <w:u w:val="single"/>
        </w:rPr>
        <w:t xml:space="preserve"> edaspidi kiirendada</w:t>
      </w:r>
      <w:r w:rsidRPr="022250B6">
        <w:rPr>
          <w:rFonts w:ascii="Times New Roman" w:eastAsia="Times New Roman" w:hAnsi="Times New Roman" w:cs="Times New Roman"/>
          <w:sz w:val="24"/>
          <w:szCs w:val="24"/>
        </w:rPr>
        <w:t xml:space="preserve"> ka</w:t>
      </w:r>
      <w:r w:rsidR="55D5E4CD" w:rsidRPr="022250B6">
        <w:rPr>
          <w:rFonts w:ascii="Times New Roman" w:eastAsia="Times New Roman" w:hAnsi="Times New Roman" w:cs="Times New Roman"/>
          <w:sz w:val="24"/>
          <w:szCs w:val="24"/>
        </w:rPr>
        <w:t xml:space="preserve"> näiteks</w:t>
      </w:r>
      <w:r w:rsidRPr="022250B6">
        <w:rPr>
          <w:rFonts w:ascii="Times New Roman" w:eastAsia="Times New Roman" w:hAnsi="Times New Roman" w:cs="Times New Roman"/>
          <w:sz w:val="24"/>
          <w:szCs w:val="24"/>
        </w:rPr>
        <w:t xml:space="preserve"> </w:t>
      </w:r>
      <w:r w:rsidR="2D0D0D66" w:rsidRPr="022250B6">
        <w:rPr>
          <w:rFonts w:ascii="Times New Roman" w:eastAsia="Times New Roman" w:hAnsi="Times New Roman" w:cs="Times New Roman"/>
          <w:sz w:val="24"/>
          <w:szCs w:val="24"/>
        </w:rPr>
        <w:t>menetlustähtaegade ja tõendite esitamisega viivitamisele piiride seadmine</w:t>
      </w:r>
      <w:r w:rsidR="6E55BC1C" w:rsidRPr="022250B6">
        <w:rPr>
          <w:rFonts w:ascii="Times New Roman" w:eastAsia="Times New Roman" w:hAnsi="Times New Roman" w:cs="Times New Roman"/>
          <w:sz w:val="24"/>
          <w:szCs w:val="24"/>
        </w:rPr>
        <w:t xml:space="preserve"> </w:t>
      </w:r>
      <w:r w:rsidR="0010306F" w:rsidRPr="022250B6">
        <w:rPr>
          <w:rFonts w:ascii="Times New Roman" w:eastAsia="Times New Roman" w:hAnsi="Times New Roman" w:cs="Times New Roman"/>
          <w:sz w:val="24"/>
          <w:szCs w:val="24"/>
        </w:rPr>
        <w:t>ning</w:t>
      </w:r>
      <w:r w:rsidR="006D319E" w:rsidRPr="022250B6">
        <w:rPr>
          <w:rFonts w:ascii="Times New Roman" w:eastAsia="Times New Roman" w:hAnsi="Times New Roman" w:cs="Times New Roman"/>
          <w:sz w:val="24"/>
          <w:szCs w:val="24"/>
        </w:rPr>
        <w:t xml:space="preserve"> </w:t>
      </w:r>
      <w:r w:rsidR="0EE7E5A2" w:rsidRPr="022250B6">
        <w:rPr>
          <w:rFonts w:ascii="Times New Roman" w:eastAsia="Times New Roman" w:hAnsi="Times New Roman" w:cs="Times New Roman"/>
          <w:sz w:val="24"/>
          <w:szCs w:val="24"/>
        </w:rPr>
        <w:t>töövaidluse lahendamise</w:t>
      </w:r>
      <w:r w:rsidR="00D64AF5" w:rsidRPr="022250B6">
        <w:rPr>
          <w:rFonts w:ascii="Times New Roman" w:eastAsia="Times New Roman" w:hAnsi="Times New Roman" w:cs="Times New Roman"/>
          <w:sz w:val="24"/>
          <w:szCs w:val="24"/>
        </w:rPr>
        <w:t>ga jätkamise</w:t>
      </w:r>
      <w:r w:rsidR="0EE7E5A2" w:rsidRPr="022250B6">
        <w:rPr>
          <w:rFonts w:ascii="Times New Roman" w:eastAsia="Times New Roman" w:hAnsi="Times New Roman" w:cs="Times New Roman"/>
          <w:sz w:val="24"/>
          <w:szCs w:val="24"/>
        </w:rPr>
        <w:t xml:space="preserve"> võimaldamine ka juhul, kui Eesti keelt mitteoskav pool ei suuda kaasata istungi</w:t>
      </w:r>
      <w:r w:rsidR="7A0C1159" w:rsidRPr="022250B6">
        <w:rPr>
          <w:rFonts w:ascii="Times New Roman" w:eastAsia="Times New Roman" w:hAnsi="Times New Roman" w:cs="Times New Roman"/>
          <w:sz w:val="24"/>
          <w:szCs w:val="24"/>
        </w:rPr>
        <w:t>le tõlki</w:t>
      </w:r>
      <w:r w:rsidR="14D5E0F7" w:rsidRPr="022250B6">
        <w:rPr>
          <w:rFonts w:ascii="Times New Roman" w:eastAsia="Times New Roman" w:hAnsi="Times New Roman" w:cs="Times New Roman"/>
          <w:sz w:val="24"/>
          <w:szCs w:val="24"/>
        </w:rPr>
        <w:t xml:space="preserve">. TVK tööd muudab edaspidi paindlikumaks võimalus </w:t>
      </w:r>
      <w:r w:rsidR="3AA5AEA3" w:rsidRPr="022250B6">
        <w:rPr>
          <w:rFonts w:ascii="Times New Roman" w:eastAsia="Times New Roman" w:hAnsi="Times New Roman" w:cs="Times New Roman"/>
          <w:sz w:val="24"/>
          <w:szCs w:val="24"/>
        </w:rPr>
        <w:t xml:space="preserve">võtta nõuded menetlusse ka osaliselt ning </w:t>
      </w:r>
      <w:r w:rsidR="37483C57" w:rsidRPr="022250B6">
        <w:rPr>
          <w:rFonts w:ascii="Times New Roman" w:eastAsia="Times New Roman" w:hAnsi="Times New Roman" w:cs="Times New Roman"/>
          <w:sz w:val="24"/>
          <w:szCs w:val="24"/>
        </w:rPr>
        <w:t>võimalus pikendada menetlustähtaegu olukorras, kus selleks on objektiivsed põhjused.</w:t>
      </w:r>
    </w:p>
    <w:p w14:paraId="05554F5E" w14:textId="3A2565D7" w:rsidR="005D5336" w:rsidRDefault="005D5336" w:rsidP="1952477E">
      <w:pPr>
        <w:spacing w:after="0" w:line="240" w:lineRule="auto"/>
        <w:jc w:val="both"/>
        <w:rPr>
          <w:rFonts w:ascii="Times New Roman" w:eastAsia="Times New Roman" w:hAnsi="Times New Roman" w:cs="Times New Roman"/>
          <w:sz w:val="24"/>
          <w:szCs w:val="24"/>
        </w:rPr>
      </w:pPr>
    </w:p>
    <w:p w14:paraId="5F808359" w14:textId="5B08433B" w:rsidR="005D5336" w:rsidRDefault="17B8EC46" w:rsidP="1952477E">
      <w:pPr>
        <w:spacing w:after="0" w:line="240" w:lineRule="auto"/>
        <w:jc w:val="both"/>
        <w:rPr>
          <w:rFonts w:ascii="Times New Roman" w:eastAsia="Times New Roman" w:hAnsi="Times New Roman" w:cs="Times New Roman"/>
          <w:sz w:val="24"/>
          <w:szCs w:val="24"/>
        </w:rPr>
      </w:pPr>
      <w:r w:rsidRPr="022250B6">
        <w:rPr>
          <w:rFonts w:ascii="Times New Roman" w:eastAsia="Times New Roman" w:hAnsi="Times New Roman" w:cs="Times New Roman"/>
          <w:sz w:val="24"/>
          <w:szCs w:val="24"/>
          <w:u w:val="single"/>
        </w:rPr>
        <w:t>Õigusselgust lisa</w:t>
      </w:r>
      <w:r w:rsidR="5E9FA77B" w:rsidRPr="022250B6">
        <w:rPr>
          <w:rFonts w:ascii="Times New Roman" w:eastAsia="Times New Roman" w:hAnsi="Times New Roman" w:cs="Times New Roman"/>
          <w:sz w:val="24"/>
          <w:szCs w:val="24"/>
          <w:u w:val="single"/>
        </w:rPr>
        <w:t>vad</w:t>
      </w:r>
      <w:r w:rsidRPr="022250B6">
        <w:rPr>
          <w:rFonts w:ascii="Times New Roman" w:eastAsia="Times New Roman" w:hAnsi="Times New Roman" w:cs="Times New Roman"/>
          <w:sz w:val="24"/>
          <w:szCs w:val="24"/>
        </w:rPr>
        <w:t xml:space="preserve"> edaspidi näiteks </w:t>
      </w:r>
      <w:proofErr w:type="spellStart"/>
      <w:r w:rsidR="3A9B8735" w:rsidRPr="022250B6">
        <w:rPr>
          <w:rFonts w:ascii="Times New Roman" w:eastAsia="Times New Roman" w:hAnsi="Times New Roman" w:cs="Times New Roman"/>
          <w:sz w:val="24"/>
          <w:szCs w:val="24"/>
        </w:rPr>
        <w:t>TvLS</w:t>
      </w:r>
      <w:proofErr w:type="spellEnd"/>
      <w:r w:rsidR="3A9B8735" w:rsidRPr="022250B6">
        <w:rPr>
          <w:rFonts w:ascii="Times New Roman" w:eastAsia="Times New Roman" w:hAnsi="Times New Roman" w:cs="Times New Roman"/>
          <w:sz w:val="24"/>
          <w:szCs w:val="24"/>
        </w:rPr>
        <w:t>-ist puudunud</w:t>
      </w:r>
      <w:r w:rsidR="7108F581" w:rsidRPr="022250B6">
        <w:rPr>
          <w:rFonts w:ascii="Times New Roman" w:eastAsia="Times New Roman" w:hAnsi="Times New Roman" w:cs="Times New Roman"/>
          <w:sz w:val="24"/>
          <w:szCs w:val="24"/>
        </w:rPr>
        <w:t xml:space="preserve"> selge</w:t>
      </w:r>
      <w:r w:rsidR="3A9B8735" w:rsidRPr="022250B6">
        <w:rPr>
          <w:rFonts w:ascii="Times New Roman" w:eastAsia="Times New Roman" w:hAnsi="Times New Roman" w:cs="Times New Roman"/>
          <w:sz w:val="24"/>
          <w:szCs w:val="24"/>
        </w:rPr>
        <w:t xml:space="preserve"> </w:t>
      </w:r>
      <w:r w:rsidRPr="022250B6">
        <w:rPr>
          <w:rFonts w:ascii="Times New Roman" w:eastAsia="Times New Roman" w:hAnsi="Times New Roman" w:cs="Times New Roman"/>
          <w:sz w:val="24"/>
          <w:szCs w:val="24"/>
        </w:rPr>
        <w:t>tunnistajate ülekuulamise kord</w:t>
      </w:r>
      <w:r w:rsidR="4FA8BFE7" w:rsidRPr="022250B6">
        <w:rPr>
          <w:rFonts w:ascii="Times New Roman" w:eastAsia="Times New Roman" w:hAnsi="Times New Roman" w:cs="Times New Roman"/>
          <w:sz w:val="24"/>
          <w:szCs w:val="24"/>
        </w:rPr>
        <w:t xml:space="preserve"> </w:t>
      </w:r>
      <w:r w:rsidR="00B53641">
        <w:rPr>
          <w:rFonts w:ascii="Times New Roman" w:eastAsia="Times New Roman" w:hAnsi="Times New Roman" w:cs="Times New Roman"/>
          <w:sz w:val="24"/>
          <w:szCs w:val="24"/>
        </w:rPr>
        <w:t>ning</w:t>
      </w:r>
      <w:r w:rsidR="27EA17D6" w:rsidRPr="022250B6">
        <w:rPr>
          <w:rFonts w:ascii="Times New Roman" w:eastAsia="Times New Roman" w:hAnsi="Times New Roman" w:cs="Times New Roman"/>
          <w:sz w:val="24"/>
          <w:szCs w:val="24"/>
        </w:rPr>
        <w:t xml:space="preserve"> avaldusest loobumist reguleerivad sätted</w:t>
      </w:r>
      <w:r w:rsidR="6A3BB625" w:rsidRPr="022250B6">
        <w:rPr>
          <w:rFonts w:ascii="Times New Roman" w:eastAsia="Times New Roman" w:hAnsi="Times New Roman" w:cs="Times New Roman"/>
          <w:sz w:val="24"/>
          <w:szCs w:val="24"/>
        </w:rPr>
        <w:t xml:space="preserve">. </w:t>
      </w:r>
      <w:r w:rsidR="29E634DC" w:rsidRPr="022250B6">
        <w:rPr>
          <w:rFonts w:ascii="Times New Roman" w:eastAsia="Times New Roman" w:hAnsi="Times New Roman" w:cs="Times New Roman"/>
          <w:sz w:val="24"/>
          <w:szCs w:val="24"/>
        </w:rPr>
        <w:t>Lisaks</w:t>
      </w:r>
      <w:r w:rsidR="652E2EB0" w:rsidRPr="022250B6">
        <w:rPr>
          <w:rFonts w:ascii="Times New Roman" w:eastAsia="Times New Roman" w:hAnsi="Times New Roman" w:cs="Times New Roman"/>
          <w:sz w:val="24"/>
          <w:szCs w:val="24"/>
        </w:rPr>
        <w:t xml:space="preserve"> aitab õigusselgusele kaasa TVK selgituskohustuse reguleerimine</w:t>
      </w:r>
      <w:r w:rsidR="29E634DC" w:rsidRPr="022250B6">
        <w:rPr>
          <w:rFonts w:ascii="Times New Roman" w:eastAsia="Times New Roman" w:hAnsi="Times New Roman" w:cs="Times New Roman"/>
          <w:sz w:val="24"/>
          <w:szCs w:val="24"/>
        </w:rPr>
        <w:t xml:space="preserve">. </w:t>
      </w:r>
      <w:r w:rsidR="353D5498" w:rsidRPr="022250B6">
        <w:rPr>
          <w:rFonts w:ascii="Times New Roman" w:eastAsia="Times New Roman" w:hAnsi="Times New Roman" w:cs="Times New Roman"/>
          <w:sz w:val="24"/>
          <w:szCs w:val="24"/>
        </w:rPr>
        <w:t>Kuivõrd TVK klien</w:t>
      </w:r>
      <w:r w:rsidR="00B53641">
        <w:rPr>
          <w:rFonts w:ascii="Times New Roman" w:eastAsia="Times New Roman" w:hAnsi="Times New Roman" w:cs="Times New Roman"/>
          <w:sz w:val="24"/>
          <w:szCs w:val="24"/>
        </w:rPr>
        <w:t>did</w:t>
      </w:r>
      <w:r w:rsidR="353D5498" w:rsidRPr="022250B6">
        <w:rPr>
          <w:rFonts w:ascii="Times New Roman" w:eastAsia="Times New Roman" w:hAnsi="Times New Roman" w:cs="Times New Roman"/>
          <w:sz w:val="24"/>
          <w:szCs w:val="24"/>
        </w:rPr>
        <w:t xml:space="preserve"> on enamasti õigusalaste eriteadmisteta isikud</w:t>
      </w:r>
      <w:r w:rsidR="491E80BE" w:rsidRPr="022250B6">
        <w:rPr>
          <w:rFonts w:ascii="Times New Roman" w:eastAsia="Times New Roman" w:hAnsi="Times New Roman" w:cs="Times New Roman"/>
          <w:sz w:val="24"/>
          <w:szCs w:val="24"/>
        </w:rPr>
        <w:t>,</w:t>
      </w:r>
      <w:r w:rsidR="353D5498" w:rsidRPr="022250B6">
        <w:rPr>
          <w:rFonts w:ascii="Times New Roman" w:eastAsia="Times New Roman" w:hAnsi="Times New Roman" w:cs="Times New Roman"/>
          <w:sz w:val="24"/>
          <w:szCs w:val="24"/>
        </w:rPr>
        <w:t xml:space="preserve"> kes </w:t>
      </w:r>
      <w:r w:rsidR="1F48C994" w:rsidRPr="022250B6">
        <w:rPr>
          <w:rFonts w:ascii="Times New Roman" w:eastAsia="Times New Roman" w:hAnsi="Times New Roman" w:cs="Times New Roman"/>
          <w:sz w:val="24"/>
          <w:szCs w:val="24"/>
        </w:rPr>
        <w:t xml:space="preserve">selle </w:t>
      </w:r>
      <w:r w:rsidR="353D5498" w:rsidRPr="022250B6">
        <w:rPr>
          <w:rFonts w:ascii="Times New Roman" w:eastAsia="Times New Roman" w:hAnsi="Times New Roman" w:cs="Times New Roman"/>
          <w:sz w:val="24"/>
          <w:szCs w:val="24"/>
        </w:rPr>
        <w:t xml:space="preserve">kulukuse tõttu ei kasuta enamasti ka </w:t>
      </w:r>
      <w:r w:rsidR="686982D2" w:rsidRPr="022250B6">
        <w:rPr>
          <w:rFonts w:ascii="Times New Roman" w:eastAsia="Times New Roman" w:hAnsi="Times New Roman" w:cs="Times New Roman"/>
          <w:sz w:val="24"/>
          <w:szCs w:val="24"/>
        </w:rPr>
        <w:t xml:space="preserve">õigusteadmistega esindaja abi, aitab </w:t>
      </w:r>
      <w:r w:rsidR="00AF3A8B">
        <w:rPr>
          <w:rFonts w:ascii="Times New Roman" w:eastAsia="Times New Roman" w:hAnsi="Times New Roman" w:cs="Times New Roman"/>
          <w:sz w:val="24"/>
          <w:szCs w:val="24"/>
        </w:rPr>
        <w:t xml:space="preserve">neil </w:t>
      </w:r>
      <w:r w:rsidR="686982D2" w:rsidRPr="022250B6">
        <w:rPr>
          <w:rFonts w:ascii="Times New Roman" w:eastAsia="Times New Roman" w:hAnsi="Times New Roman" w:cs="Times New Roman"/>
          <w:sz w:val="24"/>
          <w:szCs w:val="24"/>
        </w:rPr>
        <w:t>töövaidluse</w:t>
      </w:r>
      <w:r w:rsidR="6CB29CA9" w:rsidRPr="022250B6">
        <w:rPr>
          <w:rFonts w:ascii="Times New Roman" w:eastAsia="Times New Roman" w:hAnsi="Times New Roman" w:cs="Times New Roman"/>
          <w:sz w:val="24"/>
          <w:szCs w:val="24"/>
        </w:rPr>
        <w:t xml:space="preserve"> menetluses</w:t>
      </w:r>
      <w:r w:rsidR="686982D2" w:rsidRPr="022250B6">
        <w:rPr>
          <w:rFonts w:ascii="Times New Roman" w:eastAsia="Times New Roman" w:hAnsi="Times New Roman" w:cs="Times New Roman"/>
          <w:sz w:val="24"/>
          <w:szCs w:val="24"/>
        </w:rPr>
        <w:t xml:space="preserve"> edaspidi hõlpsamalt orienteeruda</w:t>
      </w:r>
      <w:r w:rsidR="2AA5A3FE" w:rsidRPr="022250B6">
        <w:rPr>
          <w:rFonts w:ascii="Times New Roman" w:eastAsia="Times New Roman" w:hAnsi="Times New Roman" w:cs="Times New Roman"/>
          <w:sz w:val="24"/>
          <w:szCs w:val="24"/>
        </w:rPr>
        <w:t xml:space="preserve"> TVK-poolse</w:t>
      </w:r>
      <w:r w:rsidR="275FA604" w:rsidRPr="022250B6">
        <w:rPr>
          <w:rFonts w:ascii="Times New Roman" w:eastAsia="Times New Roman" w:hAnsi="Times New Roman" w:cs="Times New Roman"/>
          <w:sz w:val="24"/>
          <w:szCs w:val="24"/>
        </w:rPr>
        <w:t xml:space="preserve"> selgesõnalise</w:t>
      </w:r>
      <w:r w:rsidR="686982D2" w:rsidRPr="022250B6">
        <w:rPr>
          <w:rFonts w:ascii="Times New Roman" w:eastAsia="Times New Roman" w:hAnsi="Times New Roman" w:cs="Times New Roman"/>
          <w:sz w:val="24"/>
          <w:szCs w:val="24"/>
        </w:rPr>
        <w:t xml:space="preserve"> selgituskohustuse </w:t>
      </w:r>
      <w:r w:rsidR="00AF3A8B">
        <w:rPr>
          <w:rFonts w:ascii="Times New Roman" w:eastAsia="Times New Roman" w:hAnsi="Times New Roman" w:cs="Times New Roman"/>
          <w:sz w:val="24"/>
          <w:szCs w:val="24"/>
        </w:rPr>
        <w:t>lisamine</w:t>
      </w:r>
      <w:r w:rsidR="686982D2" w:rsidRPr="022250B6">
        <w:rPr>
          <w:rFonts w:ascii="Times New Roman" w:eastAsia="Times New Roman" w:hAnsi="Times New Roman" w:cs="Times New Roman"/>
          <w:sz w:val="24"/>
          <w:szCs w:val="24"/>
        </w:rPr>
        <w:t xml:space="preserve"> </w:t>
      </w:r>
      <w:r w:rsidR="26067BDE" w:rsidRPr="022250B6">
        <w:rPr>
          <w:rFonts w:ascii="Times New Roman" w:eastAsia="Times New Roman" w:hAnsi="Times New Roman" w:cs="Times New Roman"/>
          <w:sz w:val="24"/>
          <w:szCs w:val="24"/>
        </w:rPr>
        <w:t>erinevates menetlusetappides.</w:t>
      </w:r>
    </w:p>
    <w:p w14:paraId="098B8BA0" w14:textId="1F7976E9" w:rsidR="005D5336" w:rsidRDefault="005D5336" w:rsidP="1952477E">
      <w:pPr>
        <w:spacing w:after="0" w:line="240" w:lineRule="auto"/>
        <w:jc w:val="both"/>
        <w:rPr>
          <w:rFonts w:ascii="Times New Roman" w:eastAsia="Times New Roman" w:hAnsi="Times New Roman" w:cs="Times New Roman"/>
          <w:sz w:val="24"/>
          <w:szCs w:val="24"/>
        </w:rPr>
      </w:pPr>
    </w:p>
    <w:p w14:paraId="5C1008A3" w14:textId="5AA631F3" w:rsidR="005D5336" w:rsidRDefault="7DCE82EE" w:rsidP="1952477E">
      <w:pPr>
        <w:spacing w:after="0" w:line="240" w:lineRule="auto"/>
        <w:jc w:val="both"/>
        <w:rPr>
          <w:rFonts w:ascii="Times New Roman" w:hAnsi="Times New Roman" w:cs="Times New Roman"/>
          <w:sz w:val="24"/>
          <w:szCs w:val="24"/>
        </w:rPr>
      </w:pPr>
      <w:r w:rsidRPr="022250B6">
        <w:rPr>
          <w:rFonts w:ascii="Times New Roman" w:eastAsia="Times New Roman" w:hAnsi="Times New Roman" w:cs="Times New Roman"/>
          <w:sz w:val="24"/>
          <w:szCs w:val="24"/>
          <w:u w:val="single"/>
        </w:rPr>
        <w:t>Töövaidluste</w:t>
      </w:r>
      <w:r w:rsidR="4703B321" w:rsidRPr="022250B6">
        <w:rPr>
          <w:rFonts w:ascii="Times New Roman" w:eastAsia="Times New Roman" w:hAnsi="Times New Roman" w:cs="Times New Roman"/>
          <w:sz w:val="24"/>
          <w:szCs w:val="24"/>
          <w:u w:val="single"/>
        </w:rPr>
        <w:t xml:space="preserve"> lahendamise</w:t>
      </w:r>
      <w:r w:rsidRPr="022250B6">
        <w:rPr>
          <w:rFonts w:ascii="Times New Roman" w:eastAsia="Times New Roman" w:hAnsi="Times New Roman" w:cs="Times New Roman"/>
          <w:sz w:val="24"/>
          <w:szCs w:val="24"/>
          <w:u w:val="single"/>
        </w:rPr>
        <w:t xml:space="preserve"> süsteemi aitab edaspidi õiglasemaks muuta</w:t>
      </w:r>
      <w:r w:rsidRPr="022250B6">
        <w:rPr>
          <w:rFonts w:ascii="Times New Roman" w:eastAsia="Times New Roman" w:hAnsi="Times New Roman" w:cs="Times New Roman"/>
          <w:sz w:val="24"/>
          <w:szCs w:val="24"/>
        </w:rPr>
        <w:t xml:space="preserve"> </w:t>
      </w:r>
      <w:r w:rsidR="65C573B2" w:rsidRPr="022250B6">
        <w:rPr>
          <w:rFonts w:ascii="Times New Roman" w:eastAsia="Times New Roman" w:hAnsi="Times New Roman" w:cs="Times New Roman"/>
          <w:sz w:val="24"/>
          <w:szCs w:val="24"/>
        </w:rPr>
        <w:t>Eestisse lähetatud töötajate</w:t>
      </w:r>
      <w:r w:rsidR="005A2191">
        <w:rPr>
          <w:rFonts w:ascii="Times New Roman" w:eastAsia="Times New Roman" w:hAnsi="Times New Roman" w:cs="Times New Roman"/>
          <w:sz w:val="24"/>
          <w:szCs w:val="24"/>
        </w:rPr>
        <w:t>le</w:t>
      </w:r>
      <w:r w:rsidR="65C573B2" w:rsidRPr="022250B6">
        <w:rPr>
          <w:rFonts w:ascii="Times New Roman" w:eastAsia="Times New Roman" w:hAnsi="Times New Roman" w:cs="Times New Roman"/>
          <w:sz w:val="24"/>
          <w:szCs w:val="24"/>
        </w:rPr>
        <w:t xml:space="preserve"> ja ehitussektori töötajate</w:t>
      </w:r>
      <w:r w:rsidR="005A2191">
        <w:rPr>
          <w:rFonts w:ascii="Times New Roman" w:eastAsia="Times New Roman" w:hAnsi="Times New Roman" w:cs="Times New Roman"/>
          <w:sz w:val="24"/>
          <w:szCs w:val="24"/>
        </w:rPr>
        <w:t>le</w:t>
      </w:r>
      <w:r w:rsidR="65C573B2" w:rsidRPr="022250B6">
        <w:rPr>
          <w:rFonts w:ascii="Times New Roman" w:eastAsia="Times New Roman" w:hAnsi="Times New Roman" w:cs="Times New Roman"/>
          <w:sz w:val="24"/>
          <w:szCs w:val="24"/>
        </w:rPr>
        <w:t xml:space="preserve"> </w:t>
      </w:r>
      <w:r w:rsidR="005A2191">
        <w:rPr>
          <w:rFonts w:ascii="Times New Roman" w:eastAsia="Times New Roman" w:hAnsi="Times New Roman" w:cs="Times New Roman"/>
          <w:sz w:val="24"/>
          <w:szCs w:val="24"/>
        </w:rPr>
        <w:t>sätestatav</w:t>
      </w:r>
      <w:r w:rsidR="00DC6196">
        <w:rPr>
          <w:rFonts w:ascii="Times New Roman" w:eastAsia="Times New Roman" w:hAnsi="Times New Roman" w:cs="Times New Roman"/>
          <w:sz w:val="24"/>
          <w:szCs w:val="24"/>
        </w:rPr>
        <w:t xml:space="preserve"> </w:t>
      </w:r>
      <w:r w:rsidR="65C573B2" w:rsidRPr="022250B6">
        <w:rPr>
          <w:rFonts w:ascii="Times New Roman" w:eastAsia="Times New Roman" w:hAnsi="Times New Roman" w:cs="Times New Roman"/>
          <w:sz w:val="24"/>
          <w:szCs w:val="24"/>
        </w:rPr>
        <w:t>võimal</w:t>
      </w:r>
      <w:r w:rsidR="005A2191">
        <w:rPr>
          <w:rFonts w:ascii="Times New Roman" w:eastAsia="Times New Roman" w:hAnsi="Times New Roman" w:cs="Times New Roman"/>
          <w:sz w:val="24"/>
          <w:szCs w:val="24"/>
        </w:rPr>
        <w:t>us</w:t>
      </w:r>
      <w:r w:rsidR="65C573B2" w:rsidRPr="022250B6">
        <w:rPr>
          <w:rFonts w:ascii="Times New Roman" w:eastAsia="Times New Roman" w:hAnsi="Times New Roman" w:cs="Times New Roman"/>
          <w:sz w:val="24"/>
          <w:szCs w:val="24"/>
        </w:rPr>
        <w:t xml:space="preserve"> pöörduda </w:t>
      </w:r>
      <w:r w:rsidR="7C7A295F" w:rsidRPr="022250B6">
        <w:rPr>
          <w:rFonts w:ascii="Times New Roman" w:eastAsia="Times New Roman" w:hAnsi="Times New Roman" w:cs="Times New Roman"/>
          <w:sz w:val="24"/>
          <w:szCs w:val="24"/>
        </w:rPr>
        <w:t>teatud nõuetega kohtu asemel TVK-</w:t>
      </w:r>
      <w:proofErr w:type="spellStart"/>
      <w:r w:rsidR="7C7A295F" w:rsidRPr="022250B6">
        <w:rPr>
          <w:rFonts w:ascii="Times New Roman" w:eastAsia="Times New Roman" w:hAnsi="Times New Roman" w:cs="Times New Roman"/>
          <w:sz w:val="24"/>
          <w:szCs w:val="24"/>
        </w:rPr>
        <w:t>sse</w:t>
      </w:r>
      <w:proofErr w:type="spellEnd"/>
      <w:r w:rsidR="7C7A295F" w:rsidRPr="022250B6">
        <w:rPr>
          <w:rFonts w:ascii="Times New Roman" w:eastAsia="Times New Roman" w:hAnsi="Times New Roman" w:cs="Times New Roman"/>
          <w:sz w:val="24"/>
          <w:szCs w:val="24"/>
        </w:rPr>
        <w:t>.</w:t>
      </w:r>
      <w:r w:rsidR="65C573B2" w:rsidRPr="022250B6">
        <w:rPr>
          <w:rFonts w:ascii="Times New Roman" w:eastAsia="Times New Roman" w:hAnsi="Times New Roman" w:cs="Times New Roman"/>
          <w:sz w:val="24"/>
          <w:szCs w:val="24"/>
        </w:rPr>
        <w:t xml:space="preserve"> </w:t>
      </w:r>
      <w:r w:rsidR="0DF96A1A" w:rsidRPr="022250B6">
        <w:rPr>
          <w:rFonts w:ascii="Times New Roman" w:eastAsia="Times New Roman" w:hAnsi="Times New Roman" w:cs="Times New Roman"/>
          <w:sz w:val="24"/>
          <w:szCs w:val="24"/>
        </w:rPr>
        <w:t>Samuti võimaldatakse TVK-</w:t>
      </w:r>
      <w:proofErr w:type="spellStart"/>
      <w:r w:rsidR="0DF96A1A" w:rsidRPr="022250B6">
        <w:rPr>
          <w:rFonts w:ascii="Times New Roman" w:eastAsia="Times New Roman" w:hAnsi="Times New Roman" w:cs="Times New Roman"/>
          <w:sz w:val="24"/>
          <w:szCs w:val="24"/>
        </w:rPr>
        <w:t>s</w:t>
      </w:r>
      <w:r w:rsidR="75C94A72" w:rsidRPr="022250B6">
        <w:rPr>
          <w:rFonts w:ascii="Times New Roman" w:eastAsia="Times New Roman" w:hAnsi="Times New Roman" w:cs="Times New Roman"/>
          <w:sz w:val="24"/>
          <w:szCs w:val="24"/>
        </w:rPr>
        <w:t>se</w:t>
      </w:r>
      <w:proofErr w:type="spellEnd"/>
      <w:r w:rsidR="24A8434D" w:rsidRPr="022250B6">
        <w:rPr>
          <w:rFonts w:ascii="Times New Roman" w:eastAsia="Times New Roman" w:hAnsi="Times New Roman" w:cs="Times New Roman"/>
          <w:sz w:val="24"/>
          <w:szCs w:val="24"/>
        </w:rPr>
        <w:t xml:space="preserve"> </w:t>
      </w:r>
      <w:r w:rsidR="615E9925" w:rsidRPr="022250B6">
        <w:rPr>
          <w:rFonts w:ascii="Times New Roman" w:eastAsia="Times New Roman" w:hAnsi="Times New Roman" w:cs="Times New Roman"/>
          <w:sz w:val="24"/>
          <w:szCs w:val="24"/>
        </w:rPr>
        <w:t>pöörduda</w:t>
      </w:r>
      <w:r w:rsidR="0DF96A1A" w:rsidRPr="022250B6">
        <w:rPr>
          <w:rFonts w:ascii="Times New Roman" w:eastAsia="Times New Roman" w:hAnsi="Times New Roman" w:cs="Times New Roman"/>
          <w:sz w:val="24"/>
          <w:szCs w:val="24"/>
        </w:rPr>
        <w:t xml:space="preserve"> ka välismaalastel, kes töötasid Eestis, kuid kellel ei ole võimalik menetluse ajal Eestis viibida. </w:t>
      </w:r>
      <w:r w:rsidR="14D0106A" w:rsidRPr="022250B6">
        <w:rPr>
          <w:rFonts w:ascii="Times New Roman" w:eastAsia="Times New Roman" w:hAnsi="Times New Roman" w:cs="Times New Roman"/>
          <w:sz w:val="24"/>
          <w:szCs w:val="24"/>
        </w:rPr>
        <w:t>Lihtsamaks muudetakse menetluste jätkami</w:t>
      </w:r>
      <w:r w:rsidR="003A7547">
        <w:rPr>
          <w:rFonts w:ascii="Times New Roman" w:eastAsia="Times New Roman" w:hAnsi="Times New Roman" w:cs="Times New Roman"/>
          <w:sz w:val="24"/>
          <w:szCs w:val="24"/>
        </w:rPr>
        <w:t>ne</w:t>
      </w:r>
      <w:r w:rsidR="14D0106A" w:rsidRPr="022250B6">
        <w:rPr>
          <w:rFonts w:ascii="Times New Roman" w:eastAsia="Times New Roman" w:hAnsi="Times New Roman" w:cs="Times New Roman"/>
          <w:sz w:val="24"/>
          <w:szCs w:val="24"/>
        </w:rPr>
        <w:t xml:space="preserve"> maakohtus ning laiendatakse</w:t>
      </w:r>
      <w:r w:rsidR="7E2F192F" w:rsidRPr="022250B6">
        <w:rPr>
          <w:rFonts w:ascii="Times New Roman" w:eastAsia="Times New Roman" w:hAnsi="Times New Roman" w:cs="Times New Roman"/>
          <w:sz w:val="24"/>
          <w:szCs w:val="24"/>
        </w:rPr>
        <w:t xml:space="preserve"> TVK</w:t>
      </w:r>
      <w:r w:rsidR="14D0106A" w:rsidRPr="022250B6">
        <w:rPr>
          <w:rFonts w:ascii="Times New Roman" w:eastAsia="Times New Roman" w:hAnsi="Times New Roman" w:cs="Times New Roman"/>
          <w:sz w:val="24"/>
          <w:szCs w:val="24"/>
        </w:rPr>
        <w:t xml:space="preserve"> </w:t>
      </w:r>
      <w:r w:rsidR="4802F8E0" w:rsidRPr="022250B6">
        <w:rPr>
          <w:rFonts w:ascii="Times New Roman" w:eastAsia="Times New Roman" w:hAnsi="Times New Roman" w:cs="Times New Roman"/>
          <w:sz w:val="24"/>
          <w:szCs w:val="24"/>
        </w:rPr>
        <w:t xml:space="preserve">võimalusi </w:t>
      </w:r>
      <w:r w:rsidR="5FD915DA" w:rsidRPr="022250B6">
        <w:rPr>
          <w:rFonts w:ascii="Times New Roman" w:hAnsi="Times New Roman" w:cs="Times New Roman"/>
          <w:sz w:val="24"/>
          <w:szCs w:val="24"/>
        </w:rPr>
        <w:t>tunnistada maksmata töötasu väljam</w:t>
      </w:r>
      <w:r w:rsidR="25F0AA50" w:rsidRPr="022250B6">
        <w:rPr>
          <w:rFonts w:ascii="Times New Roman" w:hAnsi="Times New Roman" w:cs="Times New Roman"/>
          <w:sz w:val="24"/>
          <w:szCs w:val="24"/>
        </w:rPr>
        <w:t>aksmine</w:t>
      </w:r>
      <w:r w:rsidR="5FD915DA" w:rsidRPr="022250B6">
        <w:rPr>
          <w:rFonts w:ascii="Times New Roman" w:hAnsi="Times New Roman" w:cs="Times New Roman"/>
          <w:sz w:val="24"/>
          <w:szCs w:val="24"/>
        </w:rPr>
        <w:t xml:space="preserve"> viivitamata </w:t>
      </w:r>
      <w:commentRangeStart w:id="2"/>
      <w:r w:rsidR="5FD915DA" w:rsidRPr="022250B6">
        <w:rPr>
          <w:rFonts w:ascii="Times New Roman" w:hAnsi="Times New Roman" w:cs="Times New Roman"/>
          <w:sz w:val="24"/>
          <w:szCs w:val="24"/>
        </w:rPr>
        <w:t>täidetavaks</w:t>
      </w:r>
      <w:commentRangeEnd w:id="2"/>
      <w:r w:rsidR="004B3A36" w:rsidRPr="022250B6">
        <w:rPr>
          <w:rStyle w:val="Kommentaariviide"/>
          <w:rFonts w:ascii="Times New Roman" w:hAnsi="Times New Roman" w:cs="Times New Roman"/>
          <w:sz w:val="24"/>
          <w:szCs w:val="24"/>
        </w:rPr>
        <w:commentReference w:id="2"/>
      </w:r>
      <w:r w:rsidR="517B75E5" w:rsidRPr="022250B6">
        <w:rPr>
          <w:rFonts w:ascii="Times New Roman" w:hAnsi="Times New Roman" w:cs="Times New Roman"/>
          <w:sz w:val="24"/>
          <w:szCs w:val="24"/>
        </w:rPr>
        <w:t>.</w:t>
      </w:r>
    </w:p>
    <w:p w14:paraId="6630FC20" w14:textId="77777777" w:rsidR="005D5336" w:rsidRPr="003048CB" w:rsidRDefault="005D5336" w:rsidP="002F3FFC">
      <w:pPr>
        <w:spacing w:after="0" w:line="240" w:lineRule="auto"/>
        <w:contextualSpacing/>
        <w:jc w:val="both"/>
        <w:rPr>
          <w:rFonts w:ascii="Times New Roman" w:hAnsi="Times New Roman" w:cs="Times New Roman"/>
          <w:bCs/>
          <w:sz w:val="24"/>
          <w:szCs w:val="24"/>
        </w:rPr>
      </w:pPr>
    </w:p>
    <w:p w14:paraId="7DCBCB12" w14:textId="6B4833B5" w:rsidR="005D5336" w:rsidRPr="003048CB" w:rsidRDefault="005D5336" w:rsidP="002F3FFC">
      <w:pPr>
        <w:spacing w:after="0" w:line="240" w:lineRule="auto"/>
        <w:contextualSpacing/>
        <w:jc w:val="both"/>
        <w:rPr>
          <w:rFonts w:ascii="Times New Roman" w:eastAsia="Calibri" w:hAnsi="Times New Roman" w:cs="Times New Roman"/>
          <w:b/>
          <w:sz w:val="24"/>
          <w:szCs w:val="24"/>
        </w:rPr>
      </w:pPr>
      <w:r w:rsidRPr="003048CB">
        <w:rPr>
          <w:rFonts w:ascii="Times New Roman" w:eastAsia="Calibri" w:hAnsi="Times New Roman" w:cs="Times New Roman"/>
          <w:b/>
          <w:sz w:val="24"/>
          <w:szCs w:val="24"/>
        </w:rPr>
        <w:t>1.2</w:t>
      </w:r>
      <w:r w:rsidR="003A7547">
        <w:rPr>
          <w:rFonts w:ascii="Times New Roman" w:eastAsia="Calibri" w:hAnsi="Times New Roman" w:cs="Times New Roman"/>
          <w:b/>
          <w:sz w:val="24"/>
          <w:szCs w:val="24"/>
        </w:rPr>
        <w:t>.</w:t>
      </w:r>
      <w:r w:rsidRPr="003048CB">
        <w:rPr>
          <w:rFonts w:ascii="Times New Roman" w:eastAsia="Calibri" w:hAnsi="Times New Roman" w:cs="Times New Roman"/>
          <w:b/>
          <w:sz w:val="24"/>
          <w:szCs w:val="24"/>
        </w:rPr>
        <w:t xml:space="preserve"> Eelnõu ettevalmistaja</w:t>
      </w:r>
    </w:p>
    <w:p w14:paraId="0E3A715F" w14:textId="77777777" w:rsidR="005D5336" w:rsidRPr="003048CB" w:rsidRDefault="005D5336" w:rsidP="002F3FFC">
      <w:pPr>
        <w:spacing w:after="0" w:line="240" w:lineRule="auto"/>
        <w:contextualSpacing/>
        <w:jc w:val="both"/>
        <w:rPr>
          <w:rFonts w:ascii="Times New Roman" w:eastAsia="Times New Roman" w:hAnsi="Times New Roman" w:cs="Times New Roman"/>
          <w:sz w:val="24"/>
          <w:szCs w:val="24"/>
        </w:rPr>
      </w:pPr>
    </w:p>
    <w:p w14:paraId="0B25CB3B" w14:textId="4A26D666" w:rsidR="005D5336" w:rsidRPr="003048CB" w:rsidRDefault="0EB0BBCB" w:rsidP="002F3FFC">
      <w:pPr>
        <w:spacing w:after="0" w:line="240" w:lineRule="auto"/>
        <w:contextualSpacing/>
        <w:jc w:val="both"/>
        <w:rPr>
          <w:rFonts w:ascii="Times New Roman" w:hAnsi="Times New Roman" w:cs="Times New Roman"/>
          <w:bCs/>
          <w:sz w:val="24"/>
          <w:szCs w:val="24"/>
        </w:rPr>
      </w:pPr>
      <w:r w:rsidRPr="022250B6">
        <w:rPr>
          <w:rFonts w:ascii="Times New Roman" w:hAnsi="Times New Roman" w:cs="Times New Roman"/>
          <w:sz w:val="24"/>
          <w:szCs w:val="24"/>
        </w:rPr>
        <w:t xml:space="preserve">Eelnõu ja seletuskirja on ette valmistanud </w:t>
      </w:r>
      <w:r w:rsidR="5903E081" w:rsidRPr="022250B6">
        <w:rPr>
          <w:rFonts w:ascii="Times New Roman" w:hAnsi="Times New Roman" w:cs="Times New Roman"/>
          <w:sz w:val="24"/>
          <w:szCs w:val="24"/>
        </w:rPr>
        <w:t>Majandus- ja Kommunikatsiooniministeeriumi töösuhete ja töökeskkonna</w:t>
      </w:r>
      <w:r w:rsidRPr="022250B6">
        <w:rPr>
          <w:rFonts w:ascii="Times New Roman" w:hAnsi="Times New Roman" w:cs="Times New Roman"/>
          <w:sz w:val="24"/>
          <w:szCs w:val="24"/>
        </w:rPr>
        <w:t xml:space="preserve"> osakonna </w:t>
      </w:r>
      <w:r w:rsidR="07A01DA4" w:rsidRPr="022250B6">
        <w:rPr>
          <w:rFonts w:ascii="Times New Roman" w:hAnsi="Times New Roman" w:cs="Times New Roman"/>
          <w:sz w:val="24"/>
          <w:szCs w:val="24"/>
        </w:rPr>
        <w:t>nõunik Johann Vootele Mäevere (</w:t>
      </w:r>
      <w:hyperlink r:id="rId15">
        <w:r w:rsidR="07A01DA4" w:rsidRPr="022250B6">
          <w:rPr>
            <w:rStyle w:val="Hperlink"/>
            <w:rFonts w:ascii="Times New Roman" w:hAnsi="Times New Roman" w:cs="Times New Roman"/>
            <w:sz w:val="24"/>
            <w:szCs w:val="24"/>
          </w:rPr>
          <w:t>johann.maevere@mkm.ee</w:t>
        </w:r>
        <w:r w:rsidR="71B3D941" w:rsidRPr="022250B6">
          <w:rPr>
            <w:rStyle w:val="Hperlink"/>
            <w:rFonts w:ascii="Times New Roman" w:hAnsi="Times New Roman" w:cs="Times New Roman"/>
            <w:sz w:val="24"/>
            <w:szCs w:val="24"/>
          </w:rPr>
          <w:t>;</w:t>
        </w:r>
      </w:hyperlink>
      <w:r w:rsidR="07A01DA4" w:rsidRPr="022250B6">
        <w:rPr>
          <w:rFonts w:ascii="Times New Roman" w:hAnsi="Times New Roman" w:cs="Times New Roman"/>
          <w:sz w:val="24"/>
          <w:szCs w:val="24"/>
        </w:rPr>
        <w:t xml:space="preserve"> </w:t>
      </w:r>
      <w:r w:rsidR="18E9E75D" w:rsidRPr="022250B6">
        <w:rPr>
          <w:rFonts w:ascii="Times New Roman" w:hAnsi="Times New Roman" w:cs="Times New Roman"/>
          <w:sz w:val="24"/>
          <w:szCs w:val="24"/>
        </w:rPr>
        <w:t xml:space="preserve">5378 5158) </w:t>
      </w:r>
      <w:r w:rsidR="0492B00E" w:rsidRPr="022250B6">
        <w:rPr>
          <w:rFonts w:ascii="Times New Roman" w:hAnsi="Times New Roman" w:cs="Times New Roman"/>
          <w:sz w:val="24"/>
          <w:szCs w:val="24"/>
        </w:rPr>
        <w:t>ja töösuhete poliitika juht Maria-Helena Rahumets</w:t>
      </w:r>
      <w:r w:rsidR="0492B00E" w:rsidRPr="022250B6">
        <w:rPr>
          <w:rFonts w:ascii="Times New Roman" w:eastAsia="Calibri" w:hAnsi="Times New Roman" w:cs="Times New Roman"/>
          <w:sz w:val="24"/>
          <w:szCs w:val="24"/>
        </w:rPr>
        <w:t xml:space="preserve"> (</w:t>
      </w:r>
      <w:hyperlink r:id="rId16">
        <w:r w:rsidR="0492B00E" w:rsidRPr="022250B6">
          <w:rPr>
            <w:rStyle w:val="Hperlink"/>
            <w:rFonts w:ascii="Times New Roman" w:eastAsia="Calibri" w:hAnsi="Times New Roman" w:cs="Times New Roman"/>
            <w:sz w:val="24"/>
            <w:szCs w:val="24"/>
          </w:rPr>
          <w:t>maria-helena.rahumets@mkm.ee</w:t>
        </w:r>
      </w:hyperlink>
      <w:r w:rsidR="0492B00E" w:rsidRPr="022250B6">
        <w:rPr>
          <w:rFonts w:ascii="Times New Roman" w:eastAsia="Calibri" w:hAnsi="Times New Roman" w:cs="Times New Roman"/>
          <w:sz w:val="24"/>
          <w:szCs w:val="24"/>
        </w:rPr>
        <w:t>; 5916 2680)</w:t>
      </w:r>
      <w:r w:rsidR="001E0476">
        <w:rPr>
          <w:rFonts w:ascii="Times New Roman" w:hAnsi="Times New Roman" w:cs="Times New Roman"/>
          <w:sz w:val="24"/>
          <w:szCs w:val="24"/>
        </w:rPr>
        <w:t>.</w:t>
      </w:r>
      <w:r w:rsidR="5903E081" w:rsidRPr="022250B6">
        <w:rPr>
          <w:rFonts w:ascii="Times New Roman" w:hAnsi="Times New Roman" w:cs="Times New Roman"/>
          <w:sz w:val="24"/>
          <w:szCs w:val="24"/>
        </w:rPr>
        <w:t xml:space="preserve"> </w:t>
      </w:r>
      <w:r w:rsidR="001E0476">
        <w:rPr>
          <w:rFonts w:ascii="Times New Roman" w:hAnsi="Times New Roman" w:cs="Times New Roman"/>
          <w:sz w:val="24"/>
          <w:szCs w:val="24"/>
        </w:rPr>
        <w:t>Eelnõu ettevalmistamisse</w:t>
      </w:r>
      <w:r w:rsidR="00E2605F">
        <w:rPr>
          <w:rFonts w:ascii="Times New Roman" w:hAnsi="Times New Roman" w:cs="Times New Roman"/>
          <w:sz w:val="24"/>
          <w:szCs w:val="24"/>
        </w:rPr>
        <w:t xml:space="preserve"> on olulise panuse andnud </w:t>
      </w:r>
      <w:r w:rsidR="5903E081" w:rsidRPr="022250B6">
        <w:rPr>
          <w:rFonts w:ascii="Times New Roman" w:hAnsi="Times New Roman" w:cs="Times New Roman"/>
          <w:sz w:val="24"/>
          <w:szCs w:val="24"/>
        </w:rPr>
        <w:t>Tööinspektsiooni õigusnõunikud Kairit Kuusemaa (</w:t>
      </w:r>
      <w:hyperlink r:id="rId17">
        <w:r w:rsidR="5903E081" w:rsidRPr="022250B6">
          <w:rPr>
            <w:rStyle w:val="Hperlink"/>
            <w:rFonts w:ascii="Times New Roman" w:hAnsi="Times New Roman" w:cs="Times New Roman"/>
            <w:sz w:val="24"/>
            <w:szCs w:val="24"/>
          </w:rPr>
          <w:t>kairit.kuusemaa@ti.ee</w:t>
        </w:r>
        <w:r w:rsidR="7DAE5D38" w:rsidRPr="022250B6">
          <w:rPr>
            <w:rStyle w:val="Hperlink"/>
            <w:rFonts w:ascii="Times New Roman" w:hAnsi="Times New Roman" w:cs="Times New Roman"/>
            <w:sz w:val="24"/>
            <w:szCs w:val="24"/>
          </w:rPr>
          <w:t>;</w:t>
        </w:r>
      </w:hyperlink>
      <w:r w:rsidR="5903E081" w:rsidRPr="022250B6">
        <w:rPr>
          <w:rFonts w:ascii="Times New Roman" w:hAnsi="Times New Roman" w:cs="Times New Roman"/>
          <w:sz w:val="24"/>
          <w:szCs w:val="24"/>
        </w:rPr>
        <w:t xml:space="preserve"> </w:t>
      </w:r>
      <w:r w:rsidR="4255002C" w:rsidRPr="022250B6">
        <w:rPr>
          <w:rFonts w:ascii="Times New Roman" w:hAnsi="Times New Roman" w:cs="Times New Roman"/>
          <w:sz w:val="24"/>
          <w:szCs w:val="24"/>
        </w:rPr>
        <w:t>5596 3175)</w:t>
      </w:r>
      <w:r w:rsidR="7A1F2A47" w:rsidRPr="022250B6">
        <w:rPr>
          <w:rFonts w:ascii="Times New Roman" w:hAnsi="Times New Roman" w:cs="Times New Roman"/>
          <w:sz w:val="24"/>
          <w:szCs w:val="24"/>
        </w:rPr>
        <w:t xml:space="preserve"> ja</w:t>
      </w:r>
      <w:r w:rsidR="4255002C" w:rsidRPr="022250B6">
        <w:rPr>
          <w:rFonts w:ascii="Times New Roman" w:hAnsi="Times New Roman" w:cs="Times New Roman"/>
          <w:sz w:val="24"/>
          <w:szCs w:val="24"/>
        </w:rPr>
        <w:t xml:space="preserve"> Ene Kivineem</w:t>
      </w:r>
      <w:r w:rsidRPr="022250B6">
        <w:rPr>
          <w:rFonts w:ascii="Times New Roman" w:hAnsi="Times New Roman" w:cs="Times New Roman"/>
          <w:sz w:val="24"/>
          <w:szCs w:val="24"/>
        </w:rPr>
        <w:t xml:space="preserve"> </w:t>
      </w:r>
      <w:r w:rsidR="2D4263B9" w:rsidRPr="022250B6">
        <w:rPr>
          <w:rFonts w:ascii="Times New Roman" w:hAnsi="Times New Roman" w:cs="Times New Roman"/>
          <w:sz w:val="24"/>
          <w:szCs w:val="24"/>
        </w:rPr>
        <w:t>(</w:t>
      </w:r>
      <w:hyperlink r:id="rId18">
        <w:r w:rsidR="2D4263B9" w:rsidRPr="022250B6">
          <w:rPr>
            <w:rStyle w:val="Hperlink"/>
            <w:rFonts w:ascii="Times New Roman" w:hAnsi="Times New Roman" w:cs="Times New Roman"/>
            <w:sz w:val="24"/>
            <w:szCs w:val="24"/>
          </w:rPr>
          <w:t>ene.kivineem@ti.ee</w:t>
        </w:r>
        <w:r w:rsidR="5EF564A9" w:rsidRPr="022250B6">
          <w:rPr>
            <w:rStyle w:val="Hperlink"/>
            <w:rFonts w:ascii="Times New Roman" w:hAnsi="Times New Roman" w:cs="Times New Roman"/>
            <w:sz w:val="24"/>
            <w:szCs w:val="24"/>
          </w:rPr>
          <w:t>;</w:t>
        </w:r>
      </w:hyperlink>
      <w:r w:rsidR="2D4263B9" w:rsidRPr="022250B6">
        <w:rPr>
          <w:rFonts w:ascii="Times New Roman" w:hAnsi="Times New Roman" w:cs="Times New Roman"/>
          <w:sz w:val="24"/>
          <w:szCs w:val="24"/>
        </w:rPr>
        <w:t xml:space="preserve"> 5919 8107).</w:t>
      </w:r>
      <w:r w:rsidRPr="022250B6">
        <w:rPr>
          <w:rFonts w:ascii="Times New Roman" w:hAnsi="Times New Roman" w:cs="Times New Roman"/>
          <w:sz w:val="24"/>
          <w:szCs w:val="24"/>
        </w:rPr>
        <w:t xml:space="preserve"> </w:t>
      </w:r>
      <w:r w:rsidR="1B03DE09" w:rsidRPr="022250B6">
        <w:rPr>
          <w:rFonts w:ascii="Times New Roman" w:hAnsi="Times New Roman" w:cs="Times New Roman"/>
          <w:sz w:val="24"/>
          <w:szCs w:val="24"/>
        </w:rPr>
        <w:t>Eelnõu mõjuanalüüsi on koostanud Majandus- ja Kommunikatsiooniministeeriumi</w:t>
      </w:r>
      <w:r w:rsidR="51A7A08D" w:rsidRPr="022250B6">
        <w:rPr>
          <w:rFonts w:ascii="Times New Roman" w:hAnsi="Times New Roman" w:cs="Times New Roman"/>
          <w:sz w:val="24"/>
          <w:szCs w:val="24"/>
        </w:rPr>
        <w:t xml:space="preserve"> töövaldkonna andmete nõunik Ingel Kadarik (</w:t>
      </w:r>
      <w:hyperlink r:id="rId19" w:history="1">
        <w:r w:rsidR="51A7A08D" w:rsidRPr="022250B6">
          <w:rPr>
            <w:rStyle w:val="Hperlink"/>
            <w:rFonts w:ascii="Times New Roman" w:hAnsi="Times New Roman" w:cs="Times New Roman"/>
            <w:sz w:val="24"/>
            <w:szCs w:val="24"/>
          </w:rPr>
          <w:t>ingel.kadarik@mkm.ee</w:t>
        </w:r>
      </w:hyperlink>
      <w:r w:rsidR="51A7A08D" w:rsidRPr="022250B6">
        <w:rPr>
          <w:rFonts w:ascii="Times New Roman" w:hAnsi="Times New Roman" w:cs="Times New Roman"/>
          <w:sz w:val="24"/>
          <w:szCs w:val="24"/>
        </w:rPr>
        <w:t>; 5451 0226)</w:t>
      </w:r>
      <w:r w:rsidR="45FAA6D1" w:rsidRPr="022250B6">
        <w:rPr>
          <w:rFonts w:ascii="Times New Roman" w:hAnsi="Times New Roman" w:cs="Times New Roman"/>
          <w:sz w:val="24"/>
          <w:szCs w:val="24"/>
        </w:rPr>
        <w:t>.</w:t>
      </w:r>
      <w:r w:rsidR="1B03DE09" w:rsidRPr="022250B6">
        <w:rPr>
          <w:rFonts w:ascii="Times New Roman" w:hAnsi="Times New Roman" w:cs="Times New Roman"/>
          <w:sz w:val="24"/>
          <w:szCs w:val="24"/>
        </w:rPr>
        <w:t xml:space="preserve"> </w:t>
      </w:r>
      <w:r w:rsidR="02FC2240" w:rsidRPr="022250B6">
        <w:rPr>
          <w:rFonts w:ascii="Times New Roman" w:hAnsi="Times New Roman" w:cs="Times New Roman"/>
          <w:sz w:val="24"/>
          <w:szCs w:val="24"/>
        </w:rPr>
        <w:t>Eelnõu koostamise</w:t>
      </w:r>
      <w:r w:rsidR="0A87A7B3" w:rsidRPr="022250B6">
        <w:rPr>
          <w:rFonts w:ascii="Times New Roman" w:hAnsi="Times New Roman" w:cs="Times New Roman"/>
          <w:sz w:val="24"/>
          <w:szCs w:val="24"/>
        </w:rPr>
        <w:t xml:space="preserve"> protsessi</w:t>
      </w:r>
      <w:r w:rsidR="02FC2240" w:rsidRPr="022250B6">
        <w:rPr>
          <w:rFonts w:ascii="Times New Roman" w:hAnsi="Times New Roman" w:cs="Times New Roman"/>
          <w:sz w:val="24"/>
          <w:szCs w:val="24"/>
        </w:rPr>
        <w:t>s on osalenud ka TVK juhatajad.</w:t>
      </w:r>
      <w:r w:rsidR="0088273F">
        <w:rPr>
          <w:rFonts w:ascii="Times New Roman" w:hAnsi="Times New Roman" w:cs="Times New Roman"/>
          <w:sz w:val="24"/>
          <w:szCs w:val="24"/>
        </w:rPr>
        <w:t xml:space="preserve"> </w:t>
      </w:r>
      <w:r w:rsidR="000C085D">
        <w:rPr>
          <w:rFonts w:ascii="Times New Roman" w:hAnsi="Times New Roman" w:cs="Times New Roman"/>
          <w:sz w:val="24"/>
          <w:szCs w:val="24"/>
        </w:rPr>
        <w:t>Õiguslik</w:t>
      </w:r>
      <w:r w:rsidR="00D94144">
        <w:rPr>
          <w:rFonts w:ascii="Times New Roman" w:hAnsi="Times New Roman" w:cs="Times New Roman"/>
          <w:sz w:val="24"/>
          <w:szCs w:val="24"/>
        </w:rPr>
        <w:t>ke</w:t>
      </w:r>
      <w:r w:rsidR="000C085D">
        <w:rPr>
          <w:rFonts w:ascii="Times New Roman" w:hAnsi="Times New Roman" w:cs="Times New Roman"/>
          <w:sz w:val="24"/>
          <w:szCs w:val="24"/>
        </w:rPr>
        <w:t xml:space="preserve"> e</w:t>
      </w:r>
      <w:r w:rsidR="00D94144">
        <w:rPr>
          <w:rFonts w:ascii="Times New Roman" w:hAnsi="Times New Roman" w:cs="Times New Roman"/>
          <w:sz w:val="24"/>
          <w:szCs w:val="24"/>
        </w:rPr>
        <w:t>ttepanekuid</w:t>
      </w:r>
      <w:r w:rsidR="000C085D">
        <w:rPr>
          <w:rFonts w:ascii="Times New Roman" w:hAnsi="Times New Roman" w:cs="Times New Roman"/>
          <w:sz w:val="24"/>
          <w:szCs w:val="24"/>
        </w:rPr>
        <w:t xml:space="preserve"> tegid Majandus- ja Kommunikatsiooni</w:t>
      </w:r>
      <w:r w:rsidR="00F44D0E">
        <w:rPr>
          <w:rFonts w:ascii="Times New Roman" w:hAnsi="Times New Roman" w:cs="Times New Roman"/>
          <w:sz w:val="24"/>
          <w:szCs w:val="24"/>
        </w:rPr>
        <w:t>ministeeriumi</w:t>
      </w:r>
      <w:r w:rsidR="005B3085">
        <w:rPr>
          <w:rFonts w:ascii="Times New Roman" w:hAnsi="Times New Roman" w:cs="Times New Roman"/>
          <w:sz w:val="24"/>
          <w:szCs w:val="24"/>
        </w:rPr>
        <w:t xml:space="preserve"> </w:t>
      </w:r>
      <w:r w:rsidR="007A7EB5">
        <w:rPr>
          <w:rFonts w:ascii="Times New Roman" w:hAnsi="Times New Roman" w:cs="Times New Roman"/>
          <w:sz w:val="24"/>
          <w:szCs w:val="24"/>
        </w:rPr>
        <w:t xml:space="preserve">õigusosakonna õigusnõunikud </w:t>
      </w:r>
      <w:proofErr w:type="spellStart"/>
      <w:r w:rsidR="007A7EB5">
        <w:rPr>
          <w:rFonts w:ascii="Times New Roman" w:hAnsi="Times New Roman" w:cs="Times New Roman"/>
          <w:sz w:val="24"/>
          <w:szCs w:val="24"/>
        </w:rPr>
        <w:t>Ragnar</w:t>
      </w:r>
      <w:proofErr w:type="spellEnd"/>
      <w:r w:rsidR="007A7EB5">
        <w:rPr>
          <w:rFonts w:ascii="Times New Roman" w:hAnsi="Times New Roman" w:cs="Times New Roman"/>
          <w:sz w:val="24"/>
          <w:szCs w:val="24"/>
        </w:rPr>
        <w:t xml:space="preserve"> Kass (</w:t>
      </w:r>
      <w:hyperlink r:id="rId20" w:history="1">
        <w:r w:rsidR="00564E2B" w:rsidRPr="008F721B">
          <w:rPr>
            <w:rStyle w:val="Hperlink"/>
            <w:rFonts w:ascii="Times New Roman" w:hAnsi="Times New Roman" w:cs="Times New Roman"/>
            <w:sz w:val="24"/>
            <w:szCs w:val="24"/>
          </w:rPr>
          <w:t>ragnar.kass@mkm.ee</w:t>
        </w:r>
      </w:hyperlink>
      <w:r w:rsidR="00564E2B">
        <w:rPr>
          <w:rFonts w:ascii="Times New Roman" w:hAnsi="Times New Roman" w:cs="Times New Roman"/>
          <w:sz w:val="24"/>
          <w:szCs w:val="24"/>
        </w:rPr>
        <w:t xml:space="preserve">) </w:t>
      </w:r>
      <w:r w:rsidR="007A7EB5">
        <w:rPr>
          <w:rFonts w:ascii="Times New Roman" w:hAnsi="Times New Roman" w:cs="Times New Roman"/>
          <w:sz w:val="24"/>
          <w:szCs w:val="24"/>
        </w:rPr>
        <w:t>ja Käddi Tammiku</w:t>
      </w:r>
      <w:r w:rsidR="00564E2B">
        <w:rPr>
          <w:rFonts w:ascii="Times New Roman" w:hAnsi="Times New Roman" w:cs="Times New Roman"/>
          <w:sz w:val="24"/>
          <w:szCs w:val="24"/>
        </w:rPr>
        <w:t xml:space="preserve"> (</w:t>
      </w:r>
      <w:hyperlink r:id="rId21" w:history="1">
        <w:r w:rsidR="00564E2B" w:rsidRPr="008F721B">
          <w:rPr>
            <w:rStyle w:val="Hperlink"/>
            <w:rFonts w:ascii="Times New Roman" w:hAnsi="Times New Roman" w:cs="Times New Roman"/>
            <w:sz w:val="24"/>
            <w:szCs w:val="24"/>
          </w:rPr>
          <w:t>kaddi.tammiku@mkm.ee</w:t>
        </w:r>
      </w:hyperlink>
      <w:r w:rsidR="00564E2B">
        <w:rPr>
          <w:rFonts w:ascii="Times New Roman" w:hAnsi="Times New Roman" w:cs="Times New Roman"/>
          <w:sz w:val="24"/>
          <w:szCs w:val="24"/>
        </w:rPr>
        <w:t>).</w:t>
      </w:r>
      <w:r w:rsidR="00564E2B">
        <w:rPr>
          <w:rFonts w:ascii="Times New Roman" w:hAnsi="Times New Roman" w:cs="Times New Roman"/>
          <w:bCs/>
          <w:sz w:val="24"/>
          <w:szCs w:val="24"/>
        </w:rPr>
        <w:t xml:space="preserve"> </w:t>
      </w:r>
      <w:r w:rsidR="003A7547">
        <w:rPr>
          <w:rFonts w:ascii="Times New Roman" w:hAnsi="Times New Roman" w:cs="Times New Roman"/>
          <w:bCs/>
          <w:sz w:val="24"/>
          <w:szCs w:val="24"/>
        </w:rPr>
        <w:t>Keeletoimetuse tegi Justiits- ja Digiministeeriumi õigusloome korralduse talituse keeletoimetaja</w:t>
      </w:r>
      <w:r w:rsidR="00B17DEF">
        <w:rPr>
          <w:rFonts w:ascii="Times New Roman" w:hAnsi="Times New Roman" w:cs="Times New Roman"/>
          <w:bCs/>
          <w:sz w:val="24"/>
          <w:szCs w:val="24"/>
        </w:rPr>
        <w:t xml:space="preserve"> Aili Sandre (aili.sandre@justdigi.ee</w:t>
      </w:r>
      <w:r w:rsidR="006C76C1">
        <w:rPr>
          <w:rFonts w:ascii="Times New Roman" w:hAnsi="Times New Roman" w:cs="Times New Roman"/>
          <w:bCs/>
          <w:sz w:val="24"/>
          <w:szCs w:val="24"/>
        </w:rPr>
        <w:t>).</w:t>
      </w:r>
    </w:p>
    <w:p w14:paraId="319EF1E9" w14:textId="77777777" w:rsidR="005D5336" w:rsidRPr="003048CB" w:rsidRDefault="005D5336" w:rsidP="002F3FFC">
      <w:pPr>
        <w:spacing w:after="0" w:line="240" w:lineRule="auto"/>
        <w:contextualSpacing/>
        <w:jc w:val="both"/>
        <w:rPr>
          <w:rFonts w:ascii="Times New Roman" w:hAnsi="Times New Roman" w:cs="Times New Roman"/>
          <w:bCs/>
          <w:sz w:val="24"/>
          <w:szCs w:val="24"/>
        </w:rPr>
      </w:pPr>
    </w:p>
    <w:p w14:paraId="15B2E2BF" w14:textId="3E0C0707" w:rsidR="005D5336" w:rsidRPr="003048CB" w:rsidRDefault="005D5336" w:rsidP="002F3FFC">
      <w:pPr>
        <w:pStyle w:val="Vahedeta"/>
        <w:jc w:val="both"/>
        <w:rPr>
          <w:rFonts w:ascii="Times New Roman" w:hAnsi="Times New Roman"/>
          <w:b/>
          <w:bCs/>
          <w:sz w:val="24"/>
          <w:szCs w:val="24"/>
        </w:rPr>
      </w:pPr>
      <w:r w:rsidRPr="003048CB">
        <w:rPr>
          <w:rFonts w:ascii="Times New Roman" w:hAnsi="Times New Roman"/>
          <w:b/>
          <w:bCs/>
          <w:sz w:val="24"/>
          <w:szCs w:val="24"/>
        </w:rPr>
        <w:t>1.3</w:t>
      </w:r>
      <w:r w:rsidR="006C76C1">
        <w:rPr>
          <w:rFonts w:ascii="Times New Roman" w:hAnsi="Times New Roman"/>
          <w:b/>
          <w:bCs/>
          <w:sz w:val="24"/>
          <w:szCs w:val="24"/>
        </w:rPr>
        <w:t>.</w:t>
      </w:r>
      <w:r w:rsidRPr="003048CB">
        <w:rPr>
          <w:rFonts w:ascii="Times New Roman" w:hAnsi="Times New Roman"/>
          <w:b/>
          <w:bCs/>
          <w:sz w:val="24"/>
          <w:szCs w:val="24"/>
        </w:rPr>
        <w:t xml:space="preserve"> Märkused</w:t>
      </w:r>
    </w:p>
    <w:p w14:paraId="72927B6D" w14:textId="77777777" w:rsidR="005D5336" w:rsidRPr="003048CB" w:rsidRDefault="005D5336" w:rsidP="002F3FFC">
      <w:pPr>
        <w:pStyle w:val="Vahedeta"/>
        <w:jc w:val="both"/>
        <w:rPr>
          <w:rFonts w:ascii="Times New Roman" w:hAnsi="Times New Roman"/>
          <w:sz w:val="24"/>
          <w:szCs w:val="24"/>
        </w:rPr>
      </w:pPr>
    </w:p>
    <w:p w14:paraId="0E121D4E" w14:textId="681E2120" w:rsidR="008B2E25" w:rsidRPr="008B2E25" w:rsidRDefault="008B2E25" w:rsidP="002F3FFC">
      <w:pPr>
        <w:spacing w:after="0" w:line="240" w:lineRule="auto"/>
        <w:jc w:val="both"/>
        <w:rPr>
          <w:rFonts w:ascii="Times New Roman" w:hAnsi="Times New Roman" w:cs="Times New Roman"/>
          <w:sz w:val="24"/>
          <w:szCs w:val="24"/>
        </w:rPr>
      </w:pPr>
      <w:bookmarkStart w:id="3" w:name="_Hlk145688683"/>
      <w:r w:rsidRPr="008B2E25">
        <w:rPr>
          <w:rFonts w:ascii="Times New Roman" w:hAnsi="Times New Roman" w:cs="Times New Roman"/>
          <w:sz w:val="24"/>
          <w:szCs w:val="24"/>
        </w:rPr>
        <w:t>Eelnõu ei ole seotud muu menetluses oleva eelnõuga ega Euroopa Liidu õiguse rakendamisega.</w:t>
      </w:r>
    </w:p>
    <w:p w14:paraId="36F2EF19" w14:textId="77777777" w:rsidR="008B2E25" w:rsidRDefault="008B2E25" w:rsidP="002F3FFC">
      <w:pPr>
        <w:spacing w:after="0" w:line="240" w:lineRule="auto"/>
        <w:jc w:val="both"/>
        <w:rPr>
          <w:rFonts w:ascii="Times New Roman" w:hAnsi="Times New Roman" w:cs="Times New Roman"/>
          <w:sz w:val="24"/>
          <w:szCs w:val="24"/>
        </w:rPr>
      </w:pPr>
    </w:p>
    <w:p w14:paraId="67FAEE88" w14:textId="59193429" w:rsidR="008B2E25" w:rsidRPr="008B2E25" w:rsidRDefault="008B2E25" w:rsidP="002F3FFC">
      <w:pPr>
        <w:spacing w:after="0" w:line="240" w:lineRule="auto"/>
        <w:jc w:val="both"/>
        <w:rPr>
          <w:rFonts w:ascii="Times New Roman" w:hAnsi="Times New Roman" w:cs="Times New Roman"/>
          <w:sz w:val="24"/>
          <w:szCs w:val="24"/>
        </w:rPr>
      </w:pPr>
      <w:r w:rsidRPr="008B2E25">
        <w:rPr>
          <w:rFonts w:ascii="Times New Roman" w:hAnsi="Times New Roman" w:cs="Times New Roman"/>
          <w:sz w:val="24"/>
          <w:szCs w:val="24"/>
        </w:rPr>
        <w:t xml:space="preserve">Eelnõuga muudetakse: </w:t>
      </w:r>
    </w:p>
    <w:p w14:paraId="209DD643" w14:textId="53695F1B" w:rsidR="008B2E25" w:rsidRPr="008B2E25" w:rsidRDefault="008B2E25" w:rsidP="002F3FFC">
      <w:pPr>
        <w:spacing w:after="0" w:line="240" w:lineRule="auto"/>
        <w:jc w:val="both"/>
        <w:rPr>
          <w:rFonts w:ascii="Times New Roman" w:hAnsi="Times New Roman" w:cs="Times New Roman"/>
          <w:sz w:val="24"/>
          <w:szCs w:val="24"/>
        </w:rPr>
      </w:pPr>
      <w:r w:rsidRPr="008B2E25">
        <w:rPr>
          <w:rFonts w:ascii="Times New Roman" w:hAnsi="Times New Roman" w:cs="Times New Roman"/>
          <w:sz w:val="24"/>
          <w:szCs w:val="24"/>
        </w:rPr>
        <w:t xml:space="preserve">1) </w:t>
      </w:r>
      <w:proofErr w:type="spellStart"/>
      <w:r>
        <w:rPr>
          <w:rFonts w:ascii="Times New Roman" w:hAnsi="Times New Roman" w:cs="Times New Roman"/>
          <w:sz w:val="24"/>
          <w:szCs w:val="24"/>
        </w:rPr>
        <w:t>TvLS</w:t>
      </w:r>
      <w:proofErr w:type="spellEnd"/>
      <w:r w:rsidR="006C76C1">
        <w:rPr>
          <w:rFonts w:ascii="Times New Roman" w:hAnsi="Times New Roman" w:cs="Times New Roman"/>
          <w:sz w:val="24"/>
          <w:szCs w:val="24"/>
        </w:rPr>
        <w:t>-i</w:t>
      </w:r>
      <w:r w:rsidRPr="008B2E25">
        <w:rPr>
          <w:rFonts w:ascii="Times New Roman" w:hAnsi="Times New Roman" w:cs="Times New Roman"/>
          <w:sz w:val="24"/>
          <w:szCs w:val="24"/>
        </w:rPr>
        <w:t xml:space="preserve"> redaktsiooni</w:t>
      </w:r>
      <w:r>
        <w:rPr>
          <w:rFonts w:ascii="Times New Roman" w:hAnsi="Times New Roman" w:cs="Times New Roman"/>
          <w:sz w:val="24"/>
          <w:szCs w:val="24"/>
        </w:rPr>
        <w:t xml:space="preserve"> </w:t>
      </w:r>
      <w:r w:rsidR="005539C9" w:rsidRPr="005539C9">
        <w:rPr>
          <w:rFonts w:ascii="Times New Roman" w:hAnsi="Times New Roman" w:cs="Times New Roman"/>
          <w:sz w:val="24"/>
          <w:szCs w:val="24"/>
        </w:rPr>
        <w:t>RT I, 24.11.2020, 6</w:t>
      </w:r>
      <w:r w:rsidRPr="008B2E25">
        <w:rPr>
          <w:rFonts w:ascii="Times New Roman" w:hAnsi="Times New Roman" w:cs="Times New Roman"/>
          <w:sz w:val="24"/>
          <w:szCs w:val="24"/>
        </w:rPr>
        <w:t>;</w:t>
      </w:r>
    </w:p>
    <w:p w14:paraId="0A69EE47" w14:textId="12E792F2" w:rsidR="007C14AE" w:rsidRDefault="007C14AE" w:rsidP="002F3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8B2E25">
        <w:rPr>
          <w:rFonts w:ascii="Times New Roman" w:hAnsi="Times New Roman" w:cs="Times New Roman"/>
          <w:sz w:val="24"/>
          <w:szCs w:val="24"/>
        </w:rPr>
        <w:t xml:space="preserve">) </w:t>
      </w:r>
      <w:r>
        <w:rPr>
          <w:rFonts w:ascii="Times New Roman" w:hAnsi="Times New Roman" w:cs="Times New Roman"/>
          <w:sz w:val="24"/>
          <w:szCs w:val="24"/>
        </w:rPr>
        <w:t>maksukorralduse seaduse</w:t>
      </w:r>
      <w:r>
        <w:rPr>
          <w:rStyle w:val="Allmrkuseviide"/>
          <w:rFonts w:ascii="Times New Roman" w:hAnsi="Times New Roman"/>
          <w:sz w:val="24"/>
          <w:szCs w:val="24"/>
        </w:rPr>
        <w:footnoteReference w:id="3"/>
      </w:r>
      <w:r>
        <w:rPr>
          <w:rFonts w:ascii="Times New Roman" w:hAnsi="Times New Roman" w:cs="Times New Roman"/>
          <w:sz w:val="24"/>
          <w:szCs w:val="24"/>
        </w:rPr>
        <w:t xml:space="preserve"> (MKS) redaktsiooni </w:t>
      </w:r>
      <w:r w:rsidR="00941D1D" w:rsidRPr="00941D1D">
        <w:rPr>
          <w:rFonts w:ascii="Times New Roman" w:hAnsi="Times New Roman" w:cs="Times New Roman"/>
          <w:sz w:val="24"/>
          <w:szCs w:val="24"/>
        </w:rPr>
        <w:t>RT I, 02.10.2025, 4</w:t>
      </w:r>
      <w:r>
        <w:rPr>
          <w:rFonts w:ascii="Times New Roman" w:hAnsi="Times New Roman" w:cs="Times New Roman"/>
          <w:sz w:val="24"/>
          <w:szCs w:val="24"/>
        </w:rPr>
        <w:t>;</w:t>
      </w:r>
    </w:p>
    <w:p w14:paraId="62318FAB" w14:textId="5866C605" w:rsidR="008B2E25" w:rsidRPr="008B2E25" w:rsidRDefault="007C14AE" w:rsidP="002F3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B2E25" w:rsidRPr="008B2E25">
        <w:rPr>
          <w:rFonts w:ascii="Times New Roman" w:hAnsi="Times New Roman" w:cs="Times New Roman"/>
          <w:sz w:val="24"/>
          <w:szCs w:val="24"/>
        </w:rPr>
        <w:t xml:space="preserve">) </w:t>
      </w:r>
      <w:r w:rsidR="006C76C1">
        <w:rPr>
          <w:rFonts w:ascii="Times New Roman" w:hAnsi="Times New Roman" w:cs="Times New Roman"/>
          <w:sz w:val="24"/>
          <w:szCs w:val="24"/>
        </w:rPr>
        <w:t>t</w:t>
      </w:r>
      <w:r w:rsidR="005539C9">
        <w:rPr>
          <w:rFonts w:ascii="Times New Roman" w:hAnsi="Times New Roman" w:cs="Times New Roman"/>
          <w:sz w:val="24"/>
          <w:szCs w:val="24"/>
        </w:rPr>
        <w:t>siviilseadustiku üldosa seaduse</w:t>
      </w:r>
      <w:r w:rsidR="005539C9">
        <w:rPr>
          <w:rStyle w:val="Allmrkuseviide"/>
          <w:rFonts w:ascii="Times New Roman" w:hAnsi="Times New Roman"/>
          <w:sz w:val="24"/>
          <w:szCs w:val="24"/>
        </w:rPr>
        <w:footnoteReference w:id="4"/>
      </w:r>
      <w:r w:rsidR="008B2E25" w:rsidRPr="008B2E25">
        <w:rPr>
          <w:rFonts w:ascii="Times New Roman" w:hAnsi="Times New Roman" w:cs="Times New Roman"/>
          <w:sz w:val="24"/>
          <w:szCs w:val="24"/>
        </w:rPr>
        <w:t xml:space="preserve"> (</w:t>
      </w:r>
      <w:proofErr w:type="spellStart"/>
      <w:r w:rsidR="005539C9">
        <w:rPr>
          <w:rFonts w:ascii="Times New Roman" w:hAnsi="Times New Roman" w:cs="Times New Roman"/>
          <w:sz w:val="24"/>
          <w:szCs w:val="24"/>
        </w:rPr>
        <w:t>TsÜS</w:t>
      </w:r>
      <w:proofErr w:type="spellEnd"/>
      <w:r w:rsidR="005539C9">
        <w:rPr>
          <w:rFonts w:ascii="Times New Roman" w:hAnsi="Times New Roman" w:cs="Times New Roman"/>
          <w:sz w:val="24"/>
          <w:szCs w:val="24"/>
        </w:rPr>
        <w:t>)</w:t>
      </w:r>
      <w:r w:rsidR="008B2E25" w:rsidRPr="008B2E25">
        <w:rPr>
          <w:rFonts w:ascii="Times New Roman" w:hAnsi="Times New Roman" w:cs="Times New Roman"/>
          <w:sz w:val="24"/>
          <w:szCs w:val="24"/>
        </w:rPr>
        <w:t xml:space="preserve"> redaktsiooni </w:t>
      </w:r>
      <w:r w:rsidR="005539C9" w:rsidRPr="005539C9">
        <w:rPr>
          <w:rFonts w:ascii="Times New Roman" w:hAnsi="Times New Roman" w:cs="Times New Roman"/>
          <w:sz w:val="24"/>
          <w:szCs w:val="24"/>
        </w:rPr>
        <w:t xml:space="preserve">RT I, </w:t>
      </w:r>
      <w:r w:rsidR="009C1A14" w:rsidRPr="009C1A14">
        <w:rPr>
          <w:rFonts w:ascii="Times New Roman" w:hAnsi="Times New Roman" w:cs="Times New Roman"/>
          <w:sz w:val="24"/>
          <w:szCs w:val="24"/>
        </w:rPr>
        <w:t>31.12.2024, 48</w:t>
      </w:r>
      <w:r w:rsidR="008B2E25" w:rsidRPr="008B2E25">
        <w:rPr>
          <w:rFonts w:ascii="Times New Roman" w:hAnsi="Times New Roman" w:cs="Times New Roman"/>
          <w:sz w:val="24"/>
          <w:szCs w:val="24"/>
        </w:rPr>
        <w:t>;</w:t>
      </w:r>
    </w:p>
    <w:p w14:paraId="2D21F46B" w14:textId="472E415B" w:rsidR="008B2E25" w:rsidRDefault="007C14AE" w:rsidP="002F3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B2E25" w:rsidRPr="008B2E25">
        <w:rPr>
          <w:rFonts w:ascii="Times New Roman" w:hAnsi="Times New Roman" w:cs="Times New Roman"/>
          <w:sz w:val="24"/>
          <w:szCs w:val="24"/>
        </w:rPr>
        <w:t xml:space="preserve">) </w:t>
      </w:r>
      <w:r w:rsidR="006C76C1">
        <w:rPr>
          <w:rFonts w:ascii="Times New Roman" w:hAnsi="Times New Roman" w:cs="Times New Roman"/>
          <w:sz w:val="24"/>
          <w:szCs w:val="24"/>
        </w:rPr>
        <w:t>ä</w:t>
      </w:r>
      <w:r w:rsidR="005539C9">
        <w:rPr>
          <w:rFonts w:ascii="Times New Roman" w:hAnsi="Times New Roman" w:cs="Times New Roman"/>
          <w:sz w:val="24"/>
          <w:szCs w:val="24"/>
        </w:rPr>
        <w:t>riregistri seaduse</w:t>
      </w:r>
      <w:r w:rsidR="005539C9">
        <w:rPr>
          <w:rStyle w:val="Allmrkuseviide"/>
          <w:rFonts w:ascii="Times New Roman" w:hAnsi="Times New Roman"/>
          <w:sz w:val="24"/>
          <w:szCs w:val="24"/>
        </w:rPr>
        <w:footnoteReference w:id="5"/>
      </w:r>
      <w:r w:rsidR="005539C9">
        <w:rPr>
          <w:rFonts w:ascii="Times New Roman" w:hAnsi="Times New Roman" w:cs="Times New Roman"/>
          <w:sz w:val="24"/>
          <w:szCs w:val="24"/>
        </w:rPr>
        <w:t xml:space="preserve"> (ÄRS) redaktsiooni</w:t>
      </w:r>
      <w:r w:rsidR="008B2E25" w:rsidRPr="008B2E25">
        <w:rPr>
          <w:rFonts w:ascii="Times New Roman" w:hAnsi="Times New Roman" w:cs="Times New Roman"/>
          <w:sz w:val="24"/>
          <w:szCs w:val="24"/>
        </w:rPr>
        <w:t xml:space="preserve"> </w:t>
      </w:r>
      <w:r w:rsidR="005539C9" w:rsidRPr="005539C9">
        <w:rPr>
          <w:rFonts w:ascii="Times New Roman" w:hAnsi="Times New Roman" w:cs="Times New Roman"/>
          <w:sz w:val="24"/>
          <w:szCs w:val="24"/>
        </w:rPr>
        <w:t xml:space="preserve">RT I, </w:t>
      </w:r>
      <w:r w:rsidR="0038228E" w:rsidRPr="0038228E">
        <w:rPr>
          <w:rFonts w:ascii="Times New Roman" w:hAnsi="Times New Roman" w:cs="Times New Roman"/>
          <w:sz w:val="24"/>
          <w:szCs w:val="24"/>
        </w:rPr>
        <w:t>14.03.2025, 10</w:t>
      </w:r>
      <w:r w:rsidR="008B2E25" w:rsidRPr="008B2E25">
        <w:rPr>
          <w:rFonts w:ascii="Times New Roman" w:hAnsi="Times New Roman" w:cs="Times New Roman"/>
          <w:sz w:val="24"/>
          <w:szCs w:val="24"/>
        </w:rPr>
        <w:t>.</w:t>
      </w:r>
    </w:p>
    <w:p w14:paraId="22906299" w14:textId="23BAD3C7" w:rsidR="004563E8" w:rsidRDefault="004563E8" w:rsidP="002F3FFC">
      <w:pPr>
        <w:spacing w:after="0" w:line="240" w:lineRule="auto"/>
        <w:jc w:val="both"/>
        <w:rPr>
          <w:rFonts w:ascii="Times New Roman" w:hAnsi="Times New Roman" w:cs="Times New Roman"/>
          <w:sz w:val="24"/>
          <w:szCs w:val="24"/>
        </w:rPr>
      </w:pPr>
    </w:p>
    <w:p w14:paraId="1C2D0E26" w14:textId="2F2567AF" w:rsidR="004563E8" w:rsidRPr="00D355CD" w:rsidRDefault="7AEFF43A" w:rsidP="002F3FFC">
      <w:pPr>
        <w:spacing w:after="0" w:line="240" w:lineRule="auto"/>
        <w:jc w:val="both"/>
        <w:rPr>
          <w:rFonts w:ascii="Times New Roman" w:hAnsi="Times New Roman" w:cs="Times New Roman"/>
          <w:sz w:val="24"/>
          <w:szCs w:val="24"/>
        </w:rPr>
      </w:pPr>
      <w:commentRangeStart w:id="4"/>
      <w:r w:rsidRPr="64C1D15A">
        <w:rPr>
          <w:rFonts w:ascii="Times New Roman" w:hAnsi="Times New Roman" w:cs="Times New Roman"/>
          <w:sz w:val="24"/>
          <w:szCs w:val="24"/>
        </w:rPr>
        <w:t>Valitsuse 22. detsembri 2011. a määruse nr 180 „Hea õigusloome ja normitehnika eeskiri“</w:t>
      </w:r>
      <w:r w:rsidR="5044C428" w:rsidRPr="64C1D15A">
        <w:rPr>
          <w:rFonts w:ascii="Times New Roman" w:hAnsi="Times New Roman" w:cs="Times New Roman"/>
          <w:sz w:val="24"/>
          <w:szCs w:val="24"/>
        </w:rPr>
        <w:t xml:space="preserve"> (HÕNTE)</w:t>
      </w:r>
      <w:r w:rsidRPr="64C1D15A">
        <w:rPr>
          <w:rFonts w:ascii="Times New Roman" w:hAnsi="Times New Roman" w:cs="Times New Roman"/>
          <w:sz w:val="24"/>
          <w:szCs w:val="24"/>
        </w:rPr>
        <w:t xml:space="preserve"> § 1 lõike 1 </w:t>
      </w:r>
      <w:r w:rsidR="58382DFF" w:rsidRPr="64C1D15A">
        <w:rPr>
          <w:rFonts w:ascii="Times New Roman" w:hAnsi="Times New Roman" w:cs="Times New Roman"/>
          <w:sz w:val="24"/>
          <w:szCs w:val="24"/>
        </w:rPr>
        <w:t xml:space="preserve">järgi </w:t>
      </w:r>
      <w:r w:rsidR="4EA8EB1F" w:rsidRPr="64C1D15A">
        <w:rPr>
          <w:rFonts w:ascii="Times New Roman" w:hAnsi="Times New Roman" w:cs="Times New Roman"/>
          <w:sz w:val="24"/>
          <w:szCs w:val="24"/>
        </w:rPr>
        <w:t xml:space="preserve">koostab </w:t>
      </w:r>
      <w:r w:rsidRPr="64C1D15A">
        <w:rPr>
          <w:rFonts w:ascii="Times New Roman" w:hAnsi="Times New Roman" w:cs="Times New Roman"/>
          <w:sz w:val="24"/>
          <w:szCs w:val="24"/>
        </w:rPr>
        <w:t>seaduseelnõu väljatöötamise vajaduse kooskõlastamiseks eelnõu ettevalmistaja väljatöötamiskavatsuse</w:t>
      </w:r>
      <w:r w:rsidR="4EA8EB1F" w:rsidRPr="64C1D15A">
        <w:rPr>
          <w:rFonts w:ascii="Times New Roman" w:hAnsi="Times New Roman" w:cs="Times New Roman"/>
          <w:sz w:val="24"/>
          <w:szCs w:val="24"/>
        </w:rPr>
        <w:t xml:space="preserve"> (VTK)</w:t>
      </w:r>
      <w:r w:rsidRPr="64C1D15A">
        <w:rPr>
          <w:rFonts w:ascii="Times New Roman" w:hAnsi="Times New Roman" w:cs="Times New Roman"/>
          <w:sz w:val="24"/>
          <w:szCs w:val="24"/>
        </w:rPr>
        <w:t xml:space="preserve">. </w:t>
      </w:r>
      <w:commentRangeStart w:id="5"/>
      <w:r w:rsidR="5044C428" w:rsidRPr="64C1D15A">
        <w:rPr>
          <w:rFonts w:ascii="Times New Roman" w:hAnsi="Times New Roman" w:cs="Times New Roman"/>
          <w:sz w:val="24"/>
          <w:szCs w:val="24"/>
        </w:rPr>
        <w:t>HÕNTE</w:t>
      </w:r>
      <w:r w:rsidRPr="64C1D15A">
        <w:rPr>
          <w:rFonts w:ascii="Times New Roman" w:hAnsi="Times New Roman" w:cs="Times New Roman"/>
          <w:sz w:val="24"/>
          <w:szCs w:val="24"/>
        </w:rPr>
        <w:t xml:space="preserve"> § 1 l</w:t>
      </w:r>
      <w:r w:rsidR="5044C428" w:rsidRPr="64C1D15A">
        <w:rPr>
          <w:rFonts w:ascii="Times New Roman" w:hAnsi="Times New Roman" w:cs="Times New Roman"/>
          <w:sz w:val="24"/>
          <w:szCs w:val="24"/>
        </w:rPr>
        <w:t>õike</w:t>
      </w:r>
      <w:r w:rsidRPr="64C1D15A">
        <w:rPr>
          <w:rFonts w:ascii="Times New Roman" w:hAnsi="Times New Roman" w:cs="Times New Roman"/>
          <w:sz w:val="24"/>
          <w:szCs w:val="24"/>
        </w:rPr>
        <w:t xml:space="preserve"> 2 punktide 1 ja 5 kohaselt ei ole seaduseelnõu</w:t>
      </w:r>
      <w:commentRangeEnd w:id="5"/>
      <w:r w:rsidR="004563E8">
        <w:commentReference w:id="5"/>
      </w:r>
      <w:r w:rsidRPr="64C1D15A">
        <w:rPr>
          <w:rFonts w:ascii="Times New Roman" w:hAnsi="Times New Roman" w:cs="Times New Roman"/>
          <w:sz w:val="24"/>
          <w:szCs w:val="24"/>
        </w:rPr>
        <w:t xml:space="preserve"> </w:t>
      </w:r>
      <w:r w:rsidR="4EA8EB1F" w:rsidRPr="64C1D15A">
        <w:rPr>
          <w:rFonts w:ascii="Times New Roman" w:hAnsi="Times New Roman" w:cs="Times New Roman"/>
          <w:sz w:val="24"/>
          <w:szCs w:val="24"/>
        </w:rPr>
        <w:t>VTK</w:t>
      </w:r>
      <w:r w:rsidRPr="64C1D15A">
        <w:rPr>
          <w:rFonts w:ascii="Times New Roman" w:hAnsi="Times New Roman" w:cs="Times New Roman"/>
          <w:sz w:val="24"/>
          <w:szCs w:val="24"/>
        </w:rPr>
        <w:t xml:space="preserve"> nõutav, </w:t>
      </w:r>
      <w:commentRangeStart w:id="6"/>
      <w:r w:rsidRPr="64C1D15A">
        <w:rPr>
          <w:rFonts w:ascii="Times New Roman" w:hAnsi="Times New Roman" w:cs="Times New Roman"/>
          <w:sz w:val="24"/>
          <w:szCs w:val="24"/>
        </w:rPr>
        <w:t>kui seaduseelnõu seadusena rakendamisega ei kaasne olulist õiguslikku muudatust või muud olulist mõju.</w:t>
      </w:r>
    </w:p>
    <w:commentRangeEnd w:id="6"/>
    <w:p w14:paraId="1859169E" w14:textId="77777777" w:rsidR="004563E8" w:rsidRPr="008B2E25" w:rsidRDefault="004563E8" w:rsidP="002F3FFC">
      <w:pPr>
        <w:spacing w:after="0" w:line="240" w:lineRule="auto"/>
        <w:jc w:val="both"/>
        <w:rPr>
          <w:rFonts w:ascii="Times New Roman" w:hAnsi="Times New Roman" w:cs="Times New Roman"/>
          <w:sz w:val="24"/>
          <w:szCs w:val="24"/>
        </w:rPr>
      </w:pPr>
      <w:r>
        <w:commentReference w:id="6"/>
      </w:r>
    </w:p>
    <w:bookmarkEnd w:id="3"/>
    <w:p w14:paraId="6CA0DA83" w14:textId="283D8409" w:rsidR="003B7CB5" w:rsidRDefault="006C76C1" w:rsidP="002F3FF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7427F71" w:rsidRPr="022250B6">
        <w:rPr>
          <w:rFonts w:ascii="Times New Roman" w:eastAsia="Times New Roman" w:hAnsi="Times New Roman" w:cs="Times New Roman"/>
          <w:sz w:val="24"/>
          <w:szCs w:val="24"/>
        </w:rPr>
        <w:t xml:space="preserve">elnõu eesmärk </w:t>
      </w:r>
      <w:r>
        <w:rPr>
          <w:rFonts w:ascii="Times New Roman" w:eastAsia="Times New Roman" w:hAnsi="Times New Roman" w:cs="Times New Roman"/>
          <w:sz w:val="24"/>
          <w:szCs w:val="24"/>
        </w:rPr>
        <w:t xml:space="preserve">ei ole </w:t>
      </w:r>
      <w:r w:rsidR="2DB4EB77" w:rsidRPr="022250B6">
        <w:rPr>
          <w:rFonts w:ascii="Times New Roman" w:eastAsia="Times New Roman" w:hAnsi="Times New Roman" w:cs="Times New Roman"/>
          <w:sz w:val="24"/>
          <w:szCs w:val="24"/>
        </w:rPr>
        <w:t xml:space="preserve">kehtiva </w:t>
      </w:r>
      <w:r w:rsidR="07427F71" w:rsidRPr="022250B6">
        <w:rPr>
          <w:rFonts w:ascii="Times New Roman" w:eastAsia="Times New Roman" w:hAnsi="Times New Roman" w:cs="Times New Roman"/>
          <w:sz w:val="24"/>
          <w:szCs w:val="24"/>
        </w:rPr>
        <w:t>seaduse ulatuslik ümberkujundamine</w:t>
      </w:r>
      <w:r w:rsidR="75462D9D" w:rsidRPr="022250B6">
        <w:rPr>
          <w:rFonts w:ascii="Times New Roman" w:eastAsia="Times New Roman" w:hAnsi="Times New Roman" w:cs="Times New Roman"/>
          <w:sz w:val="24"/>
          <w:szCs w:val="24"/>
        </w:rPr>
        <w:t>. Seega ei ole</w:t>
      </w:r>
      <w:r w:rsidR="07427F71" w:rsidRPr="022250B6">
        <w:rPr>
          <w:rFonts w:ascii="Times New Roman" w:eastAsia="Times New Roman" w:hAnsi="Times New Roman" w:cs="Times New Roman"/>
          <w:sz w:val="24"/>
          <w:szCs w:val="24"/>
        </w:rPr>
        <w:t xml:space="preserve"> tegemist kehtiva õiguse muutmisega mahus, millega kaasneks</w:t>
      </w:r>
      <w:r w:rsidR="75462D9D" w:rsidRPr="022250B6">
        <w:rPr>
          <w:rFonts w:ascii="Times New Roman" w:eastAsia="Times New Roman" w:hAnsi="Times New Roman" w:cs="Times New Roman"/>
          <w:sz w:val="24"/>
          <w:szCs w:val="24"/>
        </w:rPr>
        <w:t xml:space="preserve"> vajadus tööta</w:t>
      </w:r>
      <w:r w:rsidR="4AA86D46" w:rsidRPr="022250B6">
        <w:rPr>
          <w:rFonts w:ascii="Times New Roman" w:eastAsia="Times New Roman" w:hAnsi="Times New Roman" w:cs="Times New Roman"/>
          <w:sz w:val="24"/>
          <w:szCs w:val="24"/>
        </w:rPr>
        <w:t>d</w:t>
      </w:r>
      <w:r w:rsidR="75462D9D" w:rsidRPr="022250B6">
        <w:rPr>
          <w:rFonts w:ascii="Times New Roman" w:eastAsia="Times New Roman" w:hAnsi="Times New Roman" w:cs="Times New Roman"/>
          <w:sz w:val="24"/>
          <w:szCs w:val="24"/>
        </w:rPr>
        <w:t>a välja</w:t>
      </w:r>
      <w:r w:rsidR="07427F71" w:rsidRPr="022250B6">
        <w:rPr>
          <w:rFonts w:ascii="Times New Roman" w:eastAsia="Times New Roman" w:hAnsi="Times New Roman" w:cs="Times New Roman"/>
          <w:sz w:val="24"/>
          <w:szCs w:val="24"/>
        </w:rPr>
        <w:t xml:space="preserve"> asendusseadus või </w:t>
      </w:r>
      <w:r w:rsidR="00631F74">
        <w:rPr>
          <w:rFonts w:ascii="Times New Roman" w:eastAsia="Times New Roman" w:hAnsi="Times New Roman" w:cs="Times New Roman"/>
          <w:sz w:val="24"/>
          <w:szCs w:val="24"/>
        </w:rPr>
        <w:t>teha</w:t>
      </w:r>
      <w:r w:rsidR="07427F71" w:rsidRPr="022250B6">
        <w:rPr>
          <w:rFonts w:ascii="Times New Roman" w:eastAsia="Times New Roman" w:hAnsi="Times New Roman" w:cs="Times New Roman"/>
          <w:sz w:val="24"/>
          <w:szCs w:val="24"/>
        </w:rPr>
        <w:t xml:space="preserve"> </w:t>
      </w:r>
      <w:r w:rsidR="6D445CBD" w:rsidRPr="022250B6">
        <w:rPr>
          <w:rFonts w:ascii="Times New Roman" w:eastAsia="Times New Roman" w:hAnsi="Times New Roman" w:cs="Times New Roman"/>
          <w:sz w:val="24"/>
          <w:szCs w:val="24"/>
        </w:rPr>
        <w:t>põhimõttelisi olulise mõjuga muudatusi</w:t>
      </w:r>
      <w:r w:rsidR="29958FFE" w:rsidRPr="022250B6">
        <w:rPr>
          <w:rFonts w:ascii="Times New Roman" w:eastAsia="Times New Roman" w:hAnsi="Times New Roman" w:cs="Times New Roman"/>
          <w:sz w:val="24"/>
          <w:szCs w:val="24"/>
        </w:rPr>
        <w:t xml:space="preserve">. </w:t>
      </w:r>
      <w:r w:rsidR="6D445CBD" w:rsidRPr="022250B6">
        <w:rPr>
          <w:rFonts w:ascii="Times New Roman" w:eastAsia="Times New Roman" w:hAnsi="Times New Roman" w:cs="Times New Roman"/>
          <w:sz w:val="24"/>
          <w:szCs w:val="24"/>
        </w:rPr>
        <w:t>Muudatused täpsustavad</w:t>
      </w:r>
      <w:r w:rsidR="39D13A3F" w:rsidRPr="022250B6">
        <w:rPr>
          <w:rFonts w:ascii="Times New Roman" w:eastAsia="Times New Roman" w:hAnsi="Times New Roman" w:cs="Times New Roman"/>
          <w:sz w:val="24"/>
          <w:szCs w:val="24"/>
        </w:rPr>
        <w:t xml:space="preserve"> seadust õigusselguse huvides,</w:t>
      </w:r>
      <w:r w:rsidR="6D445CBD" w:rsidRPr="022250B6">
        <w:rPr>
          <w:rFonts w:ascii="Times New Roman" w:eastAsia="Times New Roman" w:hAnsi="Times New Roman" w:cs="Times New Roman"/>
          <w:sz w:val="24"/>
          <w:szCs w:val="24"/>
        </w:rPr>
        <w:t xml:space="preserve"> </w:t>
      </w:r>
      <w:r w:rsidR="39D13A3F" w:rsidRPr="022250B6">
        <w:rPr>
          <w:rFonts w:ascii="Times New Roman" w:eastAsia="Times New Roman" w:hAnsi="Times New Roman" w:cs="Times New Roman"/>
          <w:sz w:val="24"/>
          <w:szCs w:val="24"/>
        </w:rPr>
        <w:t>võimaldavad TVK-l efektiivsemalt vaidlusi lahendada</w:t>
      </w:r>
      <w:r w:rsidR="6D445CBD" w:rsidRPr="022250B6">
        <w:rPr>
          <w:rFonts w:ascii="Times New Roman" w:eastAsia="Times New Roman" w:hAnsi="Times New Roman" w:cs="Times New Roman"/>
          <w:sz w:val="24"/>
          <w:szCs w:val="24"/>
        </w:rPr>
        <w:t xml:space="preserve"> ning </w:t>
      </w:r>
      <w:r w:rsidR="39D13A3F" w:rsidRPr="022250B6">
        <w:rPr>
          <w:rFonts w:ascii="Times New Roman" w:eastAsia="Times New Roman" w:hAnsi="Times New Roman" w:cs="Times New Roman"/>
          <w:sz w:val="24"/>
          <w:szCs w:val="24"/>
        </w:rPr>
        <w:t xml:space="preserve">tagavad </w:t>
      </w:r>
      <w:r w:rsidR="4F02725F" w:rsidRPr="022250B6">
        <w:rPr>
          <w:rFonts w:ascii="Times New Roman" w:eastAsia="Times New Roman" w:hAnsi="Times New Roman" w:cs="Times New Roman"/>
          <w:sz w:val="24"/>
          <w:szCs w:val="24"/>
        </w:rPr>
        <w:t>töövaidluse osapoolte õiguste</w:t>
      </w:r>
      <w:r w:rsidR="57CF0DE9" w:rsidRPr="022250B6">
        <w:rPr>
          <w:rFonts w:ascii="Times New Roman" w:eastAsia="Times New Roman" w:hAnsi="Times New Roman" w:cs="Times New Roman"/>
          <w:sz w:val="24"/>
          <w:szCs w:val="24"/>
        </w:rPr>
        <w:t xml:space="preserve"> tõhusama</w:t>
      </w:r>
      <w:r w:rsidR="4F02725F" w:rsidRPr="022250B6">
        <w:rPr>
          <w:rFonts w:ascii="Times New Roman" w:eastAsia="Times New Roman" w:hAnsi="Times New Roman" w:cs="Times New Roman"/>
          <w:sz w:val="24"/>
          <w:szCs w:val="24"/>
        </w:rPr>
        <w:t xml:space="preserve"> kaitse.</w:t>
      </w:r>
      <w:commentRangeEnd w:id="4"/>
      <w:r w:rsidR="001356B5">
        <w:rPr>
          <w:rStyle w:val="Kommentaariviide"/>
          <w:rFonts w:ascii="Times New Roman" w:eastAsia="Times New Roman" w:hAnsi="Times New Roman" w:cs="Times New Roman"/>
          <w:sz w:val="24"/>
          <w:szCs w:val="24"/>
        </w:rPr>
        <w:commentReference w:id="4"/>
      </w:r>
    </w:p>
    <w:p w14:paraId="7CB920A1" w14:textId="77777777" w:rsidR="003B7CB5" w:rsidRDefault="003B7CB5" w:rsidP="002F3FFC">
      <w:pPr>
        <w:spacing w:after="0" w:line="240" w:lineRule="auto"/>
        <w:contextualSpacing/>
        <w:jc w:val="both"/>
        <w:rPr>
          <w:rFonts w:ascii="Times New Roman" w:eastAsia="Times New Roman" w:hAnsi="Times New Roman" w:cs="Times New Roman"/>
          <w:sz w:val="24"/>
          <w:szCs w:val="24"/>
        </w:rPr>
      </w:pPr>
    </w:p>
    <w:p w14:paraId="564A6893" w14:textId="4F3575DD" w:rsidR="002C755C" w:rsidRPr="00D355CD" w:rsidRDefault="7471451B" w:rsidP="002F3FFC">
      <w:pPr>
        <w:spacing w:after="0" w:line="240" w:lineRule="auto"/>
        <w:contextualSpacing/>
        <w:jc w:val="both"/>
        <w:rPr>
          <w:rFonts w:ascii="Times New Roman" w:eastAsia="Times New Roman" w:hAnsi="Times New Roman" w:cs="Times New Roman"/>
          <w:sz w:val="24"/>
          <w:szCs w:val="24"/>
        </w:rPr>
      </w:pPr>
      <w:commentRangeStart w:id="7"/>
      <w:r w:rsidRPr="022250B6">
        <w:rPr>
          <w:rFonts w:ascii="Times New Roman" w:eastAsia="Times New Roman" w:hAnsi="Times New Roman" w:cs="Times New Roman"/>
          <w:sz w:val="24"/>
          <w:szCs w:val="24"/>
        </w:rPr>
        <w:t xml:space="preserve">Lisaks </w:t>
      </w:r>
      <w:commentRangeStart w:id="8"/>
      <w:r w:rsidR="7485B805" w:rsidRPr="022250B6">
        <w:rPr>
          <w:rFonts w:ascii="Times New Roman" w:eastAsia="Times New Roman" w:hAnsi="Times New Roman" w:cs="Times New Roman"/>
          <w:sz w:val="24"/>
          <w:szCs w:val="24"/>
        </w:rPr>
        <w:t>arendatakse</w:t>
      </w:r>
      <w:commentRangeEnd w:id="8"/>
      <w:r w:rsidR="000B594F">
        <w:rPr>
          <w:rStyle w:val="Kommentaariviide"/>
        </w:rPr>
        <w:commentReference w:id="8"/>
      </w:r>
      <w:r w:rsidRPr="022250B6">
        <w:rPr>
          <w:rFonts w:ascii="Times New Roman" w:eastAsia="Times New Roman" w:hAnsi="Times New Roman" w:cs="Times New Roman"/>
          <w:sz w:val="24"/>
          <w:szCs w:val="24"/>
        </w:rPr>
        <w:t xml:space="preserve"> Tööelu Infosüsteemi (TEIS) </w:t>
      </w:r>
      <w:r w:rsidR="7485B805" w:rsidRPr="022250B6">
        <w:rPr>
          <w:rFonts w:ascii="Times New Roman" w:eastAsia="Times New Roman" w:hAnsi="Times New Roman" w:cs="Times New Roman"/>
          <w:sz w:val="24"/>
          <w:szCs w:val="24"/>
        </w:rPr>
        <w:t>töövaidluste lahendamise moodulit</w:t>
      </w:r>
      <w:r w:rsidR="3F2AACC0" w:rsidRPr="022250B6">
        <w:rPr>
          <w:rFonts w:ascii="Times New Roman" w:eastAsia="Times New Roman" w:hAnsi="Times New Roman" w:cs="Times New Roman"/>
          <w:sz w:val="24"/>
          <w:szCs w:val="24"/>
        </w:rPr>
        <w:t xml:space="preserve">, kus arendused on </w:t>
      </w:r>
      <w:r w:rsidRPr="022250B6">
        <w:rPr>
          <w:rFonts w:ascii="Times New Roman" w:eastAsia="Times New Roman" w:hAnsi="Times New Roman" w:cs="Times New Roman"/>
          <w:sz w:val="24"/>
          <w:szCs w:val="24"/>
        </w:rPr>
        <w:t xml:space="preserve">järgus, </w:t>
      </w:r>
      <w:r w:rsidR="5DA915C1" w:rsidRPr="022250B6">
        <w:rPr>
          <w:rFonts w:ascii="Times New Roman" w:eastAsia="Times New Roman" w:hAnsi="Times New Roman" w:cs="Times New Roman"/>
          <w:sz w:val="24"/>
          <w:szCs w:val="24"/>
        </w:rPr>
        <w:t>mille korral</w:t>
      </w:r>
      <w:r w:rsidRPr="022250B6">
        <w:rPr>
          <w:rFonts w:ascii="Times New Roman" w:eastAsia="Times New Roman" w:hAnsi="Times New Roman" w:cs="Times New Roman"/>
          <w:sz w:val="24"/>
          <w:szCs w:val="24"/>
        </w:rPr>
        <w:t xml:space="preserve"> </w:t>
      </w:r>
      <w:r w:rsidR="7485B805" w:rsidRPr="022250B6">
        <w:rPr>
          <w:rFonts w:ascii="Times New Roman" w:eastAsia="Times New Roman" w:hAnsi="Times New Roman" w:cs="Times New Roman"/>
          <w:sz w:val="24"/>
          <w:szCs w:val="24"/>
        </w:rPr>
        <w:t>VTK</w:t>
      </w:r>
      <w:r w:rsidRPr="022250B6">
        <w:rPr>
          <w:rFonts w:ascii="Times New Roman" w:eastAsia="Times New Roman" w:hAnsi="Times New Roman" w:cs="Times New Roman"/>
          <w:sz w:val="24"/>
          <w:szCs w:val="24"/>
        </w:rPr>
        <w:t xml:space="preserve"> koostamine ja selle menetlusega kaasnev ajakulu lükkaks põhjendamatult edasi ressursimahuka mooduli kasutuselevõtu.</w:t>
      </w:r>
      <w:commentRangeEnd w:id="7"/>
      <w:r w:rsidR="00F7714F">
        <w:rPr>
          <w:rStyle w:val="Kommentaariviide"/>
          <w:sz w:val="22"/>
          <w:szCs w:val="22"/>
        </w:rPr>
        <w:commentReference w:id="7"/>
      </w:r>
      <w:r w:rsidR="3F2AACC0">
        <w:t xml:space="preserve"> </w:t>
      </w:r>
      <w:r w:rsidR="3F2AACC0" w:rsidRPr="022250B6">
        <w:rPr>
          <w:rFonts w:ascii="Times New Roman" w:eastAsia="Times New Roman" w:hAnsi="Times New Roman" w:cs="Times New Roman"/>
          <w:sz w:val="24"/>
          <w:szCs w:val="24"/>
        </w:rPr>
        <w:t xml:space="preserve">Praegu toimub töövaidluste lahendamine </w:t>
      </w:r>
      <w:proofErr w:type="spellStart"/>
      <w:r w:rsidR="3F2AACC0" w:rsidRPr="022250B6">
        <w:rPr>
          <w:rFonts w:ascii="Times New Roman" w:eastAsia="Times New Roman" w:hAnsi="Times New Roman" w:cs="Times New Roman"/>
          <w:i/>
          <w:iCs/>
          <w:sz w:val="24"/>
          <w:szCs w:val="24"/>
        </w:rPr>
        <w:t>vebware</w:t>
      </w:r>
      <w:proofErr w:type="spellEnd"/>
      <w:r w:rsidR="3F2AACC0" w:rsidRPr="022250B6">
        <w:rPr>
          <w:rFonts w:ascii="Times New Roman" w:eastAsia="Times New Roman" w:hAnsi="Times New Roman" w:cs="Times New Roman"/>
          <w:sz w:val="24"/>
          <w:szCs w:val="24"/>
        </w:rPr>
        <w:t>-platvormil asuvas dokumendihaldussüsteemis, mis ei ole kasutajasõbralik ega mugav. Tööinspektsiooni</w:t>
      </w:r>
      <w:r w:rsidR="3DA4154F" w:rsidRPr="022250B6">
        <w:rPr>
          <w:rFonts w:ascii="Times New Roman" w:eastAsia="Times New Roman" w:hAnsi="Times New Roman" w:cs="Times New Roman"/>
          <w:sz w:val="24"/>
          <w:szCs w:val="24"/>
        </w:rPr>
        <w:t xml:space="preserve"> poolt</w:t>
      </w:r>
      <w:r w:rsidR="3F2AACC0" w:rsidRPr="022250B6">
        <w:rPr>
          <w:rFonts w:ascii="Times New Roman" w:eastAsia="Times New Roman" w:hAnsi="Times New Roman" w:cs="Times New Roman"/>
          <w:sz w:val="24"/>
          <w:szCs w:val="24"/>
        </w:rPr>
        <w:t xml:space="preserve"> alates 2021. a arendatud TEIS võimaldab viia kõik Tööinspektsiooni pakutavad teenused, sh töövaidluste lahendamise haldami</w:t>
      </w:r>
      <w:r w:rsidR="000C5320">
        <w:rPr>
          <w:rFonts w:ascii="Times New Roman" w:eastAsia="Times New Roman" w:hAnsi="Times New Roman" w:cs="Times New Roman"/>
          <w:sz w:val="24"/>
          <w:szCs w:val="24"/>
        </w:rPr>
        <w:t>s</w:t>
      </w:r>
      <w:r w:rsidR="3F2AACC0" w:rsidRPr="022250B6">
        <w:rPr>
          <w:rFonts w:ascii="Times New Roman" w:eastAsia="Times New Roman" w:hAnsi="Times New Roman" w:cs="Times New Roman"/>
          <w:sz w:val="24"/>
          <w:szCs w:val="24"/>
        </w:rPr>
        <w:t xml:space="preserve">e ühte keskkonda. Töövaidluste mooduli arendamise eesmärk on luua lisavõimalus esitada dokumente </w:t>
      </w:r>
      <w:proofErr w:type="spellStart"/>
      <w:r w:rsidR="3F2AACC0" w:rsidRPr="022250B6">
        <w:rPr>
          <w:rFonts w:ascii="Times New Roman" w:eastAsia="Times New Roman" w:hAnsi="Times New Roman" w:cs="Times New Roman"/>
          <w:sz w:val="24"/>
          <w:szCs w:val="24"/>
        </w:rPr>
        <w:t>TEIS</w:t>
      </w:r>
      <w:r w:rsidR="000C5320">
        <w:rPr>
          <w:rFonts w:ascii="Times New Roman" w:eastAsia="Times New Roman" w:hAnsi="Times New Roman" w:cs="Times New Roman"/>
          <w:sz w:val="24"/>
          <w:szCs w:val="24"/>
        </w:rPr>
        <w:t>-i</w:t>
      </w:r>
      <w:proofErr w:type="spellEnd"/>
      <w:r w:rsidR="3F2AACC0" w:rsidRPr="022250B6">
        <w:rPr>
          <w:rFonts w:ascii="Times New Roman" w:eastAsia="Times New Roman" w:hAnsi="Times New Roman" w:cs="Times New Roman"/>
          <w:sz w:val="24"/>
          <w:szCs w:val="24"/>
        </w:rPr>
        <w:t xml:space="preserve"> vahendusel (nagu tehakse kohtumenetluses e-toimiku portaalis) ning tagada </w:t>
      </w:r>
      <w:r w:rsidR="3F2AACC0" w:rsidRPr="022250B6">
        <w:rPr>
          <w:rFonts w:ascii="Times New Roman" w:eastAsia="Times New Roman" w:hAnsi="Times New Roman" w:cs="Times New Roman"/>
          <w:sz w:val="24"/>
          <w:szCs w:val="24"/>
        </w:rPr>
        <w:lastRenderedPageBreak/>
        <w:t xml:space="preserve">menetlusega seotud isikutele (s.o nii TVK kui </w:t>
      </w:r>
      <w:r w:rsidR="002C7B3A">
        <w:rPr>
          <w:rFonts w:ascii="Times New Roman" w:eastAsia="Times New Roman" w:hAnsi="Times New Roman" w:cs="Times New Roman"/>
          <w:sz w:val="24"/>
          <w:szCs w:val="24"/>
        </w:rPr>
        <w:t xml:space="preserve">ka </w:t>
      </w:r>
      <w:r w:rsidR="3F2AACC0" w:rsidRPr="022250B6">
        <w:rPr>
          <w:rFonts w:ascii="Times New Roman" w:eastAsia="Times New Roman" w:hAnsi="Times New Roman" w:cs="Times New Roman"/>
          <w:sz w:val="24"/>
          <w:szCs w:val="24"/>
        </w:rPr>
        <w:t>vaidluspooled) juurdepääs kõigile töövaidluse toimiku materjalidele kogu menetluse vältel. Seega võimaldavad muudatused vähendada nii menetlusosaliste kui ka Tööinspektsiooni jaoks põhjendamatut bürokraatiat.</w:t>
      </w:r>
    </w:p>
    <w:p w14:paraId="3FAA2260" w14:textId="77777777" w:rsidR="002C755C" w:rsidRDefault="002C755C" w:rsidP="002F3FFC">
      <w:pPr>
        <w:spacing w:after="0" w:line="240" w:lineRule="auto"/>
        <w:contextualSpacing/>
        <w:jc w:val="both"/>
        <w:rPr>
          <w:rFonts w:ascii="Times New Roman" w:hAnsi="Times New Roman" w:cs="Times New Roman"/>
          <w:bCs/>
          <w:sz w:val="24"/>
          <w:szCs w:val="24"/>
        </w:rPr>
      </w:pPr>
    </w:p>
    <w:p w14:paraId="24347513" w14:textId="02157851" w:rsidR="00531E6B" w:rsidRDefault="1F30E9B4" w:rsidP="64C1D15A">
      <w:pPr>
        <w:spacing w:after="0" w:line="240" w:lineRule="auto"/>
        <w:contextualSpacing/>
        <w:jc w:val="both"/>
        <w:rPr>
          <w:rFonts w:ascii="Times New Roman" w:hAnsi="Times New Roman" w:cs="Times New Roman"/>
          <w:sz w:val="24"/>
          <w:szCs w:val="24"/>
        </w:rPr>
      </w:pPr>
      <w:commentRangeStart w:id="9"/>
      <w:r w:rsidRPr="64C1D15A">
        <w:rPr>
          <w:rFonts w:ascii="Times New Roman" w:hAnsi="Times New Roman" w:cs="Times New Roman"/>
          <w:sz w:val="24"/>
          <w:szCs w:val="24"/>
        </w:rPr>
        <w:t>Eelnõu seadusena vastuvõtmiseks on vajalik Riigikogu poolthäälte enamus.</w:t>
      </w:r>
      <w:r w:rsidR="00ED669D" w:rsidRPr="64C1D15A">
        <w:rPr>
          <w:rStyle w:val="Allmrkuseviide"/>
          <w:rFonts w:ascii="Times New Roman" w:hAnsi="Times New Roman"/>
          <w:sz w:val="24"/>
          <w:szCs w:val="24"/>
        </w:rPr>
        <w:footnoteReference w:id="6"/>
      </w:r>
      <w:commentRangeEnd w:id="9"/>
      <w:r w:rsidR="00531E6B">
        <w:commentReference w:id="9"/>
      </w:r>
    </w:p>
    <w:p w14:paraId="7E4C1966" w14:textId="77777777" w:rsidR="00531E6B" w:rsidRPr="003048CB" w:rsidRDefault="00531E6B" w:rsidP="1952477E">
      <w:pPr>
        <w:spacing w:after="0" w:line="240" w:lineRule="auto"/>
        <w:contextualSpacing/>
        <w:jc w:val="both"/>
        <w:rPr>
          <w:rFonts w:ascii="Times New Roman" w:hAnsi="Times New Roman" w:cs="Times New Roman"/>
          <w:sz w:val="24"/>
          <w:szCs w:val="24"/>
        </w:rPr>
      </w:pPr>
    </w:p>
    <w:p w14:paraId="68C2951A" w14:textId="0722F58B" w:rsidR="00D076F4" w:rsidRDefault="6706524B" w:rsidP="1952477E">
      <w:pPr>
        <w:spacing w:after="0" w:line="240" w:lineRule="auto"/>
        <w:contextualSpacing/>
        <w:jc w:val="both"/>
        <w:rPr>
          <w:rFonts w:ascii="Times New Roman" w:eastAsia="Times New Roman" w:hAnsi="Times New Roman" w:cs="Times New Roman"/>
          <w:b/>
          <w:bCs/>
          <w:sz w:val="24"/>
          <w:szCs w:val="24"/>
        </w:rPr>
      </w:pPr>
      <w:r w:rsidRPr="1952477E">
        <w:rPr>
          <w:rFonts w:ascii="Times New Roman" w:eastAsia="Times New Roman" w:hAnsi="Times New Roman" w:cs="Times New Roman"/>
          <w:b/>
          <w:bCs/>
          <w:sz w:val="24"/>
          <w:szCs w:val="24"/>
        </w:rPr>
        <w:t xml:space="preserve">2. </w:t>
      </w:r>
      <w:r w:rsidR="6848BB6C" w:rsidRPr="1952477E">
        <w:rPr>
          <w:rFonts w:ascii="Times New Roman" w:eastAsia="Times New Roman" w:hAnsi="Times New Roman" w:cs="Times New Roman"/>
          <w:b/>
          <w:bCs/>
          <w:sz w:val="24"/>
          <w:szCs w:val="24"/>
        </w:rPr>
        <w:t xml:space="preserve">Seaduse </w:t>
      </w:r>
      <w:commentRangeStart w:id="10"/>
      <w:r w:rsidR="6848BB6C" w:rsidRPr="1952477E">
        <w:rPr>
          <w:rFonts w:ascii="Times New Roman" w:eastAsia="Times New Roman" w:hAnsi="Times New Roman" w:cs="Times New Roman"/>
          <w:b/>
          <w:bCs/>
          <w:sz w:val="24"/>
          <w:szCs w:val="24"/>
        </w:rPr>
        <w:t>eesmärk</w:t>
      </w:r>
      <w:commentRangeEnd w:id="10"/>
      <w:r w:rsidR="00405154">
        <w:rPr>
          <w:rStyle w:val="Kommentaariviide"/>
          <w:rFonts w:ascii="Times New Roman" w:eastAsia="Times New Roman" w:hAnsi="Times New Roman" w:cs="Times New Roman"/>
          <w:b/>
          <w:bCs/>
          <w:sz w:val="24"/>
          <w:szCs w:val="24"/>
        </w:rPr>
        <w:commentReference w:id="10"/>
      </w:r>
    </w:p>
    <w:p w14:paraId="1DDE01FB" w14:textId="46943CC3" w:rsidR="1952477E" w:rsidRDefault="1952477E" w:rsidP="1952477E">
      <w:pPr>
        <w:spacing w:after="0" w:line="240" w:lineRule="auto"/>
        <w:contextualSpacing/>
        <w:jc w:val="both"/>
        <w:rPr>
          <w:rFonts w:ascii="Times New Roman" w:eastAsia="Times New Roman" w:hAnsi="Times New Roman" w:cs="Times New Roman"/>
          <w:sz w:val="24"/>
          <w:szCs w:val="24"/>
        </w:rPr>
      </w:pPr>
    </w:p>
    <w:p w14:paraId="73CD46A4" w14:textId="57B5A9D1" w:rsidR="00D076F4" w:rsidRPr="00D076F4" w:rsidRDefault="4AEE7941" w:rsidP="1952477E">
      <w:pPr>
        <w:spacing w:after="0" w:line="240" w:lineRule="auto"/>
        <w:contextualSpacing/>
        <w:jc w:val="both"/>
        <w:rPr>
          <w:rFonts w:ascii="Times New Roman" w:eastAsia="Times New Roman" w:hAnsi="Times New Roman" w:cs="Times New Roman"/>
          <w:sz w:val="24"/>
          <w:szCs w:val="24"/>
        </w:rPr>
      </w:pPr>
      <w:r w:rsidRPr="1952477E">
        <w:rPr>
          <w:rFonts w:ascii="Times New Roman" w:eastAsia="Times New Roman" w:hAnsi="Times New Roman" w:cs="Times New Roman"/>
          <w:sz w:val="24"/>
          <w:szCs w:val="24"/>
        </w:rPr>
        <w:t xml:space="preserve">Alates 2018. aastast kehtiva </w:t>
      </w:r>
      <w:proofErr w:type="spellStart"/>
      <w:r w:rsidRPr="1952477E">
        <w:rPr>
          <w:rFonts w:ascii="Times New Roman" w:eastAsia="Times New Roman" w:hAnsi="Times New Roman" w:cs="Times New Roman"/>
          <w:sz w:val="24"/>
          <w:szCs w:val="24"/>
        </w:rPr>
        <w:t>TvLS</w:t>
      </w:r>
      <w:proofErr w:type="spellEnd"/>
      <w:r w:rsidR="002C7B3A">
        <w:rPr>
          <w:rFonts w:ascii="Times New Roman" w:eastAsia="Times New Roman" w:hAnsi="Times New Roman" w:cs="Times New Roman"/>
          <w:sz w:val="24"/>
          <w:szCs w:val="24"/>
        </w:rPr>
        <w:t>-i rakendamisel</w:t>
      </w:r>
      <w:r w:rsidRPr="1952477E">
        <w:rPr>
          <w:rFonts w:ascii="Times New Roman" w:eastAsia="Times New Roman" w:hAnsi="Times New Roman" w:cs="Times New Roman"/>
          <w:sz w:val="24"/>
          <w:szCs w:val="24"/>
        </w:rPr>
        <w:t xml:space="preserve"> on ilmnenud mit</w:t>
      </w:r>
      <w:r w:rsidR="002C7B3A">
        <w:rPr>
          <w:rFonts w:ascii="Times New Roman" w:eastAsia="Times New Roman" w:hAnsi="Times New Roman" w:cs="Times New Roman"/>
          <w:sz w:val="24"/>
          <w:szCs w:val="24"/>
        </w:rPr>
        <w:t>u</w:t>
      </w:r>
      <w:r w:rsidRPr="1952477E">
        <w:rPr>
          <w:rFonts w:ascii="Times New Roman" w:eastAsia="Times New Roman" w:hAnsi="Times New Roman" w:cs="Times New Roman"/>
          <w:sz w:val="24"/>
          <w:szCs w:val="24"/>
        </w:rPr>
        <w:t xml:space="preserve"> puudus</w:t>
      </w:r>
      <w:r w:rsidR="002C7B3A">
        <w:rPr>
          <w:rFonts w:ascii="Times New Roman" w:eastAsia="Times New Roman" w:hAnsi="Times New Roman" w:cs="Times New Roman"/>
          <w:sz w:val="24"/>
          <w:szCs w:val="24"/>
        </w:rPr>
        <w:t>t</w:t>
      </w:r>
      <w:r w:rsidRPr="1952477E">
        <w:rPr>
          <w:rFonts w:ascii="Times New Roman" w:eastAsia="Times New Roman" w:hAnsi="Times New Roman" w:cs="Times New Roman"/>
          <w:sz w:val="24"/>
          <w:szCs w:val="24"/>
        </w:rPr>
        <w:t xml:space="preserve">, mida on seni püütud </w:t>
      </w:r>
      <w:r w:rsidR="22F9DC17" w:rsidRPr="1952477E">
        <w:rPr>
          <w:rFonts w:ascii="Times New Roman" w:eastAsia="Times New Roman" w:hAnsi="Times New Roman" w:cs="Times New Roman"/>
          <w:sz w:val="24"/>
          <w:szCs w:val="24"/>
        </w:rPr>
        <w:t>ület</w:t>
      </w:r>
      <w:r w:rsidRPr="1952477E">
        <w:rPr>
          <w:rFonts w:ascii="Times New Roman" w:eastAsia="Times New Roman" w:hAnsi="Times New Roman" w:cs="Times New Roman"/>
          <w:sz w:val="24"/>
          <w:szCs w:val="24"/>
        </w:rPr>
        <w:t>ada tõlgendamise või analoogia korras, kuid mi</w:t>
      </w:r>
      <w:r w:rsidR="37A04B1B" w:rsidRPr="1952477E">
        <w:rPr>
          <w:rFonts w:ascii="Times New Roman" w:eastAsia="Times New Roman" w:hAnsi="Times New Roman" w:cs="Times New Roman"/>
          <w:sz w:val="24"/>
          <w:szCs w:val="24"/>
        </w:rPr>
        <w:t xml:space="preserve">lle </w:t>
      </w:r>
      <w:r w:rsidR="2B69F8AF" w:rsidRPr="1952477E">
        <w:rPr>
          <w:rFonts w:ascii="Times New Roman" w:eastAsia="Times New Roman" w:hAnsi="Times New Roman" w:cs="Times New Roman"/>
          <w:sz w:val="24"/>
          <w:szCs w:val="24"/>
        </w:rPr>
        <w:t>püsiv lahendamine</w:t>
      </w:r>
      <w:r w:rsidR="37A04B1B" w:rsidRPr="1952477E">
        <w:rPr>
          <w:rFonts w:ascii="Times New Roman" w:eastAsia="Times New Roman" w:hAnsi="Times New Roman" w:cs="Times New Roman"/>
          <w:sz w:val="24"/>
          <w:szCs w:val="24"/>
        </w:rPr>
        <w:t xml:space="preserve"> vajab</w:t>
      </w:r>
      <w:r w:rsidRPr="1952477E">
        <w:rPr>
          <w:rFonts w:ascii="Times New Roman" w:eastAsia="Times New Roman" w:hAnsi="Times New Roman" w:cs="Times New Roman"/>
          <w:sz w:val="24"/>
          <w:szCs w:val="24"/>
        </w:rPr>
        <w:t xml:space="preserve"> seaduse enda täiendamist. Näiteks on </w:t>
      </w:r>
      <w:r w:rsidR="002C7B3A">
        <w:rPr>
          <w:rFonts w:ascii="Times New Roman" w:eastAsia="Times New Roman" w:hAnsi="Times New Roman" w:cs="Times New Roman"/>
          <w:sz w:val="24"/>
          <w:szCs w:val="24"/>
        </w:rPr>
        <w:t>praegu</w:t>
      </w:r>
      <w:r w:rsidRPr="1952477E">
        <w:rPr>
          <w:rFonts w:ascii="Times New Roman" w:eastAsia="Times New Roman" w:hAnsi="Times New Roman" w:cs="Times New Roman"/>
          <w:sz w:val="24"/>
          <w:szCs w:val="24"/>
        </w:rPr>
        <w:t xml:space="preserve"> T</w:t>
      </w:r>
      <w:r w:rsidR="23022BD9" w:rsidRPr="1952477E">
        <w:rPr>
          <w:rFonts w:ascii="Times New Roman" w:eastAsia="Times New Roman" w:hAnsi="Times New Roman" w:cs="Times New Roman"/>
          <w:sz w:val="24"/>
          <w:szCs w:val="24"/>
        </w:rPr>
        <w:t>VK-l</w:t>
      </w:r>
      <w:r w:rsidRPr="1952477E">
        <w:rPr>
          <w:rFonts w:ascii="Times New Roman" w:eastAsia="Times New Roman" w:hAnsi="Times New Roman" w:cs="Times New Roman"/>
          <w:sz w:val="24"/>
          <w:szCs w:val="24"/>
        </w:rPr>
        <w:t xml:space="preserve"> piiratud võimalus lahendada vaidlusi kirjalikus menetluses või teha </w:t>
      </w:r>
      <w:proofErr w:type="spellStart"/>
      <w:r w:rsidRPr="1952477E">
        <w:rPr>
          <w:rFonts w:ascii="Times New Roman" w:eastAsia="Times New Roman" w:hAnsi="Times New Roman" w:cs="Times New Roman"/>
          <w:sz w:val="24"/>
          <w:szCs w:val="24"/>
        </w:rPr>
        <w:t>tagaseljaotsuseid</w:t>
      </w:r>
      <w:proofErr w:type="spellEnd"/>
      <w:r w:rsidRPr="1952477E">
        <w:rPr>
          <w:rFonts w:ascii="Times New Roman" w:eastAsia="Times New Roman" w:hAnsi="Times New Roman" w:cs="Times New Roman"/>
          <w:sz w:val="24"/>
          <w:szCs w:val="24"/>
        </w:rPr>
        <w:t xml:space="preserve">, mis </w:t>
      </w:r>
      <w:r w:rsidR="3D848C2D" w:rsidRPr="1952477E">
        <w:rPr>
          <w:rFonts w:ascii="Times New Roman" w:eastAsia="Times New Roman" w:hAnsi="Times New Roman" w:cs="Times New Roman"/>
          <w:sz w:val="24"/>
          <w:szCs w:val="24"/>
        </w:rPr>
        <w:t>on takistuseks</w:t>
      </w:r>
      <w:r w:rsidRPr="1952477E">
        <w:rPr>
          <w:rFonts w:ascii="Times New Roman" w:eastAsia="Times New Roman" w:hAnsi="Times New Roman" w:cs="Times New Roman"/>
          <w:sz w:val="24"/>
          <w:szCs w:val="24"/>
        </w:rPr>
        <w:t xml:space="preserve"> töövaidluste kiire</w:t>
      </w:r>
      <w:r w:rsidR="708A3AAE" w:rsidRPr="1952477E">
        <w:rPr>
          <w:rFonts w:ascii="Times New Roman" w:eastAsia="Times New Roman" w:hAnsi="Times New Roman" w:cs="Times New Roman"/>
          <w:sz w:val="24"/>
          <w:szCs w:val="24"/>
        </w:rPr>
        <w:t>l</w:t>
      </w:r>
      <w:r w:rsidRPr="1952477E">
        <w:rPr>
          <w:rFonts w:ascii="Times New Roman" w:eastAsia="Times New Roman" w:hAnsi="Times New Roman" w:cs="Times New Roman"/>
          <w:sz w:val="24"/>
          <w:szCs w:val="24"/>
        </w:rPr>
        <w:t xml:space="preserve"> ja kuluefektiivse</w:t>
      </w:r>
      <w:r w:rsidR="044A0A7B" w:rsidRPr="1952477E">
        <w:rPr>
          <w:rFonts w:ascii="Times New Roman" w:eastAsia="Times New Roman" w:hAnsi="Times New Roman" w:cs="Times New Roman"/>
          <w:sz w:val="24"/>
          <w:szCs w:val="24"/>
        </w:rPr>
        <w:t>l</w:t>
      </w:r>
      <w:r w:rsidRPr="1952477E">
        <w:rPr>
          <w:rFonts w:ascii="Times New Roman" w:eastAsia="Times New Roman" w:hAnsi="Times New Roman" w:cs="Times New Roman"/>
          <w:sz w:val="24"/>
          <w:szCs w:val="24"/>
        </w:rPr>
        <w:t xml:space="preserve"> lahendamis</w:t>
      </w:r>
      <w:r w:rsidR="37710EF4" w:rsidRPr="1952477E">
        <w:rPr>
          <w:rFonts w:ascii="Times New Roman" w:eastAsia="Times New Roman" w:hAnsi="Times New Roman" w:cs="Times New Roman"/>
          <w:sz w:val="24"/>
          <w:szCs w:val="24"/>
        </w:rPr>
        <w:t>el</w:t>
      </w:r>
      <w:r w:rsidRPr="1952477E">
        <w:rPr>
          <w:rFonts w:ascii="Times New Roman" w:eastAsia="Times New Roman" w:hAnsi="Times New Roman" w:cs="Times New Roman"/>
          <w:sz w:val="24"/>
          <w:szCs w:val="24"/>
        </w:rPr>
        <w:t>.</w:t>
      </w:r>
    </w:p>
    <w:p w14:paraId="712945B3" w14:textId="6BE9E413" w:rsidR="63458141" w:rsidRDefault="63458141" w:rsidP="3A8B4FD6">
      <w:pPr>
        <w:spacing w:before="240" w:after="240"/>
        <w:jc w:val="both"/>
        <w:rPr>
          <w:rFonts w:ascii="Times New Roman" w:eastAsia="Times New Roman" w:hAnsi="Times New Roman" w:cs="Times New Roman"/>
          <w:sz w:val="24"/>
          <w:szCs w:val="24"/>
        </w:rPr>
      </w:pPr>
      <w:r w:rsidRPr="3A8B4FD6">
        <w:rPr>
          <w:rFonts w:ascii="Times New Roman" w:eastAsia="Times New Roman" w:hAnsi="Times New Roman" w:cs="Times New Roman"/>
          <w:sz w:val="24"/>
          <w:szCs w:val="24"/>
        </w:rPr>
        <w:t>Lisaks</w:t>
      </w:r>
      <w:r w:rsidR="4AEE7941" w:rsidRPr="3A8B4FD6">
        <w:rPr>
          <w:rFonts w:ascii="Times New Roman" w:eastAsia="Times New Roman" w:hAnsi="Times New Roman" w:cs="Times New Roman"/>
          <w:sz w:val="24"/>
          <w:szCs w:val="24"/>
        </w:rPr>
        <w:t xml:space="preserve"> ei võimalda kehtiv seadus </w:t>
      </w:r>
      <w:r w:rsidR="002C7B3A" w:rsidRPr="3A8B4FD6">
        <w:rPr>
          <w:rFonts w:ascii="Times New Roman" w:eastAsia="Times New Roman" w:hAnsi="Times New Roman" w:cs="Times New Roman"/>
          <w:sz w:val="24"/>
          <w:szCs w:val="24"/>
        </w:rPr>
        <w:t>paljudes</w:t>
      </w:r>
      <w:r w:rsidR="4AEE7941" w:rsidRPr="3A8B4FD6">
        <w:rPr>
          <w:rFonts w:ascii="Times New Roman" w:eastAsia="Times New Roman" w:hAnsi="Times New Roman" w:cs="Times New Roman"/>
          <w:sz w:val="24"/>
          <w:szCs w:val="24"/>
        </w:rPr>
        <w:t xml:space="preserve"> olukordades töötajatel oma õigusi tõhusalt kaitsta kohtusse pöördumata</w:t>
      </w:r>
      <w:r w:rsidR="164405AA" w:rsidRPr="3A8B4FD6">
        <w:rPr>
          <w:rFonts w:ascii="Times New Roman" w:eastAsia="Times New Roman" w:hAnsi="Times New Roman" w:cs="Times New Roman"/>
          <w:sz w:val="24"/>
          <w:szCs w:val="24"/>
        </w:rPr>
        <w:t xml:space="preserve"> või on </w:t>
      </w:r>
      <w:r w:rsidR="361C2DBA" w:rsidRPr="3A8B4FD6">
        <w:rPr>
          <w:rFonts w:ascii="Times New Roman" w:eastAsia="Times New Roman" w:hAnsi="Times New Roman" w:cs="Times New Roman"/>
          <w:sz w:val="24"/>
          <w:szCs w:val="24"/>
        </w:rPr>
        <w:t>TVK-sse</w:t>
      </w:r>
      <w:r w:rsidR="164405AA" w:rsidRPr="3A8B4FD6">
        <w:rPr>
          <w:rFonts w:ascii="Times New Roman" w:eastAsia="Times New Roman" w:hAnsi="Times New Roman" w:cs="Times New Roman"/>
          <w:sz w:val="24"/>
          <w:szCs w:val="24"/>
        </w:rPr>
        <w:t xml:space="preserve"> pöördumine TvLS</w:t>
      </w:r>
      <w:r w:rsidR="739BCAEB" w:rsidRPr="3A8B4FD6">
        <w:rPr>
          <w:rFonts w:ascii="Times New Roman" w:eastAsia="Times New Roman" w:hAnsi="Times New Roman" w:cs="Times New Roman"/>
          <w:sz w:val="24"/>
          <w:szCs w:val="24"/>
        </w:rPr>
        <w:t>-i</w:t>
      </w:r>
      <w:r w:rsidR="164405AA" w:rsidRPr="3A8B4FD6">
        <w:rPr>
          <w:rFonts w:ascii="Times New Roman" w:eastAsia="Times New Roman" w:hAnsi="Times New Roman" w:cs="Times New Roman"/>
          <w:sz w:val="24"/>
          <w:szCs w:val="24"/>
        </w:rPr>
        <w:t xml:space="preserve"> kitsenduste tõttu takistatud</w:t>
      </w:r>
      <w:r w:rsidR="0C3AAD7D" w:rsidRPr="3A8B4FD6">
        <w:rPr>
          <w:rFonts w:ascii="Times New Roman" w:eastAsia="Times New Roman" w:hAnsi="Times New Roman" w:cs="Times New Roman"/>
          <w:sz w:val="24"/>
          <w:szCs w:val="24"/>
        </w:rPr>
        <w:t xml:space="preserve"> (nt Eestisse lähetatud töötajate ja ehitussektori töötajate nõue tööandjalt alltöövõttu tellinud isiku vastu)</w:t>
      </w:r>
      <w:r w:rsidR="164405AA" w:rsidRPr="3A8B4FD6">
        <w:rPr>
          <w:rFonts w:ascii="Times New Roman" w:eastAsia="Times New Roman" w:hAnsi="Times New Roman" w:cs="Times New Roman"/>
          <w:sz w:val="24"/>
          <w:szCs w:val="24"/>
        </w:rPr>
        <w:t>.</w:t>
      </w:r>
    </w:p>
    <w:p w14:paraId="14D8467E" w14:textId="11E86655" w:rsidR="00D076F4" w:rsidRPr="00D076F4" w:rsidRDefault="1A1BA0AD" w:rsidP="022250B6">
      <w:pPr>
        <w:spacing w:before="240" w:after="240" w:line="240" w:lineRule="auto"/>
        <w:contextualSpacing/>
        <w:jc w:val="both"/>
        <w:rPr>
          <w:rFonts w:ascii="Times New Roman" w:eastAsia="Times New Roman" w:hAnsi="Times New Roman" w:cs="Times New Roman"/>
          <w:sz w:val="24"/>
          <w:szCs w:val="24"/>
        </w:rPr>
      </w:pPr>
      <w:r w:rsidRPr="022250B6">
        <w:rPr>
          <w:rFonts w:ascii="Times New Roman" w:eastAsia="Times New Roman" w:hAnsi="Times New Roman" w:cs="Times New Roman"/>
          <w:sz w:val="24"/>
          <w:szCs w:val="24"/>
        </w:rPr>
        <w:t>Täpsustamist vajab ka</w:t>
      </w:r>
      <w:r w:rsidR="72D6B3C8" w:rsidRPr="022250B6">
        <w:rPr>
          <w:rFonts w:ascii="Times New Roman" w:eastAsia="Times New Roman" w:hAnsi="Times New Roman" w:cs="Times New Roman"/>
          <w:sz w:val="24"/>
          <w:szCs w:val="24"/>
        </w:rPr>
        <w:t xml:space="preserve"> TVK töökorraldus: </w:t>
      </w:r>
      <w:r w:rsidR="1493D297" w:rsidRPr="022250B6">
        <w:rPr>
          <w:rFonts w:ascii="Times New Roman" w:eastAsia="Times New Roman" w:hAnsi="Times New Roman" w:cs="Times New Roman"/>
          <w:sz w:val="24"/>
          <w:szCs w:val="24"/>
        </w:rPr>
        <w:t xml:space="preserve">TVK tegevuse peale esitatud </w:t>
      </w:r>
      <w:r w:rsidR="72D6B3C8" w:rsidRPr="022250B6">
        <w:rPr>
          <w:rFonts w:ascii="Times New Roman" w:eastAsia="Times New Roman" w:hAnsi="Times New Roman" w:cs="Times New Roman"/>
          <w:sz w:val="24"/>
          <w:szCs w:val="24"/>
        </w:rPr>
        <w:t>kaebuste menetlemine, komisjoni koosseisu muutumine, avaldusest loobumise kord, istungi edasilükkamise võimalused j</w:t>
      </w:r>
      <w:r w:rsidR="3F4874B9" w:rsidRPr="022250B6">
        <w:rPr>
          <w:rFonts w:ascii="Times New Roman" w:eastAsia="Times New Roman" w:hAnsi="Times New Roman" w:cs="Times New Roman"/>
          <w:sz w:val="24"/>
          <w:szCs w:val="24"/>
        </w:rPr>
        <w:t>ne</w:t>
      </w:r>
      <w:r w:rsidR="72D6B3C8" w:rsidRPr="022250B6">
        <w:rPr>
          <w:rFonts w:ascii="Times New Roman" w:eastAsia="Times New Roman" w:hAnsi="Times New Roman" w:cs="Times New Roman"/>
          <w:sz w:val="24"/>
          <w:szCs w:val="24"/>
        </w:rPr>
        <w:t xml:space="preserve">. Kõik need </w:t>
      </w:r>
      <w:r w:rsidR="0703B2ED" w:rsidRPr="022250B6">
        <w:rPr>
          <w:rFonts w:ascii="Times New Roman" w:eastAsia="Times New Roman" w:hAnsi="Times New Roman" w:cs="Times New Roman"/>
          <w:sz w:val="24"/>
          <w:szCs w:val="24"/>
        </w:rPr>
        <w:t>küsimuse</w:t>
      </w:r>
      <w:r w:rsidR="72D6B3C8" w:rsidRPr="022250B6">
        <w:rPr>
          <w:rFonts w:ascii="Times New Roman" w:eastAsia="Times New Roman" w:hAnsi="Times New Roman" w:cs="Times New Roman"/>
          <w:sz w:val="24"/>
          <w:szCs w:val="24"/>
        </w:rPr>
        <w:t xml:space="preserve">d </w:t>
      </w:r>
      <w:r w:rsidR="3DF1021E" w:rsidRPr="022250B6">
        <w:rPr>
          <w:rFonts w:ascii="Times New Roman" w:eastAsia="Times New Roman" w:hAnsi="Times New Roman" w:cs="Times New Roman"/>
          <w:sz w:val="24"/>
          <w:szCs w:val="24"/>
        </w:rPr>
        <w:t xml:space="preserve">lahendatakse </w:t>
      </w:r>
      <w:r w:rsidR="7715D61F" w:rsidRPr="022250B6">
        <w:rPr>
          <w:rFonts w:ascii="Times New Roman" w:eastAsia="Times New Roman" w:hAnsi="Times New Roman" w:cs="Times New Roman"/>
          <w:sz w:val="24"/>
          <w:szCs w:val="24"/>
        </w:rPr>
        <w:t>eelnõu</w:t>
      </w:r>
      <w:r w:rsidR="00EB44FC">
        <w:rPr>
          <w:rFonts w:ascii="Times New Roman" w:eastAsia="Times New Roman" w:hAnsi="Times New Roman" w:cs="Times New Roman"/>
          <w:sz w:val="24"/>
          <w:szCs w:val="24"/>
        </w:rPr>
        <w:t>kohase seadusega</w:t>
      </w:r>
      <w:r w:rsidR="7715D61F" w:rsidRPr="022250B6">
        <w:rPr>
          <w:rFonts w:ascii="Times New Roman" w:eastAsia="Times New Roman" w:hAnsi="Times New Roman" w:cs="Times New Roman"/>
          <w:sz w:val="24"/>
          <w:szCs w:val="24"/>
        </w:rPr>
        <w:t xml:space="preserve">, samas ei tehta seadusesse nii põhimõttelisi muudatusi, </w:t>
      </w:r>
      <w:r w:rsidR="392C243A" w:rsidRPr="022250B6">
        <w:rPr>
          <w:rFonts w:ascii="Times New Roman" w:eastAsia="Times New Roman" w:hAnsi="Times New Roman" w:cs="Times New Roman"/>
          <w:sz w:val="24"/>
          <w:szCs w:val="24"/>
        </w:rPr>
        <w:t>et kaas</w:t>
      </w:r>
      <w:r w:rsidR="00EB44FC">
        <w:rPr>
          <w:rFonts w:ascii="Times New Roman" w:eastAsia="Times New Roman" w:hAnsi="Times New Roman" w:cs="Times New Roman"/>
          <w:sz w:val="24"/>
          <w:szCs w:val="24"/>
        </w:rPr>
        <w:t>neks</w:t>
      </w:r>
      <w:r w:rsidR="7715D61F" w:rsidRPr="022250B6">
        <w:rPr>
          <w:rFonts w:ascii="Times New Roman" w:eastAsia="Times New Roman" w:hAnsi="Times New Roman" w:cs="Times New Roman"/>
          <w:sz w:val="24"/>
          <w:szCs w:val="24"/>
        </w:rPr>
        <w:t xml:space="preserve"> </w:t>
      </w:r>
      <w:r w:rsidR="741FA50E" w:rsidRPr="022250B6">
        <w:rPr>
          <w:rFonts w:ascii="Times New Roman" w:eastAsia="Times New Roman" w:hAnsi="Times New Roman" w:cs="Times New Roman"/>
          <w:sz w:val="24"/>
          <w:szCs w:val="24"/>
        </w:rPr>
        <w:t>vajadus</w:t>
      </w:r>
      <w:r w:rsidR="7715D61F" w:rsidRPr="022250B6">
        <w:rPr>
          <w:rFonts w:ascii="Times New Roman" w:eastAsia="Times New Roman" w:hAnsi="Times New Roman" w:cs="Times New Roman"/>
          <w:sz w:val="24"/>
          <w:szCs w:val="24"/>
        </w:rPr>
        <w:t xml:space="preserve"> välja töötada uus terviktekst.</w:t>
      </w:r>
    </w:p>
    <w:p w14:paraId="7BFDE42C" w14:textId="564A5EBA" w:rsidR="73D04E54" w:rsidRDefault="73D04E54" w:rsidP="73D04E54">
      <w:pPr>
        <w:spacing w:before="240" w:after="240" w:line="240" w:lineRule="auto"/>
        <w:contextualSpacing/>
        <w:jc w:val="both"/>
        <w:rPr>
          <w:rFonts w:ascii="Times New Roman" w:eastAsia="Times New Roman" w:hAnsi="Times New Roman" w:cs="Times New Roman"/>
          <w:sz w:val="24"/>
          <w:szCs w:val="24"/>
        </w:rPr>
      </w:pPr>
    </w:p>
    <w:p w14:paraId="451A4A34" w14:textId="6E2BF4F8" w:rsidR="005D5336" w:rsidRPr="003048CB" w:rsidRDefault="15FDEC69" w:rsidP="64C1D15A">
      <w:pPr>
        <w:spacing w:after="0" w:line="240" w:lineRule="auto"/>
        <w:contextualSpacing/>
        <w:jc w:val="both"/>
        <w:rPr>
          <w:rFonts w:ascii="Times New Roman" w:eastAsia="Times New Roman" w:hAnsi="Times New Roman" w:cs="Times New Roman"/>
          <w:b/>
          <w:bCs/>
          <w:sz w:val="24"/>
          <w:szCs w:val="24"/>
        </w:rPr>
      </w:pPr>
      <w:commentRangeStart w:id="11"/>
      <w:commentRangeStart w:id="12"/>
      <w:commentRangeStart w:id="13"/>
      <w:r w:rsidRPr="64C1D15A">
        <w:rPr>
          <w:rFonts w:ascii="Times New Roman" w:eastAsia="Times New Roman" w:hAnsi="Times New Roman" w:cs="Times New Roman"/>
          <w:b/>
          <w:bCs/>
          <w:sz w:val="24"/>
          <w:szCs w:val="24"/>
        </w:rPr>
        <w:t xml:space="preserve">3. </w:t>
      </w:r>
      <w:commentRangeEnd w:id="11"/>
      <w:r w:rsidR="00D076F4">
        <w:commentReference w:id="11"/>
      </w:r>
      <w:commentRangeEnd w:id="12"/>
      <w:r w:rsidR="00D076F4">
        <w:commentReference w:id="12"/>
      </w:r>
      <w:commentRangeEnd w:id="13"/>
      <w:r w:rsidR="00D076F4">
        <w:commentReference w:id="13"/>
      </w:r>
      <w:r w:rsidR="75054E33" w:rsidRPr="64C1D15A">
        <w:rPr>
          <w:rFonts w:ascii="Times New Roman" w:eastAsia="Times New Roman" w:hAnsi="Times New Roman" w:cs="Times New Roman"/>
          <w:b/>
          <w:bCs/>
          <w:sz w:val="24"/>
          <w:szCs w:val="24"/>
        </w:rPr>
        <w:t>Eelnõu sisu ja võrdlev analüüs</w:t>
      </w:r>
    </w:p>
    <w:p w14:paraId="5F6C4FF0" w14:textId="59439BDA" w:rsidR="002050D3" w:rsidRDefault="002050D3" w:rsidP="002F3FFC">
      <w:pPr>
        <w:spacing w:after="0" w:line="240" w:lineRule="auto"/>
        <w:contextualSpacing/>
        <w:jc w:val="both"/>
        <w:rPr>
          <w:rFonts w:ascii="Times New Roman" w:hAnsi="Times New Roman" w:cs="Times New Roman"/>
          <w:bCs/>
          <w:sz w:val="24"/>
          <w:szCs w:val="24"/>
        </w:rPr>
      </w:pPr>
    </w:p>
    <w:p w14:paraId="3D7BA197" w14:textId="1810F70B" w:rsidR="00A32F71" w:rsidRDefault="001006FF" w:rsidP="002F3FFC">
      <w:pPr>
        <w:spacing w:after="0" w:line="240" w:lineRule="auto"/>
        <w:contextualSpacing/>
        <w:jc w:val="both"/>
        <w:rPr>
          <w:rFonts w:ascii="Times New Roman" w:hAnsi="Times New Roman" w:cs="Times New Roman"/>
          <w:bCs/>
          <w:sz w:val="24"/>
          <w:szCs w:val="24"/>
        </w:rPr>
      </w:pPr>
      <w:r w:rsidRPr="001006FF">
        <w:rPr>
          <w:rFonts w:ascii="Times New Roman" w:hAnsi="Times New Roman" w:cs="Times New Roman"/>
          <w:bCs/>
          <w:sz w:val="24"/>
          <w:szCs w:val="24"/>
        </w:rPr>
        <w:t xml:space="preserve">Eelnõu koosneb </w:t>
      </w:r>
      <w:r w:rsidR="00774C5E">
        <w:rPr>
          <w:rFonts w:ascii="Times New Roman" w:hAnsi="Times New Roman" w:cs="Times New Roman"/>
          <w:bCs/>
          <w:sz w:val="24"/>
          <w:szCs w:val="24"/>
        </w:rPr>
        <w:t>neljast</w:t>
      </w:r>
      <w:r w:rsidRPr="001006FF">
        <w:rPr>
          <w:rFonts w:ascii="Times New Roman" w:hAnsi="Times New Roman" w:cs="Times New Roman"/>
          <w:bCs/>
          <w:sz w:val="24"/>
          <w:szCs w:val="24"/>
        </w:rPr>
        <w:t xml:space="preserve"> paragrahvist</w:t>
      </w:r>
      <w:r w:rsidR="00774C5E">
        <w:rPr>
          <w:rFonts w:ascii="Times New Roman" w:hAnsi="Times New Roman" w:cs="Times New Roman"/>
          <w:bCs/>
          <w:sz w:val="24"/>
          <w:szCs w:val="24"/>
        </w:rPr>
        <w:t xml:space="preserve">, millega muudetakse </w:t>
      </w:r>
      <w:proofErr w:type="spellStart"/>
      <w:r>
        <w:rPr>
          <w:rFonts w:ascii="Times New Roman" w:hAnsi="Times New Roman" w:cs="Times New Roman"/>
          <w:bCs/>
          <w:sz w:val="24"/>
          <w:szCs w:val="24"/>
        </w:rPr>
        <w:t>TvLS</w:t>
      </w:r>
      <w:proofErr w:type="spellEnd"/>
      <w:r>
        <w:rPr>
          <w:rFonts w:ascii="Times New Roman" w:hAnsi="Times New Roman" w:cs="Times New Roman"/>
          <w:bCs/>
          <w:sz w:val="24"/>
          <w:szCs w:val="24"/>
        </w:rPr>
        <w:t>-</w:t>
      </w:r>
      <w:r w:rsidRPr="001006FF">
        <w:rPr>
          <w:rFonts w:ascii="Times New Roman" w:hAnsi="Times New Roman" w:cs="Times New Roman"/>
          <w:bCs/>
          <w:sz w:val="24"/>
          <w:szCs w:val="24"/>
        </w:rPr>
        <w:t>i,</w:t>
      </w:r>
      <w:r w:rsidR="00975C68">
        <w:rPr>
          <w:rFonts w:ascii="Times New Roman" w:hAnsi="Times New Roman" w:cs="Times New Roman"/>
          <w:bCs/>
          <w:sz w:val="24"/>
          <w:szCs w:val="24"/>
        </w:rPr>
        <w:t xml:space="preserve"> </w:t>
      </w:r>
      <w:r w:rsidR="008800C4">
        <w:rPr>
          <w:rFonts w:ascii="Times New Roman" w:hAnsi="Times New Roman" w:cs="Times New Roman"/>
          <w:bCs/>
          <w:sz w:val="24"/>
          <w:szCs w:val="24"/>
        </w:rPr>
        <w:t>MKS-</w:t>
      </w:r>
      <w:r w:rsidR="008800C4" w:rsidRPr="001006FF">
        <w:rPr>
          <w:rFonts w:ascii="Times New Roman" w:hAnsi="Times New Roman" w:cs="Times New Roman"/>
          <w:bCs/>
          <w:sz w:val="24"/>
          <w:szCs w:val="24"/>
        </w:rPr>
        <w:t>i</w:t>
      </w:r>
      <w:r w:rsidR="008800C4">
        <w:rPr>
          <w:rFonts w:ascii="Times New Roman" w:hAnsi="Times New Roman" w:cs="Times New Roman"/>
          <w:bCs/>
          <w:sz w:val="24"/>
          <w:szCs w:val="24"/>
        </w:rPr>
        <w:t xml:space="preserve">, </w:t>
      </w:r>
      <w:proofErr w:type="spellStart"/>
      <w:r>
        <w:rPr>
          <w:rFonts w:ascii="Times New Roman" w:hAnsi="Times New Roman" w:cs="Times New Roman"/>
          <w:bCs/>
          <w:sz w:val="24"/>
          <w:szCs w:val="24"/>
        </w:rPr>
        <w:t>TsÜS-</w:t>
      </w:r>
      <w:r w:rsidRPr="001006FF">
        <w:rPr>
          <w:rFonts w:ascii="Times New Roman" w:hAnsi="Times New Roman" w:cs="Times New Roman"/>
          <w:bCs/>
          <w:sz w:val="24"/>
          <w:szCs w:val="24"/>
        </w:rPr>
        <w:t>i</w:t>
      </w:r>
      <w:proofErr w:type="spellEnd"/>
      <w:r w:rsidR="008800C4">
        <w:rPr>
          <w:rFonts w:ascii="Times New Roman" w:hAnsi="Times New Roman" w:cs="Times New Roman"/>
          <w:bCs/>
          <w:sz w:val="24"/>
          <w:szCs w:val="24"/>
        </w:rPr>
        <w:t xml:space="preserve"> ja</w:t>
      </w:r>
      <w:r w:rsidRPr="001006FF">
        <w:rPr>
          <w:rFonts w:ascii="Times New Roman" w:hAnsi="Times New Roman" w:cs="Times New Roman"/>
          <w:bCs/>
          <w:sz w:val="24"/>
          <w:szCs w:val="24"/>
        </w:rPr>
        <w:t xml:space="preserve"> </w:t>
      </w:r>
      <w:proofErr w:type="spellStart"/>
      <w:r>
        <w:rPr>
          <w:rFonts w:ascii="Times New Roman" w:hAnsi="Times New Roman" w:cs="Times New Roman"/>
          <w:bCs/>
          <w:sz w:val="24"/>
          <w:szCs w:val="24"/>
        </w:rPr>
        <w:t>ÄR</w:t>
      </w:r>
      <w:r w:rsidRPr="001006FF">
        <w:rPr>
          <w:rFonts w:ascii="Times New Roman" w:hAnsi="Times New Roman" w:cs="Times New Roman"/>
          <w:bCs/>
          <w:sz w:val="24"/>
          <w:szCs w:val="24"/>
        </w:rPr>
        <w:t>S</w:t>
      </w:r>
      <w:r>
        <w:rPr>
          <w:rFonts w:ascii="Times New Roman" w:hAnsi="Times New Roman" w:cs="Times New Roman"/>
          <w:bCs/>
          <w:sz w:val="24"/>
          <w:szCs w:val="24"/>
        </w:rPr>
        <w:t>-</w:t>
      </w:r>
      <w:r w:rsidRPr="001006FF">
        <w:rPr>
          <w:rFonts w:ascii="Times New Roman" w:hAnsi="Times New Roman" w:cs="Times New Roman"/>
          <w:bCs/>
          <w:sz w:val="24"/>
          <w:szCs w:val="24"/>
        </w:rPr>
        <w:t>i</w:t>
      </w:r>
      <w:proofErr w:type="spellEnd"/>
      <w:r w:rsidR="00774C5E">
        <w:rPr>
          <w:rFonts w:ascii="Times New Roman" w:hAnsi="Times New Roman" w:cs="Times New Roman"/>
          <w:bCs/>
          <w:sz w:val="24"/>
          <w:szCs w:val="24"/>
        </w:rPr>
        <w:t>.</w:t>
      </w:r>
      <w:r w:rsidR="00964714">
        <w:rPr>
          <w:rFonts w:ascii="Times New Roman" w:hAnsi="Times New Roman" w:cs="Times New Roman"/>
          <w:bCs/>
          <w:sz w:val="24"/>
          <w:szCs w:val="24"/>
        </w:rPr>
        <w:t xml:space="preserve"> </w:t>
      </w:r>
    </w:p>
    <w:p w14:paraId="47C8C035" w14:textId="77777777" w:rsidR="00964714" w:rsidRDefault="00964714" w:rsidP="002F3FFC">
      <w:pPr>
        <w:spacing w:after="0" w:line="240" w:lineRule="auto"/>
        <w:contextualSpacing/>
        <w:jc w:val="both"/>
        <w:rPr>
          <w:rFonts w:ascii="Times New Roman" w:hAnsi="Times New Roman" w:cs="Times New Roman"/>
          <w:bCs/>
          <w:sz w:val="24"/>
          <w:szCs w:val="24"/>
        </w:rPr>
      </w:pPr>
    </w:p>
    <w:p w14:paraId="4AE40A43" w14:textId="7D440835" w:rsidR="00964714" w:rsidRDefault="00964714" w:rsidP="002F3FFC">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Kuigi </w:t>
      </w:r>
      <w:r w:rsidR="0084520C">
        <w:rPr>
          <w:rFonts w:ascii="Times New Roman" w:hAnsi="Times New Roman" w:cs="Times New Roman"/>
          <w:bCs/>
          <w:sz w:val="24"/>
          <w:szCs w:val="24"/>
        </w:rPr>
        <w:t xml:space="preserve">kõik </w:t>
      </w:r>
      <w:r>
        <w:rPr>
          <w:rFonts w:ascii="Times New Roman" w:hAnsi="Times New Roman" w:cs="Times New Roman"/>
          <w:bCs/>
          <w:sz w:val="24"/>
          <w:szCs w:val="24"/>
        </w:rPr>
        <w:t xml:space="preserve">MKS muudatused ei seondu otseselt töövaidluste lahendamisega, on tegemist </w:t>
      </w:r>
      <w:r w:rsidR="0084520C">
        <w:rPr>
          <w:rFonts w:ascii="Times New Roman" w:hAnsi="Times New Roman" w:cs="Times New Roman"/>
          <w:bCs/>
          <w:sz w:val="24"/>
          <w:szCs w:val="24"/>
        </w:rPr>
        <w:t>praktiliste</w:t>
      </w:r>
      <w:r>
        <w:rPr>
          <w:rFonts w:ascii="Times New Roman" w:hAnsi="Times New Roman" w:cs="Times New Roman"/>
          <w:bCs/>
          <w:sz w:val="24"/>
          <w:szCs w:val="24"/>
        </w:rPr>
        <w:t xml:space="preserve"> murekohtadega, mis vajavad lahendamist. </w:t>
      </w:r>
    </w:p>
    <w:p w14:paraId="6651969E" w14:textId="77777777" w:rsidR="00A32F71" w:rsidRDefault="00A32F71" w:rsidP="002F3FFC">
      <w:pPr>
        <w:spacing w:after="0" w:line="240" w:lineRule="auto"/>
        <w:contextualSpacing/>
        <w:jc w:val="both"/>
        <w:rPr>
          <w:rFonts w:ascii="Times New Roman" w:hAnsi="Times New Roman" w:cs="Times New Roman"/>
          <w:bCs/>
          <w:sz w:val="24"/>
          <w:szCs w:val="24"/>
        </w:rPr>
      </w:pPr>
    </w:p>
    <w:p w14:paraId="0BBF9D18" w14:textId="7C5FBB04" w:rsidR="001006FF" w:rsidRPr="00A22822" w:rsidRDefault="001006FF" w:rsidP="002F3FFC">
      <w:pPr>
        <w:spacing w:after="0" w:line="240" w:lineRule="auto"/>
        <w:contextualSpacing/>
        <w:jc w:val="both"/>
        <w:rPr>
          <w:rFonts w:ascii="Times New Roman" w:hAnsi="Times New Roman" w:cs="Times New Roman"/>
          <w:b/>
          <w:sz w:val="24"/>
          <w:szCs w:val="24"/>
        </w:rPr>
      </w:pPr>
      <w:r w:rsidRPr="001006FF">
        <w:rPr>
          <w:rFonts w:ascii="Times New Roman" w:hAnsi="Times New Roman" w:cs="Times New Roman"/>
          <w:b/>
          <w:sz w:val="24"/>
          <w:szCs w:val="24"/>
        </w:rPr>
        <w:t xml:space="preserve">Eelnõu §-ga 1 tehakse muudatused </w:t>
      </w:r>
      <w:proofErr w:type="spellStart"/>
      <w:r w:rsidRPr="001006FF">
        <w:rPr>
          <w:rFonts w:ascii="Times New Roman" w:hAnsi="Times New Roman" w:cs="Times New Roman"/>
          <w:b/>
          <w:sz w:val="24"/>
          <w:szCs w:val="24"/>
        </w:rPr>
        <w:t>TvLS-i</w:t>
      </w:r>
      <w:r w:rsidR="00EE6A7D">
        <w:rPr>
          <w:rFonts w:ascii="Times New Roman" w:hAnsi="Times New Roman" w:cs="Times New Roman"/>
          <w:b/>
          <w:sz w:val="24"/>
          <w:szCs w:val="24"/>
        </w:rPr>
        <w:t>s</w:t>
      </w:r>
      <w:proofErr w:type="spellEnd"/>
      <w:r w:rsidRPr="001006FF">
        <w:rPr>
          <w:rFonts w:ascii="Times New Roman" w:hAnsi="Times New Roman" w:cs="Times New Roman"/>
          <w:b/>
          <w:sz w:val="24"/>
          <w:szCs w:val="24"/>
        </w:rPr>
        <w:t>.</w:t>
      </w:r>
      <w:r w:rsidR="00D94144">
        <w:rPr>
          <w:rFonts w:ascii="Times New Roman" w:hAnsi="Times New Roman" w:cs="Times New Roman"/>
          <w:b/>
          <w:sz w:val="24"/>
          <w:szCs w:val="24"/>
        </w:rPr>
        <w:t xml:space="preserve"> </w:t>
      </w:r>
    </w:p>
    <w:p w14:paraId="02E06A98" w14:textId="5E425F52" w:rsidR="00A22822" w:rsidRPr="00A22822" w:rsidRDefault="00A22822" w:rsidP="002F3FFC">
      <w:pPr>
        <w:spacing w:after="0" w:line="240" w:lineRule="auto"/>
        <w:contextualSpacing/>
        <w:jc w:val="both"/>
        <w:rPr>
          <w:rFonts w:ascii="Times New Roman" w:hAnsi="Times New Roman" w:cs="Times New Roman"/>
          <w:bCs/>
          <w:sz w:val="24"/>
          <w:szCs w:val="24"/>
        </w:rPr>
      </w:pPr>
    </w:p>
    <w:p w14:paraId="684EE487" w14:textId="186DE006" w:rsidR="00123BA8" w:rsidRPr="00A22822" w:rsidRDefault="00526FEA" w:rsidP="002F3FFC">
      <w:pPr>
        <w:spacing w:after="0" w:line="240" w:lineRule="auto"/>
        <w:contextualSpacing/>
        <w:jc w:val="both"/>
        <w:rPr>
          <w:rFonts w:ascii="Times New Roman" w:hAnsi="Times New Roman" w:cs="Times New Roman"/>
          <w:bCs/>
          <w:sz w:val="24"/>
          <w:szCs w:val="24"/>
        </w:rPr>
      </w:pPr>
      <w:r>
        <w:rPr>
          <w:rFonts w:ascii="Times New Roman" w:hAnsi="Times New Roman" w:cs="Times New Roman"/>
          <w:b/>
          <w:sz w:val="24"/>
          <w:szCs w:val="24"/>
        </w:rPr>
        <w:t>P</w:t>
      </w:r>
      <w:r w:rsidR="001006FF" w:rsidRPr="00A22822">
        <w:rPr>
          <w:rFonts w:ascii="Times New Roman" w:hAnsi="Times New Roman" w:cs="Times New Roman"/>
          <w:b/>
          <w:sz w:val="24"/>
          <w:szCs w:val="24"/>
        </w:rPr>
        <w:t>unktiga 1</w:t>
      </w:r>
      <w:r w:rsidR="001006FF" w:rsidRPr="00A22822">
        <w:rPr>
          <w:rFonts w:ascii="Times New Roman" w:hAnsi="Times New Roman" w:cs="Times New Roman"/>
          <w:bCs/>
          <w:sz w:val="24"/>
          <w:szCs w:val="24"/>
        </w:rPr>
        <w:t xml:space="preserve"> muudetakse </w:t>
      </w:r>
      <w:proofErr w:type="spellStart"/>
      <w:r w:rsidR="008B6F25">
        <w:rPr>
          <w:rFonts w:ascii="Times New Roman" w:hAnsi="Times New Roman" w:cs="Times New Roman"/>
          <w:bCs/>
          <w:sz w:val="24"/>
          <w:szCs w:val="24"/>
        </w:rPr>
        <w:t>TvLS</w:t>
      </w:r>
      <w:proofErr w:type="spellEnd"/>
      <w:r w:rsidR="008B6F25">
        <w:rPr>
          <w:rFonts w:ascii="Times New Roman" w:hAnsi="Times New Roman" w:cs="Times New Roman"/>
          <w:bCs/>
          <w:sz w:val="24"/>
          <w:szCs w:val="24"/>
        </w:rPr>
        <w:t xml:space="preserve"> </w:t>
      </w:r>
      <w:r w:rsidR="00EE6A7D" w:rsidRPr="00A22822">
        <w:rPr>
          <w:rFonts w:ascii="Times New Roman" w:hAnsi="Times New Roman" w:cs="Times New Roman"/>
          <w:bCs/>
          <w:sz w:val="24"/>
          <w:szCs w:val="24"/>
        </w:rPr>
        <w:t>§</w:t>
      </w:r>
      <w:r w:rsidR="001006FF" w:rsidRPr="00A22822">
        <w:rPr>
          <w:rFonts w:ascii="Times New Roman" w:hAnsi="Times New Roman" w:cs="Times New Roman"/>
          <w:bCs/>
          <w:sz w:val="24"/>
          <w:szCs w:val="24"/>
        </w:rPr>
        <w:t xml:space="preserve"> 2 lõike 1 punkti 1, sätesta</w:t>
      </w:r>
      <w:r w:rsidR="00EE6A7D">
        <w:rPr>
          <w:rFonts w:ascii="Times New Roman" w:hAnsi="Times New Roman" w:cs="Times New Roman"/>
          <w:bCs/>
          <w:sz w:val="24"/>
          <w:szCs w:val="24"/>
        </w:rPr>
        <w:t>des</w:t>
      </w:r>
      <w:r w:rsidR="001006FF" w:rsidRPr="00A22822">
        <w:rPr>
          <w:rFonts w:ascii="Times New Roman" w:hAnsi="Times New Roman" w:cs="Times New Roman"/>
          <w:bCs/>
          <w:sz w:val="24"/>
          <w:szCs w:val="24"/>
        </w:rPr>
        <w:t>, et töövaidluse osapool saab olla ka füüsilisest isikust tööandja.</w:t>
      </w:r>
      <w:r w:rsidR="00123BA8" w:rsidRPr="00A22822">
        <w:rPr>
          <w:rFonts w:ascii="Times New Roman" w:hAnsi="Times New Roman" w:cs="Times New Roman"/>
          <w:bCs/>
          <w:sz w:val="24"/>
          <w:szCs w:val="24"/>
        </w:rPr>
        <w:t xml:space="preserve"> </w:t>
      </w:r>
      <w:r w:rsidR="00BE5756">
        <w:rPr>
          <w:rFonts w:ascii="Times New Roman" w:hAnsi="Times New Roman" w:cs="Times New Roman"/>
          <w:bCs/>
          <w:sz w:val="24"/>
          <w:szCs w:val="24"/>
        </w:rPr>
        <w:t>P</w:t>
      </w:r>
      <w:r w:rsidR="00123BA8" w:rsidRPr="00A22822">
        <w:rPr>
          <w:rFonts w:ascii="Times New Roman" w:hAnsi="Times New Roman" w:cs="Times New Roman"/>
          <w:bCs/>
          <w:sz w:val="24"/>
          <w:szCs w:val="24"/>
        </w:rPr>
        <w:t>raktikas</w:t>
      </w:r>
      <w:r w:rsidR="00BE5756">
        <w:rPr>
          <w:rFonts w:ascii="Times New Roman" w:hAnsi="Times New Roman" w:cs="Times New Roman"/>
          <w:bCs/>
          <w:sz w:val="24"/>
          <w:szCs w:val="24"/>
        </w:rPr>
        <w:t xml:space="preserve"> on</w:t>
      </w:r>
      <w:r w:rsidR="00123BA8" w:rsidRPr="00A22822">
        <w:rPr>
          <w:rFonts w:ascii="Times New Roman" w:hAnsi="Times New Roman" w:cs="Times New Roman"/>
          <w:bCs/>
          <w:sz w:val="24"/>
          <w:szCs w:val="24"/>
        </w:rPr>
        <w:t xml:space="preserve"> esinenud olukordi, kus</w:t>
      </w:r>
      <w:r w:rsidR="001006FF" w:rsidRPr="00A22822">
        <w:rPr>
          <w:rFonts w:ascii="Times New Roman" w:hAnsi="Times New Roman" w:cs="Times New Roman"/>
          <w:bCs/>
          <w:sz w:val="24"/>
          <w:szCs w:val="24"/>
        </w:rPr>
        <w:t xml:space="preserve"> </w:t>
      </w:r>
      <w:r w:rsidR="009D6F76">
        <w:rPr>
          <w:rFonts w:ascii="Times New Roman" w:hAnsi="Times New Roman" w:cs="Times New Roman"/>
          <w:bCs/>
          <w:sz w:val="24"/>
          <w:szCs w:val="24"/>
        </w:rPr>
        <w:t>töövaidlus</w:t>
      </w:r>
      <w:r w:rsidR="001006FF" w:rsidRPr="00A22822">
        <w:rPr>
          <w:rFonts w:ascii="Times New Roman" w:hAnsi="Times New Roman" w:cs="Times New Roman"/>
          <w:bCs/>
          <w:sz w:val="24"/>
          <w:szCs w:val="24"/>
        </w:rPr>
        <w:t xml:space="preserve">menetluse alguses </w:t>
      </w:r>
      <w:r w:rsidR="00B50E14">
        <w:rPr>
          <w:rFonts w:ascii="Times New Roman" w:hAnsi="Times New Roman" w:cs="Times New Roman"/>
          <w:bCs/>
          <w:sz w:val="24"/>
          <w:szCs w:val="24"/>
        </w:rPr>
        <w:t>on</w:t>
      </w:r>
      <w:r w:rsidR="00B50E14" w:rsidRPr="00A22822">
        <w:rPr>
          <w:rFonts w:ascii="Times New Roman" w:hAnsi="Times New Roman" w:cs="Times New Roman"/>
          <w:bCs/>
          <w:sz w:val="24"/>
          <w:szCs w:val="24"/>
        </w:rPr>
        <w:t xml:space="preserve"> </w:t>
      </w:r>
      <w:r w:rsidR="00123BA8" w:rsidRPr="00A22822">
        <w:rPr>
          <w:rFonts w:ascii="Times New Roman" w:hAnsi="Times New Roman" w:cs="Times New Roman"/>
          <w:bCs/>
          <w:sz w:val="24"/>
          <w:szCs w:val="24"/>
        </w:rPr>
        <w:t>tööandjaks</w:t>
      </w:r>
      <w:r w:rsidR="001006FF" w:rsidRPr="00A22822">
        <w:rPr>
          <w:rFonts w:ascii="Times New Roman" w:hAnsi="Times New Roman" w:cs="Times New Roman"/>
          <w:bCs/>
          <w:sz w:val="24"/>
          <w:szCs w:val="24"/>
        </w:rPr>
        <w:t xml:space="preserve"> FIE,</w:t>
      </w:r>
      <w:r w:rsidR="00123BA8" w:rsidRPr="00A22822">
        <w:rPr>
          <w:rFonts w:ascii="Times New Roman" w:hAnsi="Times New Roman" w:cs="Times New Roman"/>
          <w:bCs/>
          <w:sz w:val="24"/>
          <w:szCs w:val="24"/>
        </w:rPr>
        <w:t xml:space="preserve"> </w:t>
      </w:r>
      <w:r w:rsidR="00810C70">
        <w:rPr>
          <w:rFonts w:ascii="Times New Roman" w:hAnsi="Times New Roman" w:cs="Times New Roman"/>
          <w:bCs/>
          <w:sz w:val="24"/>
          <w:szCs w:val="24"/>
        </w:rPr>
        <w:t xml:space="preserve">kuid </w:t>
      </w:r>
      <w:r w:rsidR="00123BA8" w:rsidRPr="00A22822">
        <w:rPr>
          <w:rFonts w:ascii="Times New Roman" w:hAnsi="Times New Roman" w:cs="Times New Roman"/>
          <w:bCs/>
          <w:sz w:val="24"/>
          <w:szCs w:val="24"/>
        </w:rPr>
        <w:t>kes</w:t>
      </w:r>
      <w:r w:rsidR="001006FF" w:rsidRPr="00A22822">
        <w:rPr>
          <w:rFonts w:ascii="Times New Roman" w:hAnsi="Times New Roman" w:cs="Times New Roman"/>
          <w:bCs/>
          <w:sz w:val="24"/>
          <w:szCs w:val="24"/>
        </w:rPr>
        <w:t xml:space="preserve"> mingil põhjusel end </w:t>
      </w:r>
      <w:r w:rsidR="00EE6A7D">
        <w:rPr>
          <w:rFonts w:ascii="Times New Roman" w:hAnsi="Times New Roman" w:cs="Times New Roman"/>
          <w:bCs/>
          <w:sz w:val="24"/>
          <w:szCs w:val="24"/>
        </w:rPr>
        <w:t>ä</w:t>
      </w:r>
      <w:r w:rsidR="00123BA8" w:rsidRPr="00A22822">
        <w:rPr>
          <w:rFonts w:ascii="Times New Roman" w:hAnsi="Times New Roman" w:cs="Times New Roman"/>
          <w:bCs/>
          <w:sz w:val="24"/>
          <w:szCs w:val="24"/>
        </w:rPr>
        <w:t>riregistrist</w:t>
      </w:r>
      <w:r w:rsidR="001006FF" w:rsidRPr="00A22822">
        <w:rPr>
          <w:rFonts w:ascii="Times New Roman" w:hAnsi="Times New Roman" w:cs="Times New Roman"/>
          <w:bCs/>
          <w:sz w:val="24"/>
          <w:szCs w:val="24"/>
        </w:rPr>
        <w:t xml:space="preserve"> kustuta</w:t>
      </w:r>
      <w:r w:rsidR="00810C70">
        <w:rPr>
          <w:rFonts w:ascii="Times New Roman" w:hAnsi="Times New Roman" w:cs="Times New Roman"/>
          <w:bCs/>
          <w:sz w:val="24"/>
          <w:szCs w:val="24"/>
        </w:rPr>
        <w:t>b</w:t>
      </w:r>
      <w:r w:rsidR="00ED24B3">
        <w:rPr>
          <w:rFonts w:ascii="Times New Roman" w:hAnsi="Times New Roman" w:cs="Times New Roman"/>
          <w:bCs/>
          <w:sz w:val="24"/>
          <w:szCs w:val="24"/>
        </w:rPr>
        <w:t xml:space="preserve"> (seejuures käib kustutamine pärast vastavasisulise </w:t>
      </w:r>
      <w:r w:rsidR="00ED24B3" w:rsidRPr="00A22822">
        <w:rPr>
          <w:rFonts w:ascii="Times New Roman" w:hAnsi="Times New Roman" w:cs="Times New Roman"/>
          <w:bCs/>
          <w:sz w:val="24"/>
          <w:szCs w:val="24"/>
        </w:rPr>
        <w:t>taotluse esitamist registripidajale kiire</w:t>
      </w:r>
      <w:r w:rsidR="00ED24B3">
        <w:rPr>
          <w:rFonts w:ascii="Times New Roman" w:hAnsi="Times New Roman" w:cs="Times New Roman"/>
          <w:bCs/>
          <w:sz w:val="24"/>
          <w:szCs w:val="24"/>
        </w:rPr>
        <w:t>lt)</w:t>
      </w:r>
      <w:r w:rsidR="00810C70">
        <w:rPr>
          <w:rFonts w:ascii="Times New Roman" w:hAnsi="Times New Roman" w:cs="Times New Roman"/>
          <w:bCs/>
          <w:sz w:val="24"/>
          <w:szCs w:val="24"/>
        </w:rPr>
        <w:t xml:space="preserve">. </w:t>
      </w:r>
      <w:r w:rsidR="00A80737">
        <w:rPr>
          <w:rFonts w:ascii="Times New Roman" w:hAnsi="Times New Roman" w:cs="Times New Roman"/>
          <w:bCs/>
          <w:sz w:val="24"/>
          <w:szCs w:val="24"/>
        </w:rPr>
        <w:t xml:space="preserve">FIE registrist kustutamine ehk registrikande tegemine töösuhet ei lõpeta, samas </w:t>
      </w:r>
      <w:r w:rsidR="00ED24B3">
        <w:rPr>
          <w:rFonts w:ascii="Times New Roman" w:hAnsi="Times New Roman" w:cs="Times New Roman"/>
          <w:bCs/>
          <w:sz w:val="24"/>
          <w:szCs w:val="24"/>
        </w:rPr>
        <w:t xml:space="preserve">ei ole sellisel juhul tegemist </w:t>
      </w:r>
      <w:r w:rsidR="00B04680">
        <w:rPr>
          <w:rFonts w:ascii="Times New Roman" w:hAnsi="Times New Roman" w:cs="Times New Roman"/>
          <w:bCs/>
          <w:sz w:val="24"/>
          <w:szCs w:val="24"/>
        </w:rPr>
        <w:t xml:space="preserve">enam </w:t>
      </w:r>
      <w:r w:rsidR="00ED24B3">
        <w:rPr>
          <w:rFonts w:ascii="Times New Roman" w:hAnsi="Times New Roman" w:cs="Times New Roman"/>
          <w:bCs/>
          <w:sz w:val="24"/>
          <w:szCs w:val="24"/>
        </w:rPr>
        <w:t xml:space="preserve">tööandjaga </w:t>
      </w:r>
      <w:proofErr w:type="spellStart"/>
      <w:r w:rsidR="00ED24B3">
        <w:rPr>
          <w:rFonts w:ascii="Times New Roman" w:hAnsi="Times New Roman" w:cs="Times New Roman"/>
          <w:bCs/>
          <w:sz w:val="24"/>
          <w:szCs w:val="24"/>
        </w:rPr>
        <w:t>TvLS</w:t>
      </w:r>
      <w:proofErr w:type="spellEnd"/>
      <w:r w:rsidR="00ED24B3">
        <w:rPr>
          <w:rFonts w:ascii="Times New Roman" w:hAnsi="Times New Roman" w:cs="Times New Roman"/>
          <w:bCs/>
          <w:sz w:val="24"/>
          <w:szCs w:val="24"/>
        </w:rPr>
        <w:t xml:space="preserve"> § 2 l</w:t>
      </w:r>
      <w:r w:rsidR="00EE6A7D">
        <w:rPr>
          <w:rFonts w:ascii="Times New Roman" w:hAnsi="Times New Roman" w:cs="Times New Roman"/>
          <w:bCs/>
          <w:sz w:val="24"/>
          <w:szCs w:val="24"/>
        </w:rPr>
        <w:t>õike</w:t>
      </w:r>
      <w:r w:rsidR="00ED24B3">
        <w:rPr>
          <w:rFonts w:ascii="Times New Roman" w:hAnsi="Times New Roman" w:cs="Times New Roman"/>
          <w:bCs/>
          <w:sz w:val="24"/>
          <w:szCs w:val="24"/>
        </w:rPr>
        <w:t xml:space="preserve"> 1 p</w:t>
      </w:r>
      <w:r w:rsidR="00EE6A7D">
        <w:rPr>
          <w:rFonts w:ascii="Times New Roman" w:hAnsi="Times New Roman" w:cs="Times New Roman"/>
          <w:bCs/>
          <w:sz w:val="24"/>
          <w:szCs w:val="24"/>
        </w:rPr>
        <w:t>unkti</w:t>
      </w:r>
      <w:r w:rsidR="00ED24B3">
        <w:rPr>
          <w:rFonts w:ascii="Times New Roman" w:hAnsi="Times New Roman" w:cs="Times New Roman"/>
          <w:bCs/>
          <w:sz w:val="24"/>
          <w:szCs w:val="24"/>
        </w:rPr>
        <w:t xml:space="preserve"> 1 kontekstis. </w:t>
      </w:r>
      <w:r w:rsidR="00123BA8" w:rsidRPr="00A22822">
        <w:rPr>
          <w:rFonts w:ascii="Times New Roman" w:hAnsi="Times New Roman" w:cs="Times New Roman"/>
          <w:bCs/>
          <w:sz w:val="24"/>
          <w:szCs w:val="24"/>
        </w:rPr>
        <w:t>Kuigi MKS § 25</w:t>
      </w:r>
      <w:r w:rsidR="00123BA8" w:rsidRPr="00A22822">
        <w:rPr>
          <w:rFonts w:ascii="Times New Roman" w:hAnsi="Times New Roman" w:cs="Times New Roman"/>
          <w:bCs/>
          <w:sz w:val="24"/>
          <w:szCs w:val="24"/>
          <w:vertAlign w:val="superscript"/>
        </w:rPr>
        <w:t>1</w:t>
      </w:r>
      <w:r w:rsidR="00123BA8" w:rsidRPr="00A22822">
        <w:rPr>
          <w:rFonts w:ascii="Times New Roman" w:hAnsi="Times New Roman" w:cs="Times New Roman"/>
          <w:bCs/>
          <w:sz w:val="24"/>
          <w:szCs w:val="24"/>
        </w:rPr>
        <w:t xml:space="preserve"> lõike 3 kohaselt on tööd võimaldavaks isikuks ka füüsilisest isikust tööandja, kellel on kohustus töötaja töötamise registris</w:t>
      </w:r>
      <w:r w:rsidR="0002742F">
        <w:rPr>
          <w:rFonts w:ascii="Times New Roman" w:hAnsi="Times New Roman" w:cs="Times New Roman"/>
          <w:bCs/>
          <w:sz w:val="24"/>
          <w:szCs w:val="24"/>
        </w:rPr>
        <w:t xml:space="preserve"> (TÖR)</w:t>
      </w:r>
      <w:r w:rsidR="00123BA8" w:rsidRPr="00A22822">
        <w:rPr>
          <w:rFonts w:ascii="Times New Roman" w:hAnsi="Times New Roman" w:cs="Times New Roman"/>
          <w:bCs/>
          <w:sz w:val="24"/>
          <w:szCs w:val="24"/>
        </w:rPr>
        <w:t xml:space="preserve"> registreerida </w:t>
      </w:r>
      <w:r w:rsidR="00A51D43">
        <w:rPr>
          <w:rFonts w:ascii="Times New Roman" w:hAnsi="Times New Roman" w:cs="Times New Roman"/>
          <w:bCs/>
          <w:sz w:val="24"/>
          <w:szCs w:val="24"/>
        </w:rPr>
        <w:t>ning</w:t>
      </w:r>
      <w:r w:rsidR="00123BA8" w:rsidRPr="00A22822">
        <w:rPr>
          <w:rFonts w:ascii="Times New Roman" w:hAnsi="Times New Roman" w:cs="Times New Roman"/>
          <w:bCs/>
          <w:sz w:val="24"/>
          <w:szCs w:val="24"/>
        </w:rPr>
        <w:t xml:space="preserve"> </w:t>
      </w:r>
      <w:r w:rsidR="00AC6AF5" w:rsidRPr="00A22822">
        <w:rPr>
          <w:rFonts w:ascii="Times New Roman" w:hAnsi="Times New Roman" w:cs="Times New Roman"/>
          <w:bCs/>
          <w:sz w:val="24"/>
          <w:szCs w:val="24"/>
        </w:rPr>
        <w:t>TLS</w:t>
      </w:r>
      <w:r w:rsidR="00123BA8" w:rsidRPr="00A22822">
        <w:rPr>
          <w:rFonts w:ascii="Times New Roman" w:hAnsi="Times New Roman" w:cs="Times New Roman"/>
          <w:bCs/>
          <w:sz w:val="24"/>
          <w:szCs w:val="24"/>
        </w:rPr>
        <w:t xml:space="preserve"> § 1 lõike 1 mõistes on tööandjaks isik, kellele füüsiline isik teeb tööd, siis </w:t>
      </w:r>
      <w:proofErr w:type="spellStart"/>
      <w:r w:rsidR="00123BA8" w:rsidRPr="00A22822">
        <w:rPr>
          <w:rFonts w:ascii="Times New Roman" w:hAnsi="Times New Roman" w:cs="Times New Roman"/>
          <w:bCs/>
          <w:sz w:val="24"/>
          <w:szCs w:val="24"/>
        </w:rPr>
        <w:t>TvLS</w:t>
      </w:r>
      <w:proofErr w:type="spellEnd"/>
      <w:r w:rsidR="00123BA8" w:rsidRPr="00A22822">
        <w:rPr>
          <w:rFonts w:ascii="Times New Roman" w:hAnsi="Times New Roman" w:cs="Times New Roman"/>
          <w:bCs/>
          <w:sz w:val="24"/>
          <w:szCs w:val="24"/>
        </w:rPr>
        <w:t xml:space="preserve"> § </w:t>
      </w:r>
      <w:r w:rsidR="00A46BBD">
        <w:rPr>
          <w:rFonts w:ascii="Times New Roman" w:hAnsi="Times New Roman" w:cs="Times New Roman"/>
          <w:bCs/>
          <w:sz w:val="24"/>
          <w:szCs w:val="24"/>
        </w:rPr>
        <w:t>2</w:t>
      </w:r>
      <w:r w:rsidR="00123BA8" w:rsidRPr="00A22822">
        <w:rPr>
          <w:rFonts w:ascii="Times New Roman" w:hAnsi="Times New Roman" w:cs="Times New Roman"/>
          <w:bCs/>
          <w:sz w:val="24"/>
          <w:szCs w:val="24"/>
        </w:rPr>
        <w:t xml:space="preserve"> l</w:t>
      </w:r>
      <w:r w:rsidR="00DE2505">
        <w:rPr>
          <w:rFonts w:ascii="Times New Roman" w:hAnsi="Times New Roman" w:cs="Times New Roman"/>
          <w:bCs/>
          <w:sz w:val="24"/>
          <w:szCs w:val="24"/>
        </w:rPr>
        <w:t>õike</w:t>
      </w:r>
      <w:r w:rsidR="00123BA8" w:rsidRPr="00A22822">
        <w:rPr>
          <w:rFonts w:ascii="Times New Roman" w:hAnsi="Times New Roman" w:cs="Times New Roman"/>
          <w:bCs/>
          <w:sz w:val="24"/>
          <w:szCs w:val="24"/>
        </w:rPr>
        <w:t xml:space="preserve"> 1</w:t>
      </w:r>
      <w:r w:rsidR="00A46BBD">
        <w:rPr>
          <w:rFonts w:ascii="Times New Roman" w:hAnsi="Times New Roman" w:cs="Times New Roman"/>
          <w:bCs/>
          <w:sz w:val="24"/>
          <w:szCs w:val="24"/>
        </w:rPr>
        <w:t xml:space="preserve"> p</w:t>
      </w:r>
      <w:r w:rsidR="00DE2505">
        <w:rPr>
          <w:rFonts w:ascii="Times New Roman" w:hAnsi="Times New Roman" w:cs="Times New Roman"/>
          <w:bCs/>
          <w:sz w:val="24"/>
          <w:szCs w:val="24"/>
        </w:rPr>
        <w:t>unkti</w:t>
      </w:r>
      <w:r w:rsidR="00A46BBD">
        <w:rPr>
          <w:rFonts w:ascii="Times New Roman" w:hAnsi="Times New Roman" w:cs="Times New Roman"/>
          <w:bCs/>
          <w:sz w:val="24"/>
          <w:szCs w:val="24"/>
        </w:rPr>
        <w:t xml:space="preserve"> 1</w:t>
      </w:r>
      <w:r w:rsidR="00123BA8" w:rsidRPr="00A22822">
        <w:rPr>
          <w:rFonts w:ascii="Times New Roman" w:hAnsi="Times New Roman" w:cs="Times New Roman"/>
          <w:bCs/>
          <w:sz w:val="24"/>
          <w:szCs w:val="24"/>
        </w:rPr>
        <w:t xml:space="preserve"> kehtivas sõnastuses on tööandjaks Eestis registreeritud ja Eestis filiaali kaudu tegutsev või mitteresidendist isik. Seega </w:t>
      </w:r>
      <w:r w:rsidR="009B3928">
        <w:rPr>
          <w:rFonts w:ascii="Times New Roman" w:hAnsi="Times New Roman" w:cs="Times New Roman"/>
          <w:bCs/>
          <w:sz w:val="24"/>
          <w:szCs w:val="24"/>
        </w:rPr>
        <w:t xml:space="preserve">on </w:t>
      </w:r>
      <w:r w:rsidR="00123BA8" w:rsidRPr="00A22822">
        <w:rPr>
          <w:rFonts w:ascii="Times New Roman" w:hAnsi="Times New Roman" w:cs="Times New Roman"/>
          <w:bCs/>
          <w:sz w:val="24"/>
          <w:szCs w:val="24"/>
        </w:rPr>
        <w:t>MKS-</w:t>
      </w:r>
      <w:proofErr w:type="spellStart"/>
      <w:r w:rsidR="00DE2505">
        <w:rPr>
          <w:rFonts w:ascii="Times New Roman" w:hAnsi="Times New Roman" w:cs="Times New Roman"/>
          <w:bCs/>
          <w:sz w:val="24"/>
          <w:szCs w:val="24"/>
        </w:rPr>
        <w:t>i</w:t>
      </w:r>
      <w:r w:rsidR="00123BA8" w:rsidRPr="00A22822">
        <w:rPr>
          <w:rFonts w:ascii="Times New Roman" w:hAnsi="Times New Roman" w:cs="Times New Roman"/>
          <w:bCs/>
          <w:sz w:val="24"/>
          <w:szCs w:val="24"/>
        </w:rPr>
        <w:t>s</w:t>
      </w:r>
      <w:proofErr w:type="spellEnd"/>
      <w:r w:rsidR="00123BA8" w:rsidRPr="00A22822">
        <w:rPr>
          <w:rFonts w:ascii="Times New Roman" w:hAnsi="Times New Roman" w:cs="Times New Roman"/>
          <w:bCs/>
          <w:sz w:val="24"/>
          <w:szCs w:val="24"/>
        </w:rPr>
        <w:t xml:space="preserve"> ja </w:t>
      </w:r>
      <w:r w:rsidR="00123BA8" w:rsidRPr="00A22822">
        <w:rPr>
          <w:rFonts w:ascii="Times New Roman" w:hAnsi="Times New Roman" w:cs="Times New Roman"/>
          <w:bCs/>
          <w:sz w:val="24"/>
          <w:szCs w:val="24"/>
        </w:rPr>
        <w:lastRenderedPageBreak/>
        <w:t>TLS-</w:t>
      </w:r>
      <w:proofErr w:type="spellStart"/>
      <w:r w:rsidR="00DE2505">
        <w:rPr>
          <w:rFonts w:ascii="Times New Roman" w:hAnsi="Times New Roman" w:cs="Times New Roman"/>
          <w:bCs/>
          <w:sz w:val="24"/>
          <w:szCs w:val="24"/>
        </w:rPr>
        <w:t>i</w:t>
      </w:r>
      <w:r w:rsidR="00123BA8" w:rsidRPr="00A22822">
        <w:rPr>
          <w:rFonts w:ascii="Times New Roman" w:hAnsi="Times New Roman" w:cs="Times New Roman"/>
          <w:bCs/>
          <w:sz w:val="24"/>
          <w:szCs w:val="24"/>
        </w:rPr>
        <w:t>s</w:t>
      </w:r>
      <w:proofErr w:type="spellEnd"/>
      <w:r w:rsidR="00123BA8" w:rsidRPr="00A22822">
        <w:rPr>
          <w:rFonts w:ascii="Times New Roman" w:hAnsi="Times New Roman" w:cs="Times New Roman"/>
          <w:bCs/>
          <w:sz w:val="24"/>
          <w:szCs w:val="24"/>
        </w:rPr>
        <w:t xml:space="preserve"> tööandja mõiste laiem</w:t>
      </w:r>
      <w:r w:rsidR="00AC6AF5" w:rsidRPr="00A22822">
        <w:rPr>
          <w:rFonts w:ascii="Times New Roman" w:hAnsi="Times New Roman" w:cs="Times New Roman"/>
          <w:bCs/>
          <w:sz w:val="24"/>
          <w:szCs w:val="24"/>
        </w:rPr>
        <w:t xml:space="preserve"> kui </w:t>
      </w:r>
      <w:proofErr w:type="spellStart"/>
      <w:r w:rsidR="00AC6AF5" w:rsidRPr="00A22822">
        <w:rPr>
          <w:rFonts w:ascii="Times New Roman" w:hAnsi="Times New Roman" w:cs="Times New Roman"/>
          <w:bCs/>
          <w:sz w:val="24"/>
          <w:szCs w:val="24"/>
        </w:rPr>
        <w:t>TvLS-is</w:t>
      </w:r>
      <w:proofErr w:type="spellEnd"/>
      <w:r w:rsidR="00123BA8" w:rsidRPr="00A22822">
        <w:rPr>
          <w:rFonts w:ascii="Times New Roman" w:hAnsi="Times New Roman" w:cs="Times New Roman"/>
          <w:bCs/>
          <w:sz w:val="24"/>
          <w:szCs w:val="24"/>
        </w:rPr>
        <w:t xml:space="preserve">. </w:t>
      </w:r>
      <w:r w:rsidR="00AC6AF5" w:rsidRPr="00A22822">
        <w:rPr>
          <w:rFonts w:ascii="Times New Roman" w:hAnsi="Times New Roman" w:cs="Times New Roman"/>
          <w:bCs/>
          <w:sz w:val="24"/>
          <w:szCs w:val="24"/>
        </w:rPr>
        <w:t xml:space="preserve">Pidades silmas töölepingu sõlminud töötajate võrdset kohtlemist ning </w:t>
      </w:r>
      <w:r w:rsidR="004C4A7E">
        <w:rPr>
          <w:rFonts w:ascii="Times New Roman" w:hAnsi="Times New Roman" w:cs="Times New Roman"/>
          <w:bCs/>
          <w:sz w:val="24"/>
          <w:szCs w:val="24"/>
        </w:rPr>
        <w:t xml:space="preserve">sellest tulenevat </w:t>
      </w:r>
      <w:r w:rsidR="00AC6AF5" w:rsidRPr="00A22822">
        <w:rPr>
          <w:rFonts w:ascii="Times New Roman" w:hAnsi="Times New Roman" w:cs="Times New Roman"/>
          <w:bCs/>
          <w:sz w:val="24"/>
          <w:szCs w:val="24"/>
        </w:rPr>
        <w:t xml:space="preserve">riigi kohustust tagada kõigile töölepingu pooltele </w:t>
      </w:r>
      <w:r w:rsidR="00EC02E2">
        <w:rPr>
          <w:rFonts w:ascii="Times New Roman" w:hAnsi="Times New Roman" w:cs="Times New Roman"/>
          <w:bCs/>
          <w:sz w:val="24"/>
          <w:szCs w:val="24"/>
        </w:rPr>
        <w:t xml:space="preserve">võrdne </w:t>
      </w:r>
      <w:r w:rsidR="00AC6AF5" w:rsidRPr="00A22822">
        <w:rPr>
          <w:rFonts w:ascii="Times New Roman" w:hAnsi="Times New Roman" w:cs="Times New Roman"/>
          <w:bCs/>
          <w:sz w:val="24"/>
          <w:szCs w:val="24"/>
        </w:rPr>
        <w:t xml:space="preserve">juurdepääs kiirele ja odavale vaidluse lahendamise võimalusele, tuleb </w:t>
      </w:r>
      <w:proofErr w:type="spellStart"/>
      <w:r w:rsidR="00AC6AF5" w:rsidRPr="00A22822">
        <w:rPr>
          <w:rFonts w:ascii="Times New Roman" w:hAnsi="Times New Roman" w:cs="Times New Roman"/>
          <w:bCs/>
          <w:sz w:val="24"/>
          <w:szCs w:val="24"/>
        </w:rPr>
        <w:t>TvLS-is</w:t>
      </w:r>
      <w:proofErr w:type="spellEnd"/>
      <w:r w:rsidR="00AC6AF5" w:rsidRPr="00A22822">
        <w:rPr>
          <w:rFonts w:ascii="Times New Roman" w:hAnsi="Times New Roman" w:cs="Times New Roman"/>
          <w:bCs/>
          <w:sz w:val="24"/>
          <w:szCs w:val="24"/>
        </w:rPr>
        <w:t xml:space="preserve"> tööandja mõiste</w:t>
      </w:r>
      <w:r w:rsidR="0016693D">
        <w:rPr>
          <w:rFonts w:ascii="Times New Roman" w:hAnsi="Times New Roman" w:cs="Times New Roman"/>
          <w:bCs/>
          <w:sz w:val="24"/>
          <w:szCs w:val="24"/>
        </w:rPr>
        <w:t>t täpsustada</w:t>
      </w:r>
      <w:r w:rsidR="00AC6AF5" w:rsidRPr="00A22822">
        <w:rPr>
          <w:rFonts w:ascii="Times New Roman" w:hAnsi="Times New Roman" w:cs="Times New Roman"/>
          <w:bCs/>
          <w:sz w:val="24"/>
          <w:szCs w:val="24"/>
        </w:rPr>
        <w:t xml:space="preserve"> ning lugeda tööandjaks ka füüsili</w:t>
      </w:r>
      <w:r w:rsidR="00DE2505">
        <w:rPr>
          <w:rFonts w:ascii="Times New Roman" w:hAnsi="Times New Roman" w:cs="Times New Roman"/>
          <w:bCs/>
          <w:sz w:val="24"/>
          <w:szCs w:val="24"/>
        </w:rPr>
        <w:t>n</w:t>
      </w:r>
      <w:r w:rsidR="00AC6AF5" w:rsidRPr="00A22822">
        <w:rPr>
          <w:rFonts w:ascii="Times New Roman" w:hAnsi="Times New Roman" w:cs="Times New Roman"/>
          <w:bCs/>
          <w:sz w:val="24"/>
          <w:szCs w:val="24"/>
        </w:rPr>
        <w:t>e isik.</w:t>
      </w:r>
    </w:p>
    <w:p w14:paraId="4FCCCA50" w14:textId="16912EF4" w:rsidR="001006FF" w:rsidRPr="00A22822" w:rsidRDefault="001006FF" w:rsidP="002F3FFC">
      <w:pPr>
        <w:tabs>
          <w:tab w:val="left" w:pos="426"/>
        </w:tabs>
        <w:spacing w:after="0" w:line="240" w:lineRule="auto"/>
        <w:rPr>
          <w:rFonts w:ascii="Times New Roman" w:hAnsi="Times New Roman" w:cs="Times New Roman"/>
          <w:sz w:val="24"/>
          <w:szCs w:val="24"/>
        </w:rPr>
      </w:pPr>
    </w:p>
    <w:p w14:paraId="17A1ECF1" w14:textId="57D56C4C" w:rsidR="00AC6AF5" w:rsidRPr="00D355CD" w:rsidRDefault="00DE2505" w:rsidP="1952477E">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w:t>
      </w:r>
      <w:r w:rsidR="764EE82A" w:rsidRPr="022250B6">
        <w:rPr>
          <w:rFonts w:ascii="Times New Roman" w:hAnsi="Times New Roman" w:cs="Times New Roman"/>
          <w:b/>
          <w:bCs/>
          <w:sz w:val="24"/>
          <w:szCs w:val="24"/>
        </w:rPr>
        <w:t>unktiga 2</w:t>
      </w:r>
      <w:r w:rsidR="764EE82A" w:rsidRPr="022250B6">
        <w:rPr>
          <w:rFonts w:ascii="Times New Roman" w:hAnsi="Times New Roman" w:cs="Times New Roman"/>
          <w:sz w:val="24"/>
          <w:szCs w:val="24"/>
        </w:rPr>
        <w:t xml:space="preserve"> täiendatakse</w:t>
      </w:r>
      <w:r w:rsidR="00B23B76">
        <w:rPr>
          <w:rFonts w:ascii="Times New Roman" w:hAnsi="Times New Roman" w:cs="Times New Roman"/>
          <w:sz w:val="24"/>
          <w:szCs w:val="24"/>
        </w:rPr>
        <w:t xml:space="preserve"> </w:t>
      </w:r>
      <w:proofErr w:type="spellStart"/>
      <w:r w:rsidR="00B23B76">
        <w:rPr>
          <w:rFonts w:ascii="Times New Roman" w:hAnsi="Times New Roman" w:cs="Times New Roman"/>
          <w:sz w:val="24"/>
          <w:szCs w:val="24"/>
        </w:rPr>
        <w:t>TvLS</w:t>
      </w:r>
      <w:proofErr w:type="spellEnd"/>
      <w:r w:rsidR="764EE82A" w:rsidRPr="022250B6">
        <w:rPr>
          <w:rFonts w:ascii="Times New Roman" w:hAnsi="Times New Roman" w:cs="Times New Roman"/>
          <w:sz w:val="24"/>
          <w:szCs w:val="24"/>
        </w:rPr>
        <w:t xml:space="preserve"> </w:t>
      </w:r>
      <w:r w:rsidRPr="00A22822">
        <w:rPr>
          <w:rFonts w:ascii="Times New Roman" w:hAnsi="Times New Roman" w:cs="Times New Roman"/>
          <w:bCs/>
          <w:sz w:val="24"/>
          <w:szCs w:val="24"/>
        </w:rPr>
        <w:t>§</w:t>
      </w:r>
      <w:r w:rsidR="764EE82A" w:rsidRPr="022250B6">
        <w:rPr>
          <w:rFonts w:ascii="Times New Roman" w:hAnsi="Times New Roman" w:cs="Times New Roman"/>
          <w:sz w:val="24"/>
          <w:szCs w:val="24"/>
        </w:rPr>
        <w:t xml:space="preserve"> 2 lõiget 1</w:t>
      </w:r>
      <w:r w:rsidR="5FB2D548" w:rsidRPr="022250B6">
        <w:rPr>
          <w:rFonts w:ascii="Times New Roman" w:hAnsi="Times New Roman" w:cs="Times New Roman"/>
          <w:sz w:val="24"/>
          <w:szCs w:val="24"/>
        </w:rPr>
        <w:t xml:space="preserve"> </w:t>
      </w:r>
      <w:r w:rsidR="4666C624" w:rsidRPr="022250B6">
        <w:rPr>
          <w:rFonts w:ascii="Times New Roman" w:hAnsi="Times New Roman" w:cs="Times New Roman"/>
          <w:sz w:val="24"/>
          <w:szCs w:val="24"/>
        </w:rPr>
        <w:t xml:space="preserve">punktiga </w:t>
      </w:r>
      <w:r w:rsidR="003E1757" w:rsidRPr="003E1757">
        <w:rPr>
          <w:rFonts w:ascii="Times New Roman" w:hAnsi="Times New Roman" w:cs="Times New Roman"/>
          <w:sz w:val="24"/>
          <w:szCs w:val="24"/>
        </w:rPr>
        <w:t>2</w:t>
      </w:r>
      <w:r w:rsidR="003E1757" w:rsidRPr="003E1757">
        <w:rPr>
          <w:rFonts w:ascii="Times New Roman" w:hAnsi="Times New Roman" w:cs="Times New Roman"/>
          <w:sz w:val="24"/>
          <w:szCs w:val="24"/>
          <w:vertAlign w:val="superscript"/>
        </w:rPr>
        <w:t>1</w:t>
      </w:r>
      <w:r w:rsidR="764EE82A" w:rsidRPr="022250B6">
        <w:rPr>
          <w:rFonts w:ascii="Times New Roman" w:hAnsi="Times New Roman" w:cs="Times New Roman"/>
          <w:sz w:val="24"/>
          <w:szCs w:val="24"/>
        </w:rPr>
        <w:t xml:space="preserve">, millega nähakse ette võimalus pöörduda </w:t>
      </w:r>
      <w:r w:rsidR="5F565B3D" w:rsidRPr="022250B6">
        <w:rPr>
          <w:rFonts w:ascii="Times New Roman" w:hAnsi="Times New Roman" w:cs="Times New Roman"/>
          <w:sz w:val="24"/>
          <w:szCs w:val="24"/>
        </w:rPr>
        <w:t>TVK</w:t>
      </w:r>
      <w:r w:rsidR="1A3182E9" w:rsidRPr="022250B6">
        <w:rPr>
          <w:rFonts w:ascii="Times New Roman" w:hAnsi="Times New Roman" w:cs="Times New Roman"/>
          <w:sz w:val="24"/>
          <w:szCs w:val="24"/>
        </w:rPr>
        <w:t>-</w:t>
      </w:r>
      <w:proofErr w:type="spellStart"/>
      <w:r w:rsidR="1A3182E9" w:rsidRPr="022250B6">
        <w:rPr>
          <w:rFonts w:ascii="Times New Roman" w:hAnsi="Times New Roman" w:cs="Times New Roman"/>
          <w:sz w:val="24"/>
          <w:szCs w:val="24"/>
        </w:rPr>
        <w:t>sse</w:t>
      </w:r>
      <w:proofErr w:type="spellEnd"/>
      <w:r w:rsidR="764EE82A" w:rsidRPr="022250B6">
        <w:rPr>
          <w:rFonts w:ascii="Times New Roman" w:hAnsi="Times New Roman" w:cs="Times New Roman"/>
          <w:sz w:val="24"/>
          <w:szCs w:val="24"/>
        </w:rPr>
        <w:t xml:space="preserve"> ELTTS §-s 5</w:t>
      </w:r>
      <w:r w:rsidR="764EE82A" w:rsidRPr="022250B6">
        <w:rPr>
          <w:rFonts w:ascii="Times New Roman" w:hAnsi="Times New Roman" w:cs="Times New Roman"/>
          <w:sz w:val="24"/>
          <w:szCs w:val="24"/>
          <w:vertAlign w:val="superscript"/>
        </w:rPr>
        <w:t>2</w:t>
      </w:r>
      <w:r w:rsidR="764EE82A" w:rsidRPr="022250B6">
        <w:rPr>
          <w:rFonts w:ascii="Times New Roman" w:hAnsi="Times New Roman" w:cs="Times New Roman"/>
          <w:sz w:val="24"/>
          <w:szCs w:val="24"/>
        </w:rPr>
        <w:t xml:space="preserve"> ja TLS §-s 33</w:t>
      </w:r>
      <w:r w:rsidR="764EE82A" w:rsidRPr="022250B6">
        <w:rPr>
          <w:rFonts w:ascii="Times New Roman" w:hAnsi="Times New Roman" w:cs="Times New Roman"/>
          <w:sz w:val="24"/>
          <w:szCs w:val="24"/>
          <w:vertAlign w:val="superscript"/>
        </w:rPr>
        <w:t>1</w:t>
      </w:r>
      <w:r w:rsidR="764EE82A" w:rsidRPr="022250B6">
        <w:rPr>
          <w:rFonts w:ascii="Times New Roman" w:hAnsi="Times New Roman" w:cs="Times New Roman"/>
          <w:sz w:val="24"/>
          <w:szCs w:val="24"/>
        </w:rPr>
        <w:t xml:space="preserve"> </w:t>
      </w:r>
      <w:r>
        <w:rPr>
          <w:rFonts w:ascii="Times New Roman" w:hAnsi="Times New Roman" w:cs="Times New Roman"/>
          <w:sz w:val="24"/>
          <w:szCs w:val="24"/>
        </w:rPr>
        <w:t>sätestatud</w:t>
      </w:r>
      <w:r w:rsidR="764EE82A" w:rsidRPr="022250B6">
        <w:rPr>
          <w:rFonts w:ascii="Times New Roman" w:hAnsi="Times New Roman" w:cs="Times New Roman"/>
          <w:sz w:val="24"/>
          <w:szCs w:val="24"/>
        </w:rPr>
        <w:t xml:space="preserve"> nõuetega, s.t nõuetega</w:t>
      </w:r>
      <w:r>
        <w:rPr>
          <w:rFonts w:ascii="Times New Roman" w:hAnsi="Times New Roman" w:cs="Times New Roman"/>
          <w:sz w:val="24"/>
          <w:szCs w:val="24"/>
        </w:rPr>
        <w:t>,</w:t>
      </w:r>
      <w:r w:rsidR="764EE82A" w:rsidRPr="022250B6">
        <w:rPr>
          <w:rFonts w:ascii="Times New Roman" w:hAnsi="Times New Roman" w:cs="Times New Roman"/>
          <w:sz w:val="24"/>
          <w:szCs w:val="24"/>
        </w:rPr>
        <w:t xml:space="preserve"> mis on esitatud tööandjalt alltöövõtu tellinud isiku vastu.</w:t>
      </w:r>
    </w:p>
    <w:p w14:paraId="3B9B04C1" w14:textId="281FAA44" w:rsidR="00AC6AF5" w:rsidRPr="00D355CD" w:rsidRDefault="00AC6AF5" w:rsidP="1952477E">
      <w:pPr>
        <w:spacing w:after="0" w:line="240" w:lineRule="auto"/>
        <w:contextualSpacing/>
        <w:jc w:val="both"/>
        <w:rPr>
          <w:rFonts w:ascii="Times New Roman" w:hAnsi="Times New Roman" w:cs="Times New Roman"/>
          <w:sz w:val="24"/>
          <w:szCs w:val="24"/>
        </w:rPr>
      </w:pPr>
    </w:p>
    <w:p w14:paraId="4FEDF330" w14:textId="4E28A7CC" w:rsidR="00AC6AF5" w:rsidRPr="00D355CD" w:rsidRDefault="764EE82A" w:rsidP="1952477E">
      <w:pPr>
        <w:spacing w:after="0" w:line="240" w:lineRule="auto"/>
        <w:contextualSpacing/>
        <w:jc w:val="both"/>
        <w:rPr>
          <w:rFonts w:ascii="Times New Roman" w:hAnsi="Times New Roman" w:cs="Times New Roman"/>
          <w:sz w:val="24"/>
          <w:szCs w:val="24"/>
        </w:rPr>
      </w:pPr>
      <w:r w:rsidRPr="406392F3">
        <w:rPr>
          <w:rFonts w:ascii="Times New Roman" w:hAnsi="Times New Roman" w:cs="Times New Roman"/>
          <w:sz w:val="24"/>
          <w:szCs w:val="24"/>
        </w:rPr>
        <w:t>TLS § 33</w:t>
      </w:r>
      <w:r w:rsidRPr="406392F3">
        <w:rPr>
          <w:rFonts w:ascii="Times New Roman" w:hAnsi="Times New Roman" w:cs="Times New Roman"/>
          <w:sz w:val="24"/>
          <w:szCs w:val="24"/>
          <w:vertAlign w:val="superscript"/>
        </w:rPr>
        <w:t>1</w:t>
      </w:r>
      <w:r w:rsidRPr="406392F3">
        <w:rPr>
          <w:rFonts w:ascii="Times New Roman" w:hAnsi="Times New Roman" w:cs="Times New Roman"/>
          <w:sz w:val="24"/>
          <w:szCs w:val="24"/>
        </w:rPr>
        <w:t xml:space="preserve"> seletuskirjas</w:t>
      </w:r>
      <w:r w:rsidR="00AC6AF5" w:rsidRPr="406392F3">
        <w:rPr>
          <w:rStyle w:val="Allmrkuseviide"/>
          <w:rFonts w:ascii="Times New Roman" w:hAnsi="Times New Roman"/>
          <w:sz w:val="24"/>
          <w:szCs w:val="24"/>
        </w:rPr>
        <w:footnoteReference w:id="7"/>
      </w:r>
      <w:r w:rsidRPr="406392F3">
        <w:rPr>
          <w:rFonts w:ascii="Times New Roman" w:hAnsi="Times New Roman" w:cs="Times New Roman"/>
          <w:sz w:val="24"/>
          <w:szCs w:val="24"/>
        </w:rPr>
        <w:t xml:space="preserve"> on </w:t>
      </w:r>
      <w:r w:rsidR="00171353">
        <w:rPr>
          <w:rFonts w:ascii="Times New Roman" w:hAnsi="Times New Roman" w:cs="Times New Roman"/>
          <w:sz w:val="24"/>
          <w:szCs w:val="24"/>
        </w:rPr>
        <w:t>mainitud</w:t>
      </w:r>
      <w:r w:rsidR="00DE2505" w:rsidRPr="00DE2505">
        <w:rPr>
          <w:rFonts w:ascii="Times New Roman" w:hAnsi="Times New Roman" w:cs="Times New Roman"/>
          <w:sz w:val="24"/>
          <w:szCs w:val="24"/>
        </w:rPr>
        <w:t xml:space="preserve"> </w:t>
      </w:r>
      <w:r w:rsidR="00DE2505" w:rsidRPr="406392F3">
        <w:rPr>
          <w:rFonts w:ascii="Times New Roman" w:hAnsi="Times New Roman" w:cs="Times New Roman"/>
          <w:sz w:val="24"/>
          <w:szCs w:val="24"/>
        </w:rPr>
        <w:t>võimalus</w:t>
      </w:r>
      <w:r w:rsidR="00171353">
        <w:rPr>
          <w:rFonts w:ascii="Times New Roman" w:hAnsi="Times New Roman" w:cs="Times New Roman"/>
          <w:sz w:val="24"/>
          <w:szCs w:val="24"/>
        </w:rPr>
        <w:t>t</w:t>
      </w:r>
      <w:r w:rsidRPr="406392F3">
        <w:rPr>
          <w:rFonts w:ascii="Times New Roman" w:hAnsi="Times New Roman" w:cs="Times New Roman"/>
          <w:sz w:val="24"/>
          <w:szCs w:val="24"/>
        </w:rPr>
        <w:t>, et töötajad võiksid</w:t>
      </w:r>
      <w:r w:rsidR="2AF35710" w:rsidRPr="406392F3">
        <w:rPr>
          <w:rFonts w:ascii="Times New Roman" w:hAnsi="Times New Roman" w:cs="Times New Roman"/>
          <w:sz w:val="24"/>
          <w:szCs w:val="24"/>
        </w:rPr>
        <w:t xml:space="preserve"> vajaduse</w:t>
      </w:r>
      <w:r w:rsidR="00DE2505">
        <w:rPr>
          <w:rFonts w:ascii="Times New Roman" w:hAnsi="Times New Roman" w:cs="Times New Roman"/>
          <w:sz w:val="24"/>
          <w:szCs w:val="24"/>
        </w:rPr>
        <w:t xml:space="preserve"> korra</w:t>
      </w:r>
      <w:r w:rsidR="2AF35710" w:rsidRPr="406392F3">
        <w:rPr>
          <w:rFonts w:ascii="Times New Roman" w:hAnsi="Times New Roman" w:cs="Times New Roman"/>
          <w:sz w:val="24"/>
          <w:szCs w:val="24"/>
        </w:rPr>
        <w:t>l</w:t>
      </w:r>
      <w:r w:rsidRPr="406392F3">
        <w:rPr>
          <w:rFonts w:ascii="Times New Roman" w:hAnsi="Times New Roman" w:cs="Times New Roman"/>
          <w:sz w:val="24"/>
          <w:szCs w:val="24"/>
        </w:rPr>
        <w:t xml:space="preserve"> töövaidlusorganile esitada tööandja vastu töötasunõude </w:t>
      </w:r>
      <w:r w:rsidR="00DE2505">
        <w:rPr>
          <w:rFonts w:ascii="Times New Roman" w:hAnsi="Times New Roman" w:cs="Times New Roman"/>
          <w:sz w:val="24"/>
          <w:szCs w:val="24"/>
        </w:rPr>
        <w:t>ning</w:t>
      </w:r>
      <w:r w:rsidRPr="406392F3">
        <w:rPr>
          <w:rFonts w:ascii="Times New Roman" w:hAnsi="Times New Roman" w:cs="Times New Roman"/>
          <w:sz w:val="24"/>
          <w:szCs w:val="24"/>
        </w:rPr>
        <w:t xml:space="preserve"> kui tööandja ei maksa, siis nõu</w:t>
      </w:r>
      <w:r w:rsidR="3EB572F3" w:rsidRPr="406392F3">
        <w:rPr>
          <w:rFonts w:ascii="Times New Roman" w:hAnsi="Times New Roman" w:cs="Times New Roman"/>
          <w:sz w:val="24"/>
          <w:szCs w:val="24"/>
        </w:rPr>
        <w:t>takse</w:t>
      </w:r>
      <w:r w:rsidRPr="406392F3">
        <w:rPr>
          <w:rFonts w:ascii="Times New Roman" w:hAnsi="Times New Roman" w:cs="Times New Roman"/>
          <w:sz w:val="24"/>
          <w:szCs w:val="24"/>
        </w:rPr>
        <w:t xml:space="preserve"> töötasu tööandjalt alltöövõtu tellinud isikult. Tulemuseks oleks täitedokument, mille alusel saab alustada täitemenetlust alguses tööandja vastu </w:t>
      </w:r>
      <w:r w:rsidR="00DE2505">
        <w:rPr>
          <w:rFonts w:ascii="Times New Roman" w:hAnsi="Times New Roman" w:cs="Times New Roman"/>
          <w:sz w:val="24"/>
          <w:szCs w:val="24"/>
        </w:rPr>
        <w:t>ning</w:t>
      </w:r>
      <w:r w:rsidRPr="406392F3">
        <w:rPr>
          <w:rFonts w:ascii="Times New Roman" w:hAnsi="Times New Roman" w:cs="Times New Roman"/>
          <w:sz w:val="24"/>
          <w:szCs w:val="24"/>
        </w:rPr>
        <w:t xml:space="preserve"> kui töötasu nõuet ei ole sisse nõutud nelja kuu möödudes, siis</w:t>
      </w:r>
      <w:r w:rsidR="00D80A80">
        <w:rPr>
          <w:rFonts w:ascii="Times New Roman" w:hAnsi="Times New Roman" w:cs="Times New Roman"/>
          <w:sz w:val="24"/>
          <w:szCs w:val="24"/>
        </w:rPr>
        <w:t xml:space="preserve"> saab</w:t>
      </w:r>
      <w:r w:rsidRPr="406392F3">
        <w:rPr>
          <w:rFonts w:ascii="Times New Roman" w:hAnsi="Times New Roman" w:cs="Times New Roman"/>
          <w:sz w:val="24"/>
          <w:szCs w:val="24"/>
        </w:rPr>
        <w:t xml:space="preserve"> alustada täitemenetlus</w:t>
      </w:r>
      <w:r w:rsidR="00D80A80">
        <w:rPr>
          <w:rFonts w:ascii="Times New Roman" w:hAnsi="Times New Roman" w:cs="Times New Roman"/>
          <w:sz w:val="24"/>
          <w:szCs w:val="24"/>
        </w:rPr>
        <w:t>e</w:t>
      </w:r>
      <w:r w:rsidRPr="406392F3">
        <w:rPr>
          <w:rFonts w:ascii="Times New Roman" w:hAnsi="Times New Roman" w:cs="Times New Roman"/>
          <w:sz w:val="24"/>
          <w:szCs w:val="24"/>
        </w:rPr>
        <w:t xml:space="preserve"> tööandjalt alltöövõtu tellinud isiku suhtes</w:t>
      </w:r>
      <w:r w:rsidR="36C5057F" w:rsidRPr="406392F3">
        <w:rPr>
          <w:rFonts w:ascii="Times New Roman" w:hAnsi="Times New Roman" w:cs="Times New Roman"/>
          <w:sz w:val="24"/>
          <w:szCs w:val="24"/>
        </w:rPr>
        <w:t>.</w:t>
      </w:r>
    </w:p>
    <w:p w14:paraId="38C4B5DF" w14:textId="20496151" w:rsidR="00AC6AF5" w:rsidRPr="00D355CD" w:rsidRDefault="00AC6AF5" w:rsidP="1952477E">
      <w:pPr>
        <w:spacing w:after="0" w:line="240" w:lineRule="auto"/>
        <w:contextualSpacing/>
        <w:jc w:val="both"/>
        <w:rPr>
          <w:rFonts w:ascii="Times New Roman" w:hAnsi="Times New Roman" w:cs="Times New Roman"/>
          <w:sz w:val="24"/>
          <w:szCs w:val="24"/>
        </w:rPr>
      </w:pPr>
    </w:p>
    <w:p w14:paraId="34D1DB2D" w14:textId="0D7BDF8B" w:rsidR="00AC6AF5" w:rsidRPr="00D355CD" w:rsidRDefault="36C5057F" w:rsidP="002F3FFC">
      <w:pPr>
        <w:spacing w:after="0" w:line="240" w:lineRule="auto"/>
        <w:contextualSpacing/>
        <w:jc w:val="both"/>
        <w:rPr>
          <w:rFonts w:ascii="Times New Roman" w:hAnsi="Times New Roman" w:cs="Times New Roman"/>
          <w:sz w:val="24"/>
          <w:szCs w:val="24"/>
        </w:rPr>
      </w:pPr>
      <w:proofErr w:type="spellStart"/>
      <w:r w:rsidRPr="022250B6">
        <w:rPr>
          <w:rFonts w:ascii="Times New Roman" w:hAnsi="Times New Roman" w:cs="Times New Roman"/>
          <w:sz w:val="24"/>
          <w:szCs w:val="24"/>
        </w:rPr>
        <w:t>TvLS</w:t>
      </w:r>
      <w:proofErr w:type="spellEnd"/>
      <w:r w:rsidRPr="022250B6">
        <w:rPr>
          <w:rFonts w:ascii="Times New Roman" w:hAnsi="Times New Roman" w:cs="Times New Roman"/>
          <w:sz w:val="24"/>
          <w:szCs w:val="24"/>
        </w:rPr>
        <w:t xml:space="preserve"> § 2 </w:t>
      </w:r>
      <w:r w:rsidR="00D80A80">
        <w:rPr>
          <w:rFonts w:ascii="Times New Roman" w:hAnsi="Times New Roman" w:cs="Times New Roman"/>
          <w:sz w:val="24"/>
          <w:szCs w:val="24"/>
        </w:rPr>
        <w:t xml:space="preserve">kehtiv </w:t>
      </w:r>
      <w:r w:rsidRPr="022250B6">
        <w:rPr>
          <w:rFonts w:ascii="Times New Roman" w:hAnsi="Times New Roman" w:cs="Times New Roman"/>
          <w:sz w:val="24"/>
          <w:szCs w:val="24"/>
        </w:rPr>
        <w:t>l</w:t>
      </w:r>
      <w:r w:rsidR="007638BF">
        <w:rPr>
          <w:rFonts w:ascii="Times New Roman" w:hAnsi="Times New Roman" w:cs="Times New Roman"/>
          <w:sz w:val="24"/>
          <w:szCs w:val="24"/>
        </w:rPr>
        <w:t>õige</w:t>
      </w:r>
      <w:r w:rsidRPr="022250B6">
        <w:rPr>
          <w:rFonts w:ascii="Times New Roman" w:hAnsi="Times New Roman" w:cs="Times New Roman"/>
          <w:sz w:val="24"/>
          <w:szCs w:val="24"/>
        </w:rPr>
        <w:t xml:space="preserve"> 1 ei näe ette, et </w:t>
      </w:r>
      <w:r w:rsidR="5F565B3D" w:rsidRPr="022250B6">
        <w:rPr>
          <w:rFonts w:ascii="Times New Roman" w:hAnsi="Times New Roman" w:cs="Times New Roman"/>
          <w:sz w:val="24"/>
          <w:szCs w:val="24"/>
        </w:rPr>
        <w:t>TVK</w:t>
      </w:r>
      <w:r w:rsidRPr="022250B6">
        <w:rPr>
          <w:rFonts w:ascii="Times New Roman" w:hAnsi="Times New Roman" w:cs="Times New Roman"/>
          <w:sz w:val="24"/>
          <w:szCs w:val="24"/>
        </w:rPr>
        <w:t xml:space="preserve"> oleks pädev </w:t>
      </w:r>
      <w:r w:rsidR="5CBA4F6E" w:rsidRPr="022250B6">
        <w:rPr>
          <w:rFonts w:ascii="Times New Roman" w:hAnsi="Times New Roman" w:cs="Times New Roman"/>
          <w:sz w:val="24"/>
          <w:szCs w:val="24"/>
        </w:rPr>
        <w:t>lahendama</w:t>
      </w:r>
      <w:r w:rsidRPr="022250B6">
        <w:rPr>
          <w:rFonts w:ascii="Times New Roman" w:hAnsi="Times New Roman" w:cs="Times New Roman"/>
          <w:sz w:val="24"/>
          <w:szCs w:val="24"/>
        </w:rPr>
        <w:t xml:space="preserve"> nõuet kolmanda isiku (s.o tööandjalt alltöövõtu tellinud isik</w:t>
      </w:r>
      <w:r w:rsidR="007638BF">
        <w:rPr>
          <w:rFonts w:ascii="Times New Roman" w:hAnsi="Times New Roman" w:cs="Times New Roman"/>
          <w:sz w:val="24"/>
          <w:szCs w:val="24"/>
        </w:rPr>
        <w:t>u</w:t>
      </w:r>
      <w:r w:rsidRPr="022250B6">
        <w:rPr>
          <w:rFonts w:ascii="Times New Roman" w:hAnsi="Times New Roman" w:cs="Times New Roman"/>
          <w:sz w:val="24"/>
          <w:szCs w:val="24"/>
        </w:rPr>
        <w:t xml:space="preserve"> kui käendaja) vastu, kuna tegu pole töösuhte poolega.</w:t>
      </w:r>
      <w:r w:rsidR="16FD32AC" w:rsidRPr="022250B6">
        <w:rPr>
          <w:rFonts w:ascii="Times New Roman" w:hAnsi="Times New Roman" w:cs="Times New Roman"/>
          <w:sz w:val="24"/>
          <w:szCs w:val="24"/>
        </w:rPr>
        <w:t xml:space="preserve"> </w:t>
      </w:r>
      <w:r w:rsidR="4CCE5DF9" w:rsidRPr="022250B6">
        <w:rPr>
          <w:rFonts w:ascii="Times New Roman" w:hAnsi="Times New Roman" w:cs="Times New Roman"/>
          <w:sz w:val="24"/>
          <w:szCs w:val="24"/>
        </w:rPr>
        <w:t>Arvestades asjaolu, et lähetatud töötaja töölepingule kohald</w:t>
      </w:r>
      <w:r w:rsidR="006159E7">
        <w:rPr>
          <w:rFonts w:ascii="Times New Roman" w:hAnsi="Times New Roman" w:cs="Times New Roman"/>
          <w:sz w:val="24"/>
          <w:szCs w:val="24"/>
        </w:rPr>
        <w:t>uva</w:t>
      </w:r>
      <w:r w:rsidR="4CCE5DF9" w:rsidRPr="022250B6">
        <w:rPr>
          <w:rFonts w:ascii="Times New Roman" w:hAnsi="Times New Roman" w:cs="Times New Roman"/>
          <w:sz w:val="24"/>
          <w:szCs w:val="24"/>
        </w:rPr>
        <w:t xml:space="preserve"> õiguse </w:t>
      </w:r>
      <w:r w:rsidR="006159E7">
        <w:rPr>
          <w:rFonts w:ascii="Times New Roman" w:hAnsi="Times New Roman" w:cs="Times New Roman"/>
          <w:sz w:val="24"/>
          <w:szCs w:val="24"/>
        </w:rPr>
        <w:t>küsimuses</w:t>
      </w:r>
      <w:r w:rsidR="4CCE5DF9" w:rsidRPr="022250B6">
        <w:rPr>
          <w:rFonts w:ascii="Times New Roman" w:hAnsi="Times New Roman" w:cs="Times New Roman"/>
          <w:sz w:val="24"/>
          <w:szCs w:val="24"/>
        </w:rPr>
        <w:t xml:space="preserve"> rakendub rahvusvahelise eraõiguse seadus</w:t>
      </w:r>
      <w:r w:rsidR="001D3C91">
        <w:rPr>
          <w:rFonts w:ascii="Times New Roman" w:hAnsi="Times New Roman" w:cs="Times New Roman"/>
          <w:sz w:val="24"/>
          <w:szCs w:val="24"/>
        </w:rPr>
        <w:t xml:space="preserve"> (REÕS)</w:t>
      </w:r>
      <w:r w:rsidR="13FDE521" w:rsidRPr="022250B6">
        <w:rPr>
          <w:rFonts w:ascii="Times New Roman" w:hAnsi="Times New Roman" w:cs="Times New Roman"/>
          <w:sz w:val="24"/>
          <w:szCs w:val="24"/>
        </w:rPr>
        <w:t>,</w:t>
      </w:r>
      <w:r w:rsidR="4CCE5DF9" w:rsidRPr="022250B6">
        <w:rPr>
          <w:rFonts w:ascii="Times New Roman" w:hAnsi="Times New Roman" w:cs="Times New Roman"/>
          <w:sz w:val="24"/>
          <w:szCs w:val="24"/>
        </w:rPr>
        <w:t xml:space="preserve"> kuid sõltumata töölepingule kohald</w:t>
      </w:r>
      <w:r w:rsidR="007A7860">
        <w:rPr>
          <w:rFonts w:ascii="Times New Roman" w:hAnsi="Times New Roman" w:cs="Times New Roman"/>
          <w:sz w:val="24"/>
          <w:szCs w:val="24"/>
        </w:rPr>
        <w:t>uva</w:t>
      </w:r>
      <w:r w:rsidR="008A6016">
        <w:rPr>
          <w:rFonts w:ascii="Times New Roman" w:hAnsi="Times New Roman" w:cs="Times New Roman"/>
          <w:sz w:val="24"/>
          <w:szCs w:val="24"/>
        </w:rPr>
        <w:t>st</w:t>
      </w:r>
      <w:r w:rsidR="4CCE5DF9" w:rsidRPr="022250B6">
        <w:rPr>
          <w:rFonts w:ascii="Times New Roman" w:hAnsi="Times New Roman" w:cs="Times New Roman"/>
          <w:sz w:val="24"/>
          <w:szCs w:val="24"/>
        </w:rPr>
        <w:t xml:space="preserve"> õiguse</w:t>
      </w:r>
      <w:r w:rsidR="008A6016">
        <w:rPr>
          <w:rFonts w:ascii="Times New Roman" w:hAnsi="Times New Roman" w:cs="Times New Roman"/>
          <w:sz w:val="24"/>
          <w:szCs w:val="24"/>
        </w:rPr>
        <w:t>st</w:t>
      </w:r>
      <w:r w:rsidR="4CCE5DF9" w:rsidRPr="022250B6">
        <w:rPr>
          <w:rFonts w:ascii="Times New Roman" w:hAnsi="Times New Roman" w:cs="Times New Roman"/>
          <w:sz w:val="24"/>
          <w:szCs w:val="24"/>
        </w:rPr>
        <w:t xml:space="preserve"> tuleb</w:t>
      </w:r>
      <w:r w:rsidR="00DC2BD6">
        <w:rPr>
          <w:rFonts w:ascii="Times New Roman" w:hAnsi="Times New Roman" w:cs="Times New Roman"/>
          <w:sz w:val="24"/>
          <w:szCs w:val="24"/>
        </w:rPr>
        <w:t xml:space="preserve"> </w:t>
      </w:r>
      <w:r w:rsidR="0050561D">
        <w:rPr>
          <w:rFonts w:ascii="Times New Roman" w:hAnsi="Times New Roman" w:cs="Times New Roman"/>
          <w:sz w:val="24"/>
          <w:szCs w:val="24"/>
        </w:rPr>
        <w:t>E</w:t>
      </w:r>
      <w:r w:rsidR="00DC2BD6">
        <w:rPr>
          <w:rFonts w:ascii="Times New Roman" w:hAnsi="Times New Roman" w:cs="Times New Roman"/>
          <w:sz w:val="24"/>
          <w:szCs w:val="24"/>
        </w:rPr>
        <w:t xml:space="preserve">estisse </w:t>
      </w:r>
      <w:r w:rsidR="0050561D">
        <w:rPr>
          <w:rFonts w:ascii="Times New Roman" w:hAnsi="Times New Roman" w:cs="Times New Roman"/>
          <w:sz w:val="24"/>
          <w:szCs w:val="24"/>
        </w:rPr>
        <w:t>lähetatud töötajate töötingimuste seaduse § 4 lõike 2 kohaselt</w:t>
      </w:r>
      <w:r w:rsidR="4CCE5DF9" w:rsidRPr="022250B6">
        <w:rPr>
          <w:rFonts w:ascii="Times New Roman" w:hAnsi="Times New Roman" w:cs="Times New Roman"/>
          <w:sz w:val="24"/>
          <w:szCs w:val="24"/>
        </w:rPr>
        <w:t xml:space="preserve"> lähetatud töötajale igal juhul tagada Eestis kehtestatud töötingimused, ei ole </w:t>
      </w:r>
      <w:r w:rsidR="16FD32AC" w:rsidRPr="022250B6">
        <w:rPr>
          <w:rFonts w:ascii="Times New Roman" w:hAnsi="Times New Roman" w:cs="Times New Roman"/>
          <w:sz w:val="24"/>
          <w:szCs w:val="24"/>
        </w:rPr>
        <w:t xml:space="preserve">põhjendatud </w:t>
      </w:r>
      <w:r w:rsidR="4CCE5DF9" w:rsidRPr="022250B6">
        <w:rPr>
          <w:rFonts w:ascii="Times New Roman" w:hAnsi="Times New Roman" w:cs="Times New Roman"/>
          <w:sz w:val="24"/>
          <w:szCs w:val="24"/>
        </w:rPr>
        <w:t xml:space="preserve">lähetatud töötajat jätta võimaluseta pöörduda </w:t>
      </w:r>
      <w:r w:rsidR="5F565B3D" w:rsidRPr="022250B6">
        <w:rPr>
          <w:rFonts w:ascii="Times New Roman" w:hAnsi="Times New Roman" w:cs="Times New Roman"/>
          <w:sz w:val="24"/>
          <w:szCs w:val="24"/>
        </w:rPr>
        <w:t>TVK</w:t>
      </w:r>
      <w:r w:rsidR="1A3182E9" w:rsidRPr="022250B6">
        <w:rPr>
          <w:rFonts w:ascii="Times New Roman" w:hAnsi="Times New Roman" w:cs="Times New Roman"/>
          <w:sz w:val="24"/>
          <w:szCs w:val="24"/>
        </w:rPr>
        <w:t>-</w:t>
      </w:r>
      <w:proofErr w:type="spellStart"/>
      <w:r w:rsidR="1A3182E9" w:rsidRPr="022250B6">
        <w:rPr>
          <w:rFonts w:ascii="Times New Roman" w:hAnsi="Times New Roman" w:cs="Times New Roman"/>
          <w:sz w:val="24"/>
          <w:szCs w:val="24"/>
        </w:rPr>
        <w:t>sse</w:t>
      </w:r>
      <w:proofErr w:type="spellEnd"/>
      <w:r w:rsidR="4CCE5DF9" w:rsidRPr="022250B6">
        <w:rPr>
          <w:rFonts w:ascii="Times New Roman" w:hAnsi="Times New Roman" w:cs="Times New Roman"/>
          <w:sz w:val="24"/>
          <w:szCs w:val="24"/>
        </w:rPr>
        <w:t xml:space="preserve"> ning suunata ta kohe kohtusse. </w:t>
      </w:r>
      <w:r w:rsidR="006619EF">
        <w:rPr>
          <w:rFonts w:ascii="Times New Roman" w:hAnsi="Times New Roman" w:cs="Times New Roman"/>
          <w:sz w:val="24"/>
          <w:szCs w:val="24"/>
        </w:rPr>
        <w:t xml:space="preserve">Sarnaselt </w:t>
      </w:r>
      <w:r w:rsidR="005B6CEF">
        <w:rPr>
          <w:rFonts w:ascii="Times New Roman" w:hAnsi="Times New Roman" w:cs="Times New Roman"/>
          <w:sz w:val="24"/>
          <w:szCs w:val="24"/>
        </w:rPr>
        <w:t>teistele</w:t>
      </w:r>
      <w:r w:rsidR="00154D90">
        <w:rPr>
          <w:rFonts w:ascii="Times New Roman" w:hAnsi="Times New Roman" w:cs="Times New Roman"/>
          <w:sz w:val="24"/>
          <w:szCs w:val="24"/>
        </w:rPr>
        <w:t xml:space="preserve"> Eesti töötajatele on ka l</w:t>
      </w:r>
      <w:r w:rsidR="4CCE5DF9" w:rsidRPr="022250B6">
        <w:rPr>
          <w:rFonts w:ascii="Times New Roman" w:hAnsi="Times New Roman" w:cs="Times New Roman"/>
          <w:sz w:val="24"/>
          <w:szCs w:val="24"/>
        </w:rPr>
        <w:t xml:space="preserve">ähetatud töötajate huvides kasutada odavamat ja reeglina kiiremat vaidluse lahendamise võimalust, eriti arvestades kohtute suurt töökoormust ja sellest tingituna üldjuhul ka </w:t>
      </w:r>
      <w:r w:rsidR="69B64689" w:rsidRPr="022250B6">
        <w:rPr>
          <w:rFonts w:ascii="Times New Roman" w:hAnsi="Times New Roman" w:cs="Times New Roman"/>
          <w:sz w:val="24"/>
          <w:szCs w:val="24"/>
        </w:rPr>
        <w:t>lõpplahendi saamisele kuluvat aega.</w:t>
      </w:r>
    </w:p>
    <w:p w14:paraId="31C34925" w14:textId="26410124" w:rsidR="001006FF" w:rsidRPr="00A22822" w:rsidRDefault="001006FF" w:rsidP="002F3FFC">
      <w:pPr>
        <w:tabs>
          <w:tab w:val="left" w:pos="426"/>
        </w:tabs>
        <w:spacing w:after="0" w:line="240" w:lineRule="auto"/>
        <w:rPr>
          <w:rFonts w:ascii="Times New Roman" w:hAnsi="Times New Roman" w:cs="Times New Roman"/>
          <w:sz w:val="24"/>
          <w:szCs w:val="24"/>
        </w:rPr>
      </w:pPr>
    </w:p>
    <w:p w14:paraId="26D5994C" w14:textId="553F27CD" w:rsidR="00B06BDC" w:rsidRDefault="0069492F" w:rsidP="73D04E5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238F0594" w:rsidRPr="022250B6">
        <w:rPr>
          <w:rFonts w:ascii="Times New Roman" w:hAnsi="Times New Roman" w:cs="Times New Roman"/>
          <w:b/>
          <w:bCs/>
          <w:sz w:val="24"/>
          <w:szCs w:val="24"/>
        </w:rPr>
        <w:t>unktiga 3</w:t>
      </w:r>
      <w:r w:rsidR="238F0594" w:rsidRPr="022250B6">
        <w:rPr>
          <w:rFonts w:ascii="Times New Roman" w:hAnsi="Times New Roman" w:cs="Times New Roman"/>
          <w:sz w:val="24"/>
          <w:szCs w:val="24"/>
        </w:rPr>
        <w:t xml:space="preserve"> täiendatakse </w:t>
      </w:r>
      <w:r w:rsidRPr="00A22822">
        <w:rPr>
          <w:rFonts w:ascii="Times New Roman" w:hAnsi="Times New Roman" w:cs="Times New Roman"/>
          <w:bCs/>
          <w:sz w:val="24"/>
          <w:szCs w:val="24"/>
        </w:rPr>
        <w:t>§</w:t>
      </w:r>
      <w:r w:rsidR="238F0594" w:rsidRPr="022250B6">
        <w:rPr>
          <w:rFonts w:ascii="Times New Roman" w:hAnsi="Times New Roman" w:cs="Times New Roman"/>
          <w:sz w:val="24"/>
          <w:szCs w:val="24"/>
        </w:rPr>
        <w:t xml:space="preserve"> 2 lõiget 2 </w:t>
      </w:r>
      <w:r w:rsidR="3D0A19FF" w:rsidRPr="022250B6">
        <w:rPr>
          <w:rFonts w:ascii="Times New Roman" w:hAnsi="Times New Roman" w:cs="Times New Roman"/>
          <w:sz w:val="24"/>
          <w:szCs w:val="24"/>
        </w:rPr>
        <w:t>põhimõttega</w:t>
      </w:r>
      <w:r w:rsidR="238F0594" w:rsidRPr="022250B6">
        <w:rPr>
          <w:rFonts w:ascii="Times New Roman" w:hAnsi="Times New Roman" w:cs="Times New Roman"/>
          <w:sz w:val="24"/>
          <w:szCs w:val="24"/>
        </w:rPr>
        <w:t>, et seadust ei kohaldata tööjõumaksude maksmata jätmisest tulenevatele vaidlustele</w:t>
      </w:r>
      <w:r w:rsidR="3D0A19FF" w:rsidRPr="022250B6">
        <w:rPr>
          <w:rFonts w:ascii="Times New Roman" w:hAnsi="Times New Roman" w:cs="Times New Roman"/>
          <w:sz w:val="24"/>
          <w:szCs w:val="24"/>
        </w:rPr>
        <w:t>. M</w:t>
      </w:r>
      <w:r w:rsidR="238F0594" w:rsidRPr="022250B6">
        <w:rPr>
          <w:rFonts w:ascii="Times New Roman" w:hAnsi="Times New Roman" w:cs="Times New Roman"/>
          <w:sz w:val="24"/>
          <w:szCs w:val="24"/>
        </w:rPr>
        <w:t>aksuvaidlus</w:t>
      </w:r>
      <w:r w:rsidR="3D0A19FF" w:rsidRPr="022250B6">
        <w:rPr>
          <w:rFonts w:ascii="Times New Roman" w:hAnsi="Times New Roman" w:cs="Times New Roman"/>
          <w:sz w:val="24"/>
          <w:szCs w:val="24"/>
        </w:rPr>
        <w:t xml:space="preserve"> on </w:t>
      </w:r>
      <w:r w:rsidR="0FFEDB4B" w:rsidRPr="022250B6">
        <w:rPr>
          <w:rFonts w:ascii="Times New Roman" w:hAnsi="Times New Roman" w:cs="Times New Roman"/>
          <w:sz w:val="24"/>
          <w:szCs w:val="24"/>
        </w:rPr>
        <w:t>spetsiifilise valdkonna vaidlus, mis ei kuulu TVK pädevusse</w:t>
      </w:r>
      <w:r w:rsidR="2DB32C42" w:rsidRPr="022250B6">
        <w:rPr>
          <w:rFonts w:ascii="Times New Roman" w:hAnsi="Times New Roman" w:cs="Times New Roman"/>
          <w:sz w:val="24"/>
          <w:szCs w:val="24"/>
        </w:rPr>
        <w:t xml:space="preserve">. </w:t>
      </w:r>
      <w:r w:rsidR="27DBAECC" w:rsidRPr="022250B6">
        <w:rPr>
          <w:rFonts w:ascii="Times New Roman" w:hAnsi="Times New Roman" w:cs="Times New Roman"/>
          <w:sz w:val="24"/>
          <w:szCs w:val="24"/>
        </w:rPr>
        <w:t>Maksuvaidlu</w:t>
      </w:r>
      <w:r w:rsidR="78B1E0B5" w:rsidRPr="022250B6">
        <w:rPr>
          <w:rFonts w:ascii="Times New Roman" w:hAnsi="Times New Roman" w:cs="Times New Roman"/>
          <w:sz w:val="24"/>
          <w:szCs w:val="24"/>
        </w:rPr>
        <w:t>se</w:t>
      </w:r>
      <w:r w:rsidR="27DBAECC" w:rsidRPr="022250B6">
        <w:rPr>
          <w:rFonts w:ascii="Times New Roman" w:hAnsi="Times New Roman" w:cs="Times New Roman"/>
          <w:sz w:val="24"/>
          <w:szCs w:val="24"/>
        </w:rPr>
        <w:t>s</w:t>
      </w:r>
      <w:r w:rsidR="43912C4C" w:rsidRPr="022250B6">
        <w:rPr>
          <w:rFonts w:ascii="Times New Roman" w:hAnsi="Times New Roman" w:cs="Times New Roman"/>
          <w:sz w:val="24"/>
          <w:szCs w:val="24"/>
        </w:rPr>
        <w:t>se peaks olema kaasatud poolena või kolmanda isikuna maksuhaldur</w:t>
      </w:r>
      <w:r w:rsidR="76468187" w:rsidRPr="022250B6">
        <w:rPr>
          <w:rFonts w:ascii="Times New Roman" w:hAnsi="Times New Roman" w:cs="Times New Roman"/>
          <w:sz w:val="24"/>
          <w:szCs w:val="24"/>
        </w:rPr>
        <w:t xml:space="preserve"> ning need vaidlused on olemuselt haldus</w:t>
      </w:r>
      <w:r w:rsidR="00E924FA">
        <w:rPr>
          <w:rFonts w:ascii="Times New Roman" w:hAnsi="Times New Roman" w:cs="Times New Roman"/>
          <w:sz w:val="24"/>
          <w:szCs w:val="24"/>
        </w:rPr>
        <w:t>õigus</w:t>
      </w:r>
      <w:r w:rsidR="00F7359B">
        <w:rPr>
          <w:rFonts w:ascii="Times New Roman" w:hAnsi="Times New Roman" w:cs="Times New Roman"/>
          <w:sz w:val="24"/>
          <w:szCs w:val="24"/>
        </w:rPr>
        <w:t>l</w:t>
      </w:r>
      <w:r w:rsidR="00E924FA">
        <w:rPr>
          <w:rFonts w:ascii="Times New Roman" w:hAnsi="Times New Roman" w:cs="Times New Roman"/>
          <w:sz w:val="24"/>
          <w:szCs w:val="24"/>
        </w:rPr>
        <w:t>ikud</w:t>
      </w:r>
      <w:r w:rsidR="76468187" w:rsidRPr="022250B6">
        <w:rPr>
          <w:rFonts w:ascii="Times New Roman" w:hAnsi="Times New Roman" w:cs="Times New Roman"/>
          <w:sz w:val="24"/>
          <w:szCs w:val="24"/>
        </w:rPr>
        <w:t xml:space="preserve">, kuid TVK </w:t>
      </w:r>
      <w:r w:rsidR="31B58B23" w:rsidRPr="022250B6">
        <w:rPr>
          <w:rFonts w:ascii="Times New Roman" w:hAnsi="Times New Roman" w:cs="Times New Roman"/>
          <w:sz w:val="24"/>
          <w:szCs w:val="24"/>
        </w:rPr>
        <w:t>eesmärk on lahendada tsiviilvaidlusi.</w:t>
      </w:r>
      <w:r w:rsidR="167D6BF1" w:rsidRPr="022250B6">
        <w:rPr>
          <w:rFonts w:ascii="Times New Roman" w:hAnsi="Times New Roman" w:cs="Times New Roman"/>
          <w:sz w:val="24"/>
          <w:szCs w:val="24"/>
        </w:rPr>
        <w:t xml:space="preserve"> </w:t>
      </w:r>
      <w:r w:rsidR="52C6286F" w:rsidRPr="022250B6">
        <w:rPr>
          <w:rFonts w:ascii="Times New Roman" w:hAnsi="Times New Roman" w:cs="Times New Roman"/>
          <w:sz w:val="24"/>
          <w:szCs w:val="24"/>
        </w:rPr>
        <w:t xml:space="preserve">TVK eesmärgiga jõuda kiire lahenduseni on vastuolus olukorrad, kus näiteks võlaõigusliku lepingu ümberklassifitseerimine töölepinguks eeldaks, et TVK peab hakkama hindama, kui palju makse on vale lepinguliigi tõttu jäänud riigile tasumata ning kui suures ulatuses tuleks neid </w:t>
      </w:r>
      <w:r w:rsidR="00257D9A">
        <w:rPr>
          <w:rFonts w:ascii="Times New Roman" w:hAnsi="Times New Roman" w:cs="Times New Roman"/>
          <w:sz w:val="24"/>
          <w:szCs w:val="24"/>
        </w:rPr>
        <w:t>lisaks</w:t>
      </w:r>
      <w:r w:rsidR="52C6286F" w:rsidRPr="022250B6">
        <w:rPr>
          <w:rFonts w:ascii="Times New Roman" w:hAnsi="Times New Roman" w:cs="Times New Roman"/>
          <w:sz w:val="24"/>
          <w:szCs w:val="24"/>
        </w:rPr>
        <w:t xml:space="preserve"> tasuda.</w:t>
      </w:r>
    </w:p>
    <w:p w14:paraId="3367D624" w14:textId="77777777" w:rsidR="00350CC8" w:rsidRDefault="00350CC8" w:rsidP="002F3FFC">
      <w:pPr>
        <w:tabs>
          <w:tab w:val="left" w:pos="426"/>
        </w:tabs>
        <w:spacing w:after="0" w:line="240" w:lineRule="auto"/>
        <w:jc w:val="both"/>
        <w:rPr>
          <w:rFonts w:ascii="Times New Roman" w:hAnsi="Times New Roman" w:cs="Times New Roman"/>
          <w:bCs/>
          <w:sz w:val="24"/>
          <w:szCs w:val="24"/>
        </w:rPr>
      </w:pPr>
    </w:p>
    <w:p w14:paraId="0C2F7E79" w14:textId="4FCA5C9E" w:rsidR="00F17D05" w:rsidRDefault="00257D9A" w:rsidP="002F3FFC">
      <w:pPr>
        <w:pStyle w:val="Vahedeta"/>
        <w:jc w:val="both"/>
        <w:rPr>
          <w:rFonts w:ascii="Times New Roman" w:hAnsi="Times New Roman"/>
          <w:b/>
          <w:bCs/>
          <w:sz w:val="24"/>
          <w:szCs w:val="24"/>
        </w:rPr>
      </w:pPr>
      <w:r>
        <w:rPr>
          <w:rFonts w:ascii="Times New Roman" w:hAnsi="Times New Roman"/>
          <w:b/>
          <w:sz w:val="24"/>
          <w:szCs w:val="24"/>
        </w:rPr>
        <w:t>P</w:t>
      </w:r>
      <w:r w:rsidR="00CA54FB" w:rsidRPr="00EC176F">
        <w:rPr>
          <w:rFonts w:ascii="Times New Roman" w:hAnsi="Times New Roman"/>
          <w:b/>
          <w:sz w:val="24"/>
          <w:szCs w:val="24"/>
        </w:rPr>
        <w:t xml:space="preserve">unktiga 4 </w:t>
      </w:r>
      <w:r w:rsidR="00F377A1">
        <w:rPr>
          <w:rFonts w:ascii="Times New Roman" w:hAnsi="Times New Roman"/>
          <w:bCs/>
          <w:sz w:val="24"/>
          <w:szCs w:val="24"/>
        </w:rPr>
        <w:t>muudetakse § 7 lõiget 3</w:t>
      </w:r>
      <w:r w:rsidR="00990A96">
        <w:rPr>
          <w:rFonts w:ascii="Times New Roman" w:hAnsi="Times New Roman"/>
          <w:bCs/>
          <w:sz w:val="24"/>
          <w:szCs w:val="24"/>
        </w:rPr>
        <w:t>, mille kohaselt</w:t>
      </w:r>
      <w:r w:rsidR="000D55DA">
        <w:rPr>
          <w:rFonts w:ascii="Times New Roman" w:hAnsi="Times New Roman"/>
          <w:bCs/>
          <w:sz w:val="24"/>
          <w:szCs w:val="24"/>
        </w:rPr>
        <w:t xml:space="preserve"> määrat</w:t>
      </w:r>
      <w:r w:rsidR="00F96464">
        <w:rPr>
          <w:rFonts w:ascii="Times New Roman" w:hAnsi="Times New Roman"/>
          <w:bCs/>
          <w:sz w:val="24"/>
          <w:szCs w:val="24"/>
        </w:rPr>
        <w:t>akse</w:t>
      </w:r>
      <w:r w:rsidR="00E7304C">
        <w:rPr>
          <w:rFonts w:ascii="Times New Roman" w:hAnsi="Times New Roman"/>
          <w:bCs/>
          <w:sz w:val="24"/>
          <w:szCs w:val="24"/>
        </w:rPr>
        <w:t xml:space="preserve"> TVK juhataja palk</w:t>
      </w:r>
      <w:r w:rsidR="005A76DE">
        <w:rPr>
          <w:rFonts w:ascii="Times New Roman" w:hAnsi="Times New Roman"/>
          <w:bCs/>
          <w:sz w:val="24"/>
          <w:szCs w:val="24"/>
        </w:rPr>
        <w:t xml:space="preserve"> </w:t>
      </w:r>
      <w:r w:rsidR="00990A96">
        <w:rPr>
          <w:rFonts w:ascii="Times New Roman" w:hAnsi="Times New Roman"/>
          <w:bCs/>
          <w:sz w:val="24"/>
          <w:szCs w:val="24"/>
        </w:rPr>
        <w:t>edaspidi</w:t>
      </w:r>
      <w:r w:rsidR="00E7304C">
        <w:rPr>
          <w:rFonts w:ascii="Times New Roman" w:hAnsi="Times New Roman"/>
          <w:bCs/>
          <w:sz w:val="24"/>
          <w:szCs w:val="24"/>
        </w:rPr>
        <w:t xml:space="preserve"> </w:t>
      </w:r>
      <w:r w:rsidR="003D08CD">
        <w:rPr>
          <w:rFonts w:ascii="Times New Roman" w:hAnsi="Times New Roman"/>
          <w:bCs/>
          <w:sz w:val="24"/>
          <w:szCs w:val="24"/>
        </w:rPr>
        <w:t>konkreetse</w:t>
      </w:r>
      <w:r w:rsidR="00A17CD1">
        <w:rPr>
          <w:rFonts w:ascii="Times New Roman" w:hAnsi="Times New Roman"/>
          <w:bCs/>
          <w:sz w:val="24"/>
          <w:szCs w:val="24"/>
        </w:rPr>
        <w:t xml:space="preserve"> protsen</w:t>
      </w:r>
      <w:r w:rsidR="005A76DE">
        <w:rPr>
          <w:rFonts w:ascii="Times New Roman" w:hAnsi="Times New Roman"/>
          <w:bCs/>
          <w:sz w:val="24"/>
          <w:szCs w:val="24"/>
        </w:rPr>
        <w:t xml:space="preserve">dina. </w:t>
      </w:r>
      <w:proofErr w:type="spellStart"/>
      <w:r w:rsidR="005A76DE" w:rsidRPr="005A76DE">
        <w:rPr>
          <w:rFonts w:ascii="Times New Roman" w:hAnsi="Times New Roman"/>
          <w:bCs/>
          <w:sz w:val="24"/>
          <w:szCs w:val="24"/>
        </w:rPr>
        <w:t>TvLS</w:t>
      </w:r>
      <w:proofErr w:type="spellEnd"/>
      <w:r w:rsidR="005A76DE" w:rsidRPr="005A76DE">
        <w:rPr>
          <w:rFonts w:ascii="Times New Roman" w:hAnsi="Times New Roman"/>
          <w:bCs/>
          <w:sz w:val="24"/>
          <w:szCs w:val="24"/>
        </w:rPr>
        <w:t xml:space="preserve"> § 7 l</w:t>
      </w:r>
      <w:r w:rsidR="00990A96">
        <w:rPr>
          <w:rFonts w:ascii="Times New Roman" w:hAnsi="Times New Roman"/>
          <w:bCs/>
          <w:sz w:val="24"/>
          <w:szCs w:val="24"/>
        </w:rPr>
        <w:t>õike</w:t>
      </w:r>
      <w:r w:rsidR="005A76DE" w:rsidRPr="005A76DE">
        <w:rPr>
          <w:rFonts w:ascii="Times New Roman" w:hAnsi="Times New Roman"/>
          <w:bCs/>
          <w:sz w:val="24"/>
          <w:szCs w:val="24"/>
        </w:rPr>
        <w:t xml:space="preserve"> 3 kohaselt moodustab TVK juhataja põhipalk 80–100% riikliku lepitaja põhipalgast</w:t>
      </w:r>
      <w:r w:rsidR="00F91E28">
        <w:rPr>
          <w:rFonts w:ascii="Times New Roman" w:hAnsi="Times New Roman"/>
          <w:bCs/>
          <w:sz w:val="24"/>
          <w:szCs w:val="24"/>
        </w:rPr>
        <w:t xml:space="preserve"> </w:t>
      </w:r>
      <w:r w:rsidR="00990A96">
        <w:rPr>
          <w:rFonts w:ascii="Times New Roman" w:hAnsi="Times New Roman"/>
          <w:bCs/>
          <w:sz w:val="24"/>
          <w:szCs w:val="24"/>
        </w:rPr>
        <w:t>ning</w:t>
      </w:r>
      <w:r w:rsidR="00F91E28">
        <w:rPr>
          <w:rFonts w:ascii="Times New Roman" w:hAnsi="Times New Roman"/>
          <w:bCs/>
          <w:sz w:val="24"/>
          <w:szCs w:val="24"/>
        </w:rPr>
        <w:t xml:space="preserve"> p</w:t>
      </w:r>
      <w:r w:rsidR="005A76DE" w:rsidRPr="005A76DE">
        <w:rPr>
          <w:rFonts w:ascii="Times New Roman" w:hAnsi="Times New Roman"/>
          <w:bCs/>
          <w:sz w:val="24"/>
          <w:szCs w:val="24"/>
        </w:rPr>
        <w:t xml:space="preserve">õhipalga kinnitab valdkonna eest vastutav minister Tööinspektsiooni peadirektori ettepanekul. Praegu </w:t>
      </w:r>
      <w:r w:rsidR="000F689C">
        <w:rPr>
          <w:rFonts w:ascii="Times New Roman" w:hAnsi="Times New Roman"/>
          <w:bCs/>
          <w:sz w:val="24"/>
          <w:szCs w:val="24"/>
        </w:rPr>
        <w:t>on TVK juhatajate palgad võrdsed</w:t>
      </w:r>
      <w:r w:rsidR="00AC63E3">
        <w:rPr>
          <w:rFonts w:ascii="Times New Roman" w:hAnsi="Times New Roman"/>
          <w:bCs/>
          <w:sz w:val="24"/>
          <w:szCs w:val="24"/>
        </w:rPr>
        <w:t xml:space="preserve">, seejuures moodustab aastatel 2024 ja 2025 TVK juhatajate </w:t>
      </w:r>
      <w:r w:rsidR="002D29D7">
        <w:rPr>
          <w:rFonts w:ascii="Times New Roman" w:hAnsi="Times New Roman"/>
          <w:bCs/>
          <w:sz w:val="24"/>
          <w:szCs w:val="24"/>
        </w:rPr>
        <w:t>tasu 80</w:t>
      </w:r>
      <w:r w:rsidR="005B63FD">
        <w:rPr>
          <w:rFonts w:ascii="Times New Roman" w:hAnsi="Times New Roman"/>
          <w:bCs/>
          <w:sz w:val="24"/>
          <w:szCs w:val="24"/>
        </w:rPr>
        <w:t>%</w:t>
      </w:r>
      <w:r w:rsidR="00C5666A">
        <w:rPr>
          <w:rFonts w:ascii="Times New Roman" w:hAnsi="Times New Roman"/>
          <w:bCs/>
          <w:sz w:val="24"/>
          <w:szCs w:val="24"/>
        </w:rPr>
        <w:t xml:space="preserve"> riikliku lepitaja põhipalgast</w:t>
      </w:r>
      <w:r w:rsidR="00AB3D22">
        <w:rPr>
          <w:rFonts w:ascii="Times New Roman" w:hAnsi="Times New Roman"/>
          <w:bCs/>
          <w:sz w:val="24"/>
          <w:szCs w:val="24"/>
        </w:rPr>
        <w:t>.</w:t>
      </w:r>
      <w:r w:rsidR="00BD3E45">
        <w:rPr>
          <w:rFonts w:ascii="Times New Roman" w:hAnsi="Times New Roman"/>
          <w:bCs/>
          <w:sz w:val="24"/>
          <w:szCs w:val="24"/>
        </w:rPr>
        <w:t xml:space="preserve"> </w:t>
      </w:r>
      <w:r w:rsidR="00BF7087">
        <w:rPr>
          <w:rFonts w:ascii="Times New Roman" w:hAnsi="Times New Roman"/>
          <w:bCs/>
          <w:sz w:val="24"/>
          <w:szCs w:val="24"/>
        </w:rPr>
        <w:t>80% palga tagamiseks näeb Rahandusministeerium ette eelarvelised vahendid.</w:t>
      </w:r>
      <w:r w:rsidR="00921D9E">
        <w:rPr>
          <w:rFonts w:ascii="Times New Roman" w:hAnsi="Times New Roman"/>
          <w:bCs/>
          <w:sz w:val="24"/>
          <w:szCs w:val="24"/>
        </w:rPr>
        <w:t xml:space="preserve"> </w:t>
      </w:r>
      <w:r w:rsidR="00C54DB3">
        <w:rPr>
          <w:rFonts w:ascii="Times New Roman" w:hAnsi="Times New Roman"/>
          <w:bCs/>
          <w:sz w:val="24"/>
          <w:szCs w:val="24"/>
        </w:rPr>
        <w:t>Kuna TVK juhatajate palgataseme tõstmi</w:t>
      </w:r>
      <w:r w:rsidR="00867AEA">
        <w:rPr>
          <w:rFonts w:ascii="Times New Roman" w:hAnsi="Times New Roman"/>
          <w:bCs/>
          <w:sz w:val="24"/>
          <w:szCs w:val="24"/>
        </w:rPr>
        <w:t>ne</w:t>
      </w:r>
      <w:r w:rsidR="00CD6CC5">
        <w:rPr>
          <w:rFonts w:ascii="Times New Roman" w:hAnsi="Times New Roman"/>
          <w:bCs/>
          <w:sz w:val="24"/>
          <w:szCs w:val="24"/>
        </w:rPr>
        <w:t xml:space="preserve"> praegusest kõrgemale ei ole ettenähtavas tulevikus </w:t>
      </w:r>
      <w:r w:rsidR="009A251F">
        <w:rPr>
          <w:rFonts w:ascii="Times New Roman" w:hAnsi="Times New Roman"/>
          <w:bCs/>
          <w:sz w:val="24"/>
          <w:szCs w:val="24"/>
        </w:rPr>
        <w:t xml:space="preserve">võimalik, siis </w:t>
      </w:r>
      <w:r w:rsidR="0095057C">
        <w:rPr>
          <w:rFonts w:ascii="Times New Roman" w:hAnsi="Times New Roman"/>
          <w:bCs/>
          <w:sz w:val="24"/>
          <w:szCs w:val="24"/>
        </w:rPr>
        <w:t>sätestatakse</w:t>
      </w:r>
      <w:r w:rsidR="001630DF">
        <w:rPr>
          <w:rFonts w:ascii="Times New Roman" w:hAnsi="Times New Roman"/>
          <w:bCs/>
          <w:sz w:val="24"/>
          <w:szCs w:val="24"/>
        </w:rPr>
        <w:t xml:space="preserve"> </w:t>
      </w:r>
      <w:r w:rsidR="000538E1">
        <w:rPr>
          <w:rFonts w:ascii="Times New Roman" w:hAnsi="Times New Roman"/>
          <w:bCs/>
          <w:sz w:val="24"/>
          <w:szCs w:val="24"/>
        </w:rPr>
        <w:t>e</w:t>
      </w:r>
      <w:r w:rsidR="00141C14">
        <w:rPr>
          <w:rFonts w:ascii="Times New Roman" w:hAnsi="Times New Roman"/>
          <w:bCs/>
          <w:sz w:val="24"/>
          <w:szCs w:val="24"/>
        </w:rPr>
        <w:t>elnõu</w:t>
      </w:r>
      <w:r w:rsidR="0095057C">
        <w:rPr>
          <w:rFonts w:ascii="Times New Roman" w:hAnsi="Times New Roman"/>
          <w:bCs/>
          <w:sz w:val="24"/>
          <w:szCs w:val="24"/>
        </w:rPr>
        <w:t>s</w:t>
      </w:r>
      <w:r w:rsidR="00141C14">
        <w:rPr>
          <w:rFonts w:ascii="Times New Roman" w:hAnsi="Times New Roman"/>
          <w:bCs/>
          <w:sz w:val="24"/>
          <w:szCs w:val="24"/>
        </w:rPr>
        <w:t xml:space="preserve"> </w:t>
      </w:r>
      <w:r w:rsidR="000538E1">
        <w:rPr>
          <w:rFonts w:ascii="Times New Roman" w:hAnsi="Times New Roman"/>
          <w:bCs/>
          <w:sz w:val="24"/>
          <w:szCs w:val="24"/>
        </w:rPr>
        <w:t>TVK</w:t>
      </w:r>
      <w:r w:rsidR="00CB5FDC">
        <w:rPr>
          <w:rFonts w:ascii="Times New Roman" w:hAnsi="Times New Roman"/>
          <w:bCs/>
          <w:sz w:val="24"/>
          <w:szCs w:val="24"/>
        </w:rPr>
        <w:t xml:space="preserve"> juhataja palgaks 80% riikliku lepitaja põhipalgas</w:t>
      </w:r>
      <w:r w:rsidR="00D3153E">
        <w:rPr>
          <w:rFonts w:ascii="Times New Roman" w:hAnsi="Times New Roman"/>
          <w:bCs/>
          <w:sz w:val="24"/>
          <w:szCs w:val="24"/>
        </w:rPr>
        <w:t>t.</w:t>
      </w:r>
    </w:p>
    <w:p w14:paraId="2EF663B3" w14:textId="77777777" w:rsidR="00F17D05" w:rsidRDefault="00F17D05" w:rsidP="002F3FFC">
      <w:pPr>
        <w:pStyle w:val="Vahedeta"/>
        <w:jc w:val="both"/>
        <w:rPr>
          <w:rFonts w:ascii="Times New Roman" w:hAnsi="Times New Roman"/>
          <w:b/>
          <w:bCs/>
          <w:sz w:val="24"/>
          <w:szCs w:val="24"/>
        </w:rPr>
      </w:pPr>
    </w:p>
    <w:p w14:paraId="73FEEB35" w14:textId="527A99DC" w:rsidR="00B06BDC" w:rsidRDefault="00CF7DB6" w:rsidP="002F3FFC">
      <w:pPr>
        <w:pStyle w:val="Vahedeta"/>
        <w:jc w:val="both"/>
        <w:rPr>
          <w:rFonts w:ascii="Times New Roman" w:hAnsi="Times New Roman"/>
          <w:sz w:val="24"/>
          <w:szCs w:val="24"/>
        </w:rPr>
      </w:pPr>
      <w:r>
        <w:rPr>
          <w:rFonts w:ascii="Times New Roman" w:hAnsi="Times New Roman"/>
          <w:b/>
          <w:bCs/>
          <w:sz w:val="24"/>
          <w:szCs w:val="24"/>
        </w:rPr>
        <w:t>P</w:t>
      </w:r>
      <w:r w:rsidR="36C5057F" w:rsidRPr="1952477E">
        <w:rPr>
          <w:rFonts w:ascii="Times New Roman" w:hAnsi="Times New Roman"/>
          <w:b/>
          <w:bCs/>
          <w:sz w:val="24"/>
          <w:szCs w:val="24"/>
        </w:rPr>
        <w:t xml:space="preserve">unktiga </w:t>
      </w:r>
      <w:r w:rsidR="2EC4FB8D" w:rsidRPr="1952477E">
        <w:rPr>
          <w:rFonts w:ascii="Times New Roman" w:hAnsi="Times New Roman"/>
          <w:b/>
          <w:bCs/>
          <w:sz w:val="24"/>
          <w:szCs w:val="24"/>
        </w:rPr>
        <w:t>5</w:t>
      </w:r>
      <w:r w:rsidR="36C5057F" w:rsidRPr="00A32F71">
        <w:rPr>
          <w:rFonts w:ascii="Times New Roman" w:hAnsi="Times New Roman"/>
          <w:sz w:val="24"/>
          <w:szCs w:val="24"/>
        </w:rPr>
        <w:t xml:space="preserve"> muudetakse paragrahvi 7 </w:t>
      </w:r>
      <w:r w:rsidR="006E071C">
        <w:rPr>
          <w:rFonts w:ascii="Times New Roman" w:hAnsi="Times New Roman"/>
          <w:sz w:val="24"/>
          <w:szCs w:val="24"/>
        </w:rPr>
        <w:t xml:space="preserve">lõiget </w:t>
      </w:r>
      <w:r w:rsidR="36C5057F" w:rsidRPr="00A32F71">
        <w:rPr>
          <w:rFonts w:ascii="Times New Roman" w:hAnsi="Times New Roman"/>
          <w:sz w:val="24"/>
          <w:szCs w:val="24"/>
        </w:rPr>
        <w:t xml:space="preserve">4 selliselt, et sealt eemaldatakse viide atesteerimise läbiviimise ajale. </w:t>
      </w:r>
      <w:r w:rsidR="5F565B3D">
        <w:rPr>
          <w:rFonts w:ascii="Times New Roman" w:hAnsi="Times New Roman"/>
          <w:sz w:val="24"/>
          <w:szCs w:val="24"/>
        </w:rPr>
        <w:t>TVK</w:t>
      </w:r>
      <w:r w:rsidR="36C5057F" w:rsidRPr="00A32F71">
        <w:rPr>
          <w:rFonts w:ascii="Times New Roman" w:hAnsi="Times New Roman"/>
          <w:sz w:val="24"/>
          <w:szCs w:val="24"/>
        </w:rPr>
        <w:t xml:space="preserve"> juhataja nõuetele vastavuse hindamise kord on kehtestatud eraldi </w:t>
      </w:r>
      <w:r w:rsidR="177E917D">
        <w:rPr>
          <w:rFonts w:ascii="Times New Roman" w:hAnsi="Times New Roman"/>
          <w:sz w:val="24"/>
          <w:szCs w:val="24"/>
        </w:rPr>
        <w:lastRenderedPageBreak/>
        <w:t>t</w:t>
      </w:r>
      <w:r w:rsidR="36C5057F" w:rsidRPr="00A32F71">
        <w:rPr>
          <w:rFonts w:ascii="Times New Roman" w:hAnsi="Times New Roman"/>
          <w:sz w:val="24"/>
          <w:szCs w:val="24"/>
        </w:rPr>
        <w:t>ervise- ja tööministri 23.12.2017 määrusega nr 71</w:t>
      </w:r>
      <w:r w:rsidR="004471A6">
        <w:rPr>
          <w:rStyle w:val="Allmrkuseviide"/>
          <w:rFonts w:ascii="Times New Roman" w:hAnsi="Times New Roman"/>
          <w:sz w:val="24"/>
          <w:szCs w:val="24"/>
        </w:rPr>
        <w:footnoteReference w:id="8"/>
      </w:r>
      <w:r w:rsidR="36C5057F" w:rsidRPr="00A32F71">
        <w:rPr>
          <w:rFonts w:ascii="Times New Roman" w:hAnsi="Times New Roman"/>
          <w:sz w:val="24"/>
          <w:szCs w:val="24"/>
        </w:rPr>
        <w:t>, mille § 1 l</w:t>
      </w:r>
      <w:r w:rsidR="00326F92">
        <w:rPr>
          <w:rFonts w:ascii="Times New Roman" w:hAnsi="Times New Roman"/>
          <w:sz w:val="24"/>
          <w:szCs w:val="24"/>
        </w:rPr>
        <w:t>õike</w:t>
      </w:r>
      <w:r w:rsidR="36C5057F" w:rsidRPr="00A32F71">
        <w:rPr>
          <w:rFonts w:ascii="Times New Roman" w:hAnsi="Times New Roman"/>
          <w:sz w:val="24"/>
          <w:szCs w:val="24"/>
        </w:rPr>
        <w:t xml:space="preserve"> 3 kohaselt t</w:t>
      </w:r>
      <w:r w:rsidR="0099561E">
        <w:rPr>
          <w:rFonts w:ascii="Times New Roman" w:hAnsi="Times New Roman"/>
          <w:sz w:val="24"/>
          <w:szCs w:val="24"/>
        </w:rPr>
        <w:t>ehakse</w:t>
      </w:r>
      <w:r w:rsidR="36C5057F" w:rsidRPr="00A32F71">
        <w:rPr>
          <w:rFonts w:ascii="Times New Roman" w:hAnsi="Times New Roman"/>
          <w:sz w:val="24"/>
          <w:szCs w:val="24"/>
        </w:rPr>
        <w:t xml:space="preserve"> hindamine üks kord kolme aasta jooksul. Seega on tegemist dubleeriva sättega </w:t>
      </w:r>
      <w:r w:rsidR="177E917D">
        <w:rPr>
          <w:rFonts w:ascii="Times New Roman" w:hAnsi="Times New Roman"/>
          <w:sz w:val="24"/>
          <w:szCs w:val="24"/>
        </w:rPr>
        <w:t>ja</w:t>
      </w:r>
      <w:r w:rsidR="06E1CC76">
        <w:rPr>
          <w:rFonts w:ascii="Times New Roman" w:hAnsi="Times New Roman"/>
          <w:sz w:val="24"/>
          <w:szCs w:val="24"/>
        </w:rPr>
        <w:t xml:space="preserve"> see</w:t>
      </w:r>
      <w:r w:rsidR="36C5057F" w:rsidRPr="00A32F71">
        <w:rPr>
          <w:rFonts w:ascii="Times New Roman" w:hAnsi="Times New Roman"/>
          <w:sz w:val="24"/>
          <w:szCs w:val="24"/>
        </w:rPr>
        <w:t xml:space="preserve"> </w:t>
      </w:r>
      <w:r w:rsidR="30026B5F">
        <w:rPr>
          <w:rFonts w:ascii="Times New Roman" w:hAnsi="Times New Roman"/>
          <w:sz w:val="24"/>
          <w:szCs w:val="24"/>
        </w:rPr>
        <w:t>jäetakse seadusest välja</w:t>
      </w:r>
      <w:r w:rsidR="36C5057F" w:rsidRPr="00A32F71">
        <w:rPr>
          <w:rFonts w:ascii="Times New Roman" w:hAnsi="Times New Roman"/>
          <w:sz w:val="24"/>
          <w:szCs w:val="24"/>
        </w:rPr>
        <w:t>.</w:t>
      </w:r>
      <w:r w:rsidR="3ED89FC3">
        <w:rPr>
          <w:rFonts w:ascii="Times New Roman" w:hAnsi="Times New Roman"/>
          <w:sz w:val="24"/>
          <w:szCs w:val="24"/>
        </w:rPr>
        <w:t xml:space="preserve"> </w:t>
      </w:r>
      <w:r w:rsidR="00081265">
        <w:rPr>
          <w:rFonts w:ascii="Times New Roman" w:hAnsi="Times New Roman"/>
          <w:sz w:val="24"/>
          <w:szCs w:val="24"/>
        </w:rPr>
        <w:t xml:space="preserve">Sätte </w:t>
      </w:r>
      <w:r w:rsidR="000B383C">
        <w:rPr>
          <w:rFonts w:ascii="Times New Roman" w:hAnsi="Times New Roman"/>
          <w:sz w:val="24"/>
          <w:szCs w:val="24"/>
        </w:rPr>
        <w:t xml:space="preserve">eeskujuks on </w:t>
      </w:r>
      <w:r w:rsidR="00DA325E">
        <w:rPr>
          <w:rFonts w:ascii="Times New Roman" w:hAnsi="Times New Roman"/>
          <w:sz w:val="24"/>
          <w:szCs w:val="24"/>
        </w:rPr>
        <w:t>avaliku teenistuse seaduse (ATS)</w:t>
      </w:r>
      <w:r w:rsidR="000B383C">
        <w:rPr>
          <w:rFonts w:ascii="Times New Roman" w:hAnsi="Times New Roman"/>
          <w:sz w:val="24"/>
          <w:szCs w:val="24"/>
        </w:rPr>
        <w:t xml:space="preserve"> </w:t>
      </w:r>
      <w:r w:rsidR="00977678">
        <w:rPr>
          <w:rFonts w:ascii="Times New Roman" w:hAnsi="Times New Roman"/>
          <w:sz w:val="24"/>
          <w:szCs w:val="24"/>
        </w:rPr>
        <w:t>§ 10 lõige 2, mis näeb ette</w:t>
      </w:r>
      <w:r w:rsidR="00DA325E">
        <w:rPr>
          <w:rFonts w:ascii="Times New Roman" w:hAnsi="Times New Roman"/>
          <w:sz w:val="24"/>
          <w:szCs w:val="24"/>
        </w:rPr>
        <w:t xml:space="preserve"> </w:t>
      </w:r>
      <w:r w:rsidR="00F15D90">
        <w:rPr>
          <w:rFonts w:ascii="Times New Roman" w:hAnsi="Times New Roman"/>
          <w:sz w:val="24"/>
          <w:szCs w:val="24"/>
        </w:rPr>
        <w:t xml:space="preserve">avaliku teenistuse tippjuhtide </w:t>
      </w:r>
      <w:r w:rsidR="00503E24">
        <w:rPr>
          <w:rFonts w:ascii="Times New Roman" w:hAnsi="Times New Roman"/>
          <w:sz w:val="24"/>
          <w:szCs w:val="24"/>
        </w:rPr>
        <w:t xml:space="preserve">värbamise, valiku, arendamise ja hindamise korra kehtestamise määrusega. Määruses on omakorda </w:t>
      </w:r>
      <w:r w:rsidR="00D63158">
        <w:rPr>
          <w:rFonts w:ascii="Times New Roman" w:hAnsi="Times New Roman"/>
          <w:sz w:val="24"/>
          <w:szCs w:val="24"/>
        </w:rPr>
        <w:t>sätestatud</w:t>
      </w:r>
      <w:r w:rsidR="00503E24">
        <w:rPr>
          <w:rFonts w:ascii="Times New Roman" w:hAnsi="Times New Roman"/>
          <w:sz w:val="24"/>
          <w:szCs w:val="24"/>
        </w:rPr>
        <w:t xml:space="preserve"> ka hindamise</w:t>
      </w:r>
      <w:r w:rsidR="00510822">
        <w:rPr>
          <w:rFonts w:ascii="Times New Roman" w:hAnsi="Times New Roman"/>
          <w:sz w:val="24"/>
          <w:szCs w:val="24"/>
        </w:rPr>
        <w:t xml:space="preserve"> intervall. </w:t>
      </w:r>
    </w:p>
    <w:p w14:paraId="4E036D7D" w14:textId="77777777" w:rsidR="00302306" w:rsidRDefault="00302306" w:rsidP="002F3FFC">
      <w:pPr>
        <w:pStyle w:val="Vahedeta"/>
        <w:jc w:val="both"/>
        <w:rPr>
          <w:rFonts w:ascii="Times New Roman" w:hAnsi="Times New Roman"/>
          <w:sz w:val="24"/>
          <w:szCs w:val="24"/>
        </w:rPr>
      </w:pPr>
    </w:p>
    <w:p w14:paraId="0F567B5A" w14:textId="1AEBF9C7" w:rsidR="00302306" w:rsidRPr="00302306" w:rsidRDefault="00D17170" w:rsidP="002F3FFC">
      <w:pPr>
        <w:pStyle w:val="Vahedeta"/>
        <w:jc w:val="both"/>
        <w:rPr>
          <w:rFonts w:ascii="Times New Roman" w:hAnsi="Times New Roman"/>
          <w:sz w:val="24"/>
          <w:szCs w:val="24"/>
        </w:rPr>
      </w:pPr>
      <w:r>
        <w:rPr>
          <w:rFonts w:ascii="Times New Roman" w:hAnsi="Times New Roman"/>
          <w:b/>
          <w:bCs/>
          <w:sz w:val="24"/>
          <w:szCs w:val="24"/>
        </w:rPr>
        <w:t>P</w:t>
      </w:r>
      <w:r w:rsidR="2EC4FB8D" w:rsidRPr="1952477E">
        <w:rPr>
          <w:rFonts w:ascii="Times New Roman" w:hAnsi="Times New Roman"/>
          <w:b/>
          <w:bCs/>
          <w:sz w:val="24"/>
          <w:szCs w:val="24"/>
        </w:rPr>
        <w:t xml:space="preserve">unktiga </w:t>
      </w:r>
      <w:r w:rsidR="00DE001B">
        <w:rPr>
          <w:rFonts w:ascii="Times New Roman" w:hAnsi="Times New Roman"/>
          <w:b/>
          <w:bCs/>
          <w:sz w:val="24"/>
          <w:szCs w:val="24"/>
        </w:rPr>
        <w:t>6</w:t>
      </w:r>
      <w:r w:rsidR="2EC4FB8D" w:rsidRPr="1952477E">
        <w:rPr>
          <w:rFonts w:ascii="Times New Roman" w:hAnsi="Times New Roman"/>
          <w:b/>
          <w:bCs/>
          <w:sz w:val="24"/>
          <w:szCs w:val="24"/>
        </w:rPr>
        <w:t xml:space="preserve"> </w:t>
      </w:r>
      <w:r w:rsidR="0058533B">
        <w:rPr>
          <w:rFonts w:ascii="Times New Roman" w:hAnsi="Times New Roman"/>
          <w:sz w:val="24"/>
          <w:szCs w:val="24"/>
        </w:rPr>
        <w:t xml:space="preserve">muudetakse </w:t>
      </w:r>
      <w:proofErr w:type="spellStart"/>
      <w:r w:rsidR="00BC5113">
        <w:rPr>
          <w:rFonts w:ascii="Times New Roman" w:hAnsi="Times New Roman"/>
          <w:sz w:val="24"/>
          <w:szCs w:val="24"/>
        </w:rPr>
        <w:t>TvLS</w:t>
      </w:r>
      <w:proofErr w:type="spellEnd"/>
      <w:r w:rsidR="00BC5113">
        <w:rPr>
          <w:rFonts w:ascii="Times New Roman" w:hAnsi="Times New Roman"/>
          <w:sz w:val="24"/>
          <w:szCs w:val="24"/>
        </w:rPr>
        <w:t xml:space="preserve"> § 7 lõi</w:t>
      </w:r>
      <w:r w:rsidR="0058533B">
        <w:rPr>
          <w:rFonts w:ascii="Times New Roman" w:hAnsi="Times New Roman"/>
          <w:sz w:val="24"/>
          <w:szCs w:val="24"/>
        </w:rPr>
        <w:t>get</w:t>
      </w:r>
      <w:r w:rsidR="00BC5113">
        <w:rPr>
          <w:rFonts w:ascii="Times New Roman" w:hAnsi="Times New Roman"/>
          <w:sz w:val="24"/>
          <w:szCs w:val="24"/>
        </w:rPr>
        <w:t xml:space="preserve"> 7</w:t>
      </w:r>
      <w:r w:rsidR="0058533B">
        <w:rPr>
          <w:rFonts w:ascii="Times New Roman" w:hAnsi="Times New Roman"/>
          <w:sz w:val="24"/>
          <w:szCs w:val="24"/>
        </w:rPr>
        <w:t xml:space="preserve"> nii, et edaspidi</w:t>
      </w:r>
      <w:r w:rsidR="00BE73C5">
        <w:rPr>
          <w:rFonts w:ascii="Times New Roman" w:hAnsi="Times New Roman"/>
          <w:sz w:val="24"/>
          <w:szCs w:val="24"/>
        </w:rPr>
        <w:t xml:space="preserve"> rakendu</w:t>
      </w:r>
      <w:r w:rsidR="00150F75">
        <w:rPr>
          <w:rFonts w:ascii="Times New Roman" w:hAnsi="Times New Roman"/>
          <w:sz w:val="24"/>
          <w:szCs w:val="24"/>
        </w:rPr>
        <w:t>vad TVK</w:t>
      </w:r>
      <w:r w:rsidR="00AA5C0F">
        <w:rPr>
          <w:rFonts w:ascii="Times New Roman" w:hAnsi="Times New Roman"/>
          <w:sz w:val="24"/>
          <w:szCs w:val="24"/>
        </w:rPr>
        <w:t xml:space="preserve"> juhatajatele </w:t>
      </w:r>
      <w:r w:rsidR="00E70D3C">
        <w:rPr>
          <w:rFonts w:ascii="Times New Roman" w:hAnsi="Times New Roman"/>
          <w:sz w:val="24"/>
          <w:szCs w:val="24"/>
        </w:rPr>
        <w:t>ATS §</w:t>
      </w:r>
      <w:r w:rsidR="008438AF">
        <w:rPr>
          <w:rFonts w:ascii="Times New Roman" w:hAnsi="Times New Roman"/>
          <w:sz w:val="24"/>
          <w:szCs w:val="24"/>
        </w:rPr>
        <w:t> </w:t>
      </w:r>
      <w:r w:rsidR="003E2F03">
        <w:rPr>
          <w:rFonts w:ascii="Times New Roman" w:hAnsi="Times New Roman"/>
          <w:sz w:val="24"/>
          <w:szCs w:val="24"/>
        </w:rPr>
        <w:t>61 lõiked 1,2</w:t>
      </w:r>
      <w:r w:rsidR="002578EE">
        <w:rPr>
          <w:rFonts w:ascii="Times New Roman" w:hAnsi="Times New Roman"/>
          <w:sz w:val="24"/>
          <w:szCs w:val="24"/>
        </w:rPr>
        <w:t>, 5 ja 6 ning §</w:t>
      </w:r>
      <w:r w:rsidR="001E4457">
        <w:rPr>
          <w:rFonts w:ascii="Times New Roman" w:hAnsi="Times New Roman"/>
          <w:sz w:val="24"/>
          <w:szCs w:val="24"/>
        </w:rPr>
        <w:t xml:space="preserve"> 63</w:t>
      </w:r>
      <w:r w:rsidR="0012070D">
        <w:rPr>
          <w:rFonts w:ascii="Times New Roman" w:hAnsi="Times New Roman"/>
          <w:sz w:val="24"/>
          <w:szCs w:val="24"/>
        </w:rPr>
        <w:t xml:space="preserve">, mis võimaldavad maksta TVK juhatajatele muutuvpalka. </w:t>
      </w:r>
      <w:r w:rsidR="00D54710">
        <w:rPr>
          <w:rFonts w:ascii="Times New Roman" w:hAnsi="Times New Roman"/>
          <w:sz w:val="24"/>
          <w:szCs w:val="24"/>
        </w:rPr>
        <w:t xml:space="preserve"> </w:t>
      </w:r>
      <w:r w:rsidR="00AA6DB0">
        <w:rPr>
          <w:rFonts w:ascii="Times New Roman" w:hAnsi="Times New Roman"/>
          <w:sz w:val="24"/>
          <w:szCs w:val="24"/>
        </w:rPr>
        <w:t xml:space="preserve">Eelnimetatud paragrahvide välistamisega </w:t>
      </w:r>
      <w:r w:rsidR="61DE3042">
        <w:rPr>
          <w:rFonts w:ascii="Times New Roman" w:hAnsi="Times New Roman"/>
          <w:sz w:val="24"/>
          <w:szCs w:val="24"/>
        </w:rPr>
        <w:t>sooviti</w:t>
      </w:r>
      <w:r w:rsidR="56EA3D29">
        <w:rPr>
          <w:rFonts w:ascii="Times New Roman" w:hAnsi="Times New Roman"/>
          <w:sz w:val="24"/>
          <w:szCs w:val="24"/>
        </w:rPr>
        <w:t xml:space="preserve"> </w:t>
      </w:r>
      <w:proofErr w:type="spellStart"/>
      <w:r w:rsidR="56EA3D29">
        <w:rPr>
          <w:rFonts w:ascii="Times New Roman" w:hAnsi="Times New Roman"/>
          <w:sz w:val="24"/>
          <w:szCs w:val="24"/>
        </w:rPr>
        <w:t>TvLS</w:t>
      </w:r>
      <w:proofErr w:type="spellEnd"/>
      <w:r w:rsidR="00725D05">
        <w:rPr>
          <w:rFonts w:ascii="Times New Roman" w:hAnsi="Times New Roman"/>
          <w:sz w:val="24"/>
          <w:szCs w:val="24"/>
        </w:rPr>
        <w:t>-i</w:t>
      </w:r>
      <w:r w:rsidR="56EA3D29">
        <w:rPr>
          <w:rFonts w:ascii="Times New Roman" w:hAnsi="Times New Roman"/>
          <w:sz w:val="24"/>
          <w:szCs w:val="24"/>
        </w:rPr>
        <w:t xml:space="preserve"> loomisel</w:t>
      </w:r>
      <w:r w:rsidR="18F98B96">
        <w:rPr>
          <w:rFonts w:ascii="Times New Roman" w:hAnsi="Times New Roman"/>
          <w:sz w:val="24"/>
          <w:szCs w:val="24"/>
        </w:rPr>
        <w:t xml:space="preserve"> tagada </w:t>
      </w:r>
      <w:r w:rsidR="5F565B3D">
        <w:rPr>
          <w:rFonts w:ascii="Times New Roman" w:hAnsi="Times New Roman"/>
          <w:sz w:val="24"/>
          <w:szCs w:val="24"/>
        </w:rPr>
        <w:t>TVK</w:t>
      </w:r>
      <w:r w:rsidR="18F98B96">
        <w:rPr>
          <w:rFonts w:ascii="Times New Roman" w:hAnsi="Times New Roman"/>
          <w:sz w:val="24"/>
          <w:szCs w:val="24"/>
        </w:rPr>
        <w:t xml:space="preserve"> juhataja ametikoha sõltumatus ja läbipaistvus.</w:t>
      </w:r>
      <w:r w:rsidR="00205531">
        <w:rPr>
          <w:rStyle w:val="Allmrkuseviide"/>
          <w:rFonts w:ascii="Times New Roman" w:hAnsi="Times New Roman"/>
          <w:sz w:val="24"/>
          <w:szCs w:val="24"/>
        </w:rPr>
        <w:footnoteReference w:id="9"/>
      </w:r>
      <w:r w:rsidR="18F98B96">
        <w:rPr>
          <w:rFonts w:ascii="Times New Roman" w:hAnsi="Times New Roman"/>
          <w:sz w:val="24"/>
          <w:szCs w:val="24"/>
        </w:rPr>
        <w:t xml:space="preserve"> </w:t>
      </w:r>
      <w:r w:rsidR="1A672D9C" w:rsidRPr="002361FB">
        <w:rPr>
          <w:rFonts w:ascii="Times New Roman" w:hAnsi="Times New Roman"/>
          <w:sz w:val="24"/>
          <w:szCs w:val="24"/>
        </w:rPr>
        <w:t>Muutuvpalga maksmise asemel jäeti võimalus palka diferentseerida 80</w:t>
      </w:r>
      <w:r w:rsidR="00725D05">
        <w:rPr>
          <w:rFonts w:ascii="Times New Roman" w:hAnsi="Times New Roman"/>
          <w:sz w:val="24"/>
          <w:szCs w:val="24"/>
        </w:rPr>
        <w:t>–</w:t>
      </w:r>
      <w:r w:rsidR="1A672D9C" w:rsidRPr="002361FB">
        <w:rPr>
          <w:rFonts w:ascii="Times New Roman" w:hAnsi="Times New Roman"/>
          <w:sz w:val="24"/>
          <w:szCs w:val="24"/>
        </w:rPr>
        <w:t>100% ulatuses, et vajaduse</w:t>
      </w:r>
      <w:r w:rsidR="00725D05">
        <w:rPr>
          <w:rFonts w:ascii="Times New Roman" w:hAnsi="Times New Roman"/>
          <w:sz w:val="24"/>
          <w:szCs w:val="24"/>
        </w:rPr>
        <w:t xml:space="preserve"> korra</w:t>
      </w:r>
      <w:r w:rsidR="1A672D9C" w:rsidRPr="002361FB">
        <w:rPr>
          <w:rFonts w:ascii="Times New Roman" w:hAnsi="Times New Roman"/>
          <w:sz w:val="24"/>
          <w:szCs w:val="24"/>
        </w:rPr>
        <w:t xml:space="preserve">l oleks õiglane </w:t>
      </w:r>
      <w:r w:rsidR="56EA3D29">
        <w:rPr>
          <w:rFonts w:ascii="Times New Roman" w:hAnsi="Times New Roman"/>
          <w:sz w:val="24"/>
          <w:szCs w:val="24"/>
        </w:rPr>
        <w:t xml:space="preserve">töötasude </w:t>
      </w:r>
      <w:r w:rsidR="39672523">
        <w:rPr>
          <w:rFonts w:ascii="Times New Roman" w:hAnsi="Times New Roman"/>
          <w:sz w:val="24"/>
          <w:szCs w:val="24"/>
        </w:rPr>
        <w:t>diferentseerimise</w:t>
      </w:r>
      <w:r w:rsidR="1A672D9C" w:rsidRPr="002361FB">
        <w:rPr>
          <w:rFonts w:ascii="Times New Roman" w:hAnsi="Times New Roman"/>
          <w:sz w:val="24"/>
          <w:szCs w:val="24"/>
        </w:rPr>
        <w:t xml:space="preserve"> võimalus. </w:t>
      </w:r>
      <w:r w:rsidR="001D114D">
        <w:rPr>
          <w:rFonts w:ascii="Times New Roman" w:hAnsi="Times New Roman"/>
          <w:sz w:val="24"/>
          <w:szCs w:val="24"/>
        </w:rPr>
        <w:t xml:space="preserve">Käesoleva eelnõu punktiga 4 </w:t>
      </w:r>
      <w:r w:rsidR="00725D05">
        <w:rPr>
          <w:rFonts w:ascii="Times New Roman" w:hAnsi="Times New Roman"/>
          <w:sz w:val="24"/>
          <w:szCs w:val="24"/>
        </w:rPr>
        <w:t>jäetakse</w:t>
      </w:r>
      <w:r w:rsidR="7C1367B5">
        <w:rPr>
          <w:rFonts w:ascii="Times New Roman" w:hAnsi="Times New Roman"/>
          <w:sz w:val="24"/>
          <w:szCs w:val="24"/>
        </w:rPr>
        <w:t xml:space="preserve"> </w:t>
      </w:r>
      <w:r w:rsidR="3732400F">
        <w:rPr>
          <w:rFonts w:ascii="Times New Roman" w:hAnsi="Times New Roman"/>
          <w:sz w:val="24"/>
          <w:szCs w:val="24"/>
        </w:rPr>
        <w:t>seaduse</w:t>
      </w:r>
      <w:r w:rsidR="00725D05">
        <w:rPr>
          <w:rFonts w:ascii="Times New Roman" w:hAnsi="Times New Roman"/>
          <w:sz w:val="24"/>
          <w:szCs w:val="24"/>
        </w:rPr>
        <w:t>st välja</w:t>
      </w:r>
      <w:r w:rsidR="3732400F">
        <w:rPr>
          <w:rFonts w:ascii="Times New Roman" w:hAnsi="Times New Roman"/>
          <w:sz w:val="24"/>
          <w:szCs w:val="24"/>
        </w:rPr>
        <w:t xml:space="preserve"> viide palgavahemikule</w:t>
      </w:r>
      <w:r w:rsidR="07CD20EE">
        <w:rPr>
          <w:rFonts w:ascii="Times New Roman" w:hAnsi="Times New Roman"/>
          <w:sz w:val="24"/>
          <w:szCs w:val="24"/>
        </w:rPr>
        <w:t xml:space="preserve"> </w:t>
      </w:r>
      <w:r w:rsidR="00725D05">
        <w:rPr>
          <w:rFonts w:ascii="Times New Roman" w:hAnsi="Times New Roman"/>
          <w:sz w:val="24"/>
          <w:szCs w:val="24"/>
        </w:rPr>
        <w:t>ning</w:t>
      </w:r>
      <w:r w:rsidR="07CD20EE">
        <w:rPr>
          <w:rFonts w:ascii="Times New Roman" w:hAnsi="Times New Roman"/>
          <w:sz w:val="24"/>
          <w:szCs w:val="24"/>
        </w:rPr>
        <w:t xml:space="preserve"> </w:t>
      </w:r>
      <w:r w:rsidR="3732400F">
        <w:rPr>
          <w:rFonts w:ascii="Times New Roman" w:hAnsi="Times New Roman"/>
          <w:sz w:val="24"/>
          <w:szCs w:val="24"/>
        </w:rPr>
        <w:t xml:space="preserve">selle asemel </w:t>
      </w:r>
      <w:r w:rsidR="07CD20EE">
        <w:rPr>
          <w:rFonts w:ascii="Times New Roman" w:hAnsi="Times New Roman"/>
          <w:sz w:val="24"/>
          <w:szCs w:val="24"/>
        </w:rPr>
        <w:t>kehtestatakse võimalus maksta</w:t>
      </w:r>
      <w:r w:rsidR="001D114D">
        <w:rPr>
          <w:rFonts w:ascii="Times New Roman" w:hAnsi="Times New Roman"/>
          <w:sz w:val="24"/>
          <w:szCs w:val="24"/>
        </w:rPr>
        <w:t xml:space="preserve"> TVK juhatajatele</w:t>
      </w:r>
      <w:r w:rsidR="07CD20EE">
        <w:rPr>
          <w:rFonts w:ascii="Times New Roman" w:hAnsi="Times New Roman"/>
          <w:sz w:val="24"/>
          <w:szCs w:val="24"/>
        </w:rPr>
        <w:t xml:space="preserve"> </w:t>
      </w:r>
      <w:r w:rsidR="00146C15">
        <w:rPr>
          <w:rFonts w:ascii="Times New Roman" w:hAnsi="Times New Roman"/>
          <w:sz w:val="24"/>
          <w:szCs w:val="24"/>
        </w:rPr>
        <w:t>muutuvpalka</w:t>
      </w:r>
      <w:r w:rsidR="07CD20EE">
        <w:rPr>
          <w:rFonts w:ascii="Times New Roman" w:hAnsi="Times New Roman"/>
          <w:sz w:val="24"/>
          <w:szCs w:val="24"/>
        </w:rPr>
        <w:t xml:space="preserve">. </w:t>
      </w:r>
      <w:r w:rsidR="703A3E37">
        <w:rPr>
          <w:rFonts w:ascii="Times New Roman" w:hAnsi="Times New Roman"/>
          <w:sz w:val="24"/>
          <w:szCs w:val="24"/>
        </w:rPr>
        <w:t>Muudatus annab võimaluse</w:t>
      </w:r>
      <w:r w:rsidR="276878FA">
        <w:rPr>
          <w:rFonts w:ascii="Times New Roman" w:hAnsi="Times New Roman"/>
          <w:sz w:val="24"/>
          <w:szCs w:val="24"/>
        </w:rPr>
        <w:t xml:space="preserve"> </w:t>
      </w:r>
      <w:r w:rsidR="276878FA" w:rsidRPr="004E5842">
        <w:rPr>
          <w:rFonts w:ascii="Times New Roman" w:hAnsi="Times New Roman"/>
          <w:sz w:val="24"/>
          <w:szCs w:val="24"/>
        </w:rPr>
        <w:t>rakendada põhipalga kõrval lisameetmeid heade töötulemuste</w:t>
      </w:r>
      <w:r w:rsidR="703A3E37">
        <w:rPr>
          <w:rFonts w:ascii="Times New Roman" w:hAnsi="Times New Roman"/>
          <w:sz w:val="24"/>
          <w:szCs w:val="24"/>
        </w:rPr>
        <w:t xml:space="preserve"> ning oskuste</w:t>
      </w:r>
      <w:r w:rsidR="00630BEB">
        <w:rPr>
          <w:rFonts w:ascii="Times New Roman" w:hAnsi="Times New Roman"/>
          <w:sz w:val="24"/>
          <w:szCs w:val="24"/>
        </w:rPr>
        <w:t>ga</w:t>
      </w:r>
      <w:r w:rsidR="276878FA" w:rsidRPr="004E5842">
        <w:rPr>
          <w:rFonts w:ascii="Times New Roman" w:hAnsi="Times New Roman"/>
          <w:sz w:val="24"/>
          <w:szCs w:val="24"/>
        </w:rPr>
        <w:t xml:space="preserve"> ametnike motivatsiooni </w:t>
      </w:r>
      <w:r w:rsidR="001F3A7A">
        <w:rPr>
          <w:rFonts w:ascii="Times New Roman" w:hAnsi="Times New Roman"/>
          <w:sz w:val="24"/>
          <w:szCs w:val="24"/>
        </w:rPr>
        <w:t>suurendami</w:t>
      </w:r>
      <w:r w:rsidR="00CC6D55">
        <w:rPr>
          <w:rFonts w:ascii="Times New Roman" w:hAnsi="Times New Roman"/>
          <w:sz w:val="24"/>
          <w:szCs w:val="24"/>
        </w:rPr>
        <w:softHyphen/>
      </w:r>
      <w:r w:rsidR="001F3A7A">
        <w:rPr>
          <w:rFonts w:ascii="Times New Roman" w:hAnsi="Times New Roman"/>
          <w:sz w:val="24"/>
          <w:szCs w:val="24"/>
        </w:rPr>
        <w:t>seks</w:t>
      </w:r>
      <w:r w:rsidR="276878FA" w:rsidRPr="004E5842">
        <w:rPr>
          <w:rFonts w:ascii="Times New Roman" w:hAnsi="Times New Roman"/>
          <w:sz w:val="24"/>
          <w:szCs w:val="24"/>
        </w:rPr>
        <w:t xml:space="preserve">, </w:t>
      </w:r>
      <w:r w:rsidR="276878FA" w:rsidRPr="00D06603">
        <w:rPr>
          <w:rFonts w:ascii="Times New Roman" w:hAnsi="Times New Roman"/>
          <w:sz w:val="24"/>
          <w:szCs w:val="24"/>
          <w:u w:val="single"/>
        </w:rPr>
        <w:t>kui ametiasutusel on selleks eelarves raha</w:t>
      </w:r>
      <w:r w:rsidR="251369B8">
        <w:rPr>
          <w:rFonts w:ascii="Times New Roman" w:hAnsi="Times New Roman"/>
          <w:sz w:val="24"/>
          <w:szCs w:val="24"/>
        </w:rPr>
        <w:t xml:space="preserve">. </w:t>
      </w:r>
      <w:r w:rsidR="005C775B">
        <w:rPr>
          <w:rFonts w:ascii="Times New Roman" w:hAnsi="Times New Roman"/>
          <w:sz w:val="24"/>
          <w:szCs w:val="24"/>
        </w:rPr>
        <w:t>Tagama</w:t>
      </w:r>
      <w:r w:rsidR="00416994">
        <w:rPr>
          <w:rFonts w:ascii="Times New Roman" w:hAnsi="Times New Roman"/>
          <w:sz w:val="24"/>
          <w:szCs w:val="24"/>
        </w:rPr>
        <w:t>ks</w:t>
      </w:r>
      <w:r w:rsidR="0105710F">
        <w:rPr>
          <w:rFonts w:ascii="Times New Roman" w:hAnsi="Times New Roman"/>
          <w:sz w:val="24"/>
          <w:szCs w:val="24"/>
        </w:rPr>
        <w:t xml:space="preserve"> muutuvpal</w:t>
      </w:r>
      <w:r w:rsidR="00416994">
        <w:rPr>
          <w:rFonts w:ascii="Times New Roman" w:hAnsi="Times New Roman"/>
          <w:sz w:val="24"/>
          <w:szCs w:val="24"/>
        </w:rPr>
        <w:t>ga maksmi</w:t>
      </w:r>
      <w:r w:rsidR="00AB7931">
        <w:rPr>
          <w:rFonts w:ascii="Times New Roman" w:hAnsi="Times New Roman"/>
          <w:sz w:val="24"/>
          <w:szCs w:val="24"/>
        </w:rPr>
        <w:t>n</w:t>
      </w:r>
      <w:r w:rsidR="00416994">
        <w:rPr>
          <w:rFonts w:ascii="Times New Roman" w:hAnsi="Times New Roman"/>
          <w:sz w:val="24"/>
          <w:szCs w:val="24"/>
        </w:rPr>
        <w:t>e</w:t>
      </w:r>
      <w:r w:rsidR="0105710F">
        <w:rPr>
          <w:rFonts w:ascii="Times New Roman" w:hAnsi="Times New Roman"/>
          <w:sz w:val="24"/>
          <w:szCs w:val="24"/>
        </w:rPr>
        <w:t xml:space="preserve"> </w:t>
      </w:r>
      <w:r w:rsidR="3DDEF51A">
        <w:rPr>
          <w:rFonts w:ascii="Times New Roman" w:hAnsi="Times New Roman"/>
          <w:sz w:val="24"/>
          <w:szCs w:val="24"/>
        </w:rPr>
        <w:t>läbipaistvate</w:t>
      </w:r>
      <w:r w:rsidR="0105710F">
        <w:rPr>
          <w:rFonts w:ascii="Times New Roman" w:hAnsi="Times New Roman"/>
          <w:sz w:val="24"/>
          <w:szCs w:val="24"/>
        </w:rPr>
        <w:t xml:space="preserve"> reeglite alusel</w:t>
      </w:r>
      <w:r w:rsidR="00032679">
        <w:rPr>
          <w:rFonts w:ascii="Times New Roman" w:hAnsi="Times New Roman"/>
          <w:sz w:val="24"/>
          <w:szCs w:val="24"/>
        </w:rPr>
        <w:t xml:space="preserve"> kehtib edaspidi TVK juhatajatele </w:t>
      </w:r>
      <w:r w:rsidR="009F29FB">
        <w:rPr>
          <w:rFonts w:ascii="Times New Roman" w:hAnsi="Times New Roman"/>
          <w:sz w:val="24"/>
          <w:szCs w:val="24"/>
        </w:rPr>
        <w:t>ka ATS § 63, mis näeb ette palgajuhendi</w:t>
      </w:r>
      <w:r w:rsidR="00204379">
        <w:rPr>
          <w:rFonts w:ascii="Times New Roman" w:hAnsi="Times New Roman"/>
          <w:sz w:val="24"/>
          <w:szCs w:val="24"/>
        </w:rPr>
        <w:t xml:space="preserve"> kehtestamise</w:t>
      </w:r>
      <w:r w:rsidR="00682416">
        <w:rPr>
          <w:rFonts w:ascii="Times New Roman" w:hAnsi="Times New Roman"/>
          <w:sz w:val="24"/>
          <w:szCs w:val="24"/>
        </w:rPr>
        <w:t>. S</w:t>
      </w:r>
      <w:r w:rsidR="00204379">
        <w:rPr>
          <w:rFonts w:ascii="Times New Roman" w:hAnsi="Times New Roman"/>
          <w:sz w:val="24"/>
          <w:szCs w:val="24"/>
        </w:rPr>
        <w:t>eega</w:t>
      </w:r>
      <w:r w:rsidR="009F29FB">
        <w:rPr>
          <w:rFonts w:ascii="Times New Roman" w:hAnsi="Times New Roman"/>
          <w:sz w:val="24"/>
          <w:szCs w:val="24"/>
        </w:rPr>
        <w:t xml:space="preserve"> </w:t>
      </w:r>
      <w:r w:rsidR="00204379">
        <w:rPr>
          <w:rFonts w:ascii="Times New Roman" w:hAnsi="Times New Roman"/>
          <w:sz w:val="24"/>
          <w:szCs w:val="24"/>
        </w:rPr>
        <w:t>ei</w:t>
      </w:r>
      <w:r w:rsidR="5F2FBC47">
        <w:rPr>
          <w:rFonts w:ascii="Times New Roman" w:hAnsi="Times New Roman"/>
          <w:sz w:val="24"/>
          <w:szCs w:val="24"/>
        </w:rPr>
        <w:t xml:space="preserve"> ole alust arvata, et </w:t>
      </w:r>
      <w:r w:rsidR="00AF5EA9">
        <w:rPr>
          <w:rFonts w:ascii="Times New Roman" w:hAnsi="Times New Roman"/>
          <w:sz w:val="24"/>
          <w:szCs w:val="24"/>
        </w:rPr>
        <w:t>muutuvpalga maksmine kujutaks</w:t>
      </w:r>
      <w:r w:rsidR="251369B8">
        <w:rPr>
          <w:rFonts w:ascii="Times New Roman" w:hAnsi="Times New Roman"/>
          <w:sz w:val="24"/>
          <w:szCs w:val="24"/>
        </w:rPr>
        <w:t xml:space="preserve"> ohtu</w:t>
      </w:r>
      <w:r w:rsidR="7150199B">
        <w:rPr>
          <w:rFonts w:ascii="Times New Roman" w:hAnsi="Times New Roman"/>
          <w:sz w:val="24"/>
          <w:szCs w:val="24"/>
        </w:rPr>
        <w:t xml:space="preserve"> teenistuja sõltumatuse</w:t>
      </w:r>
      <w:r w:rsidR="251369B8">
        <w:rPr>
          <w:rFonts w:ascii="Times New Roman" w:hAnsi="Times New Roman"/>
          <w:sz w:val="24"/>
          <w:szCs w:val="24"/>
        </w:rPr>
        <w:t>le</w:t>
      </w:r>
      <w:r w:rsidR="7150199B">
        <w:rPr>
          <w:rFonts w:ascii="Times New Roman" w:hAnsi="Times New Roman"/>
          <w:sz w:val="24"/>
          <w:szCs w:val="24"/>
        </w:rPr>
        <w:t>.</w:t>
      </w:r>
      <w:r w:rsidR="001E7916">
        <w:rPr>
          <w:rFonts w:ascii="Times New Roman" w:hAnsi="Times New Roman"/>
          <w:sz w:val="24"/>
          <w:szCs w:val="24"/>
        </w:rPr>
        <w:t xml:space="preserve"> Vastavalt </w:t>
      </w:r>
      <w:r w:rsidR="00EF4F1D">
        <w:rPr>
          <w:rFonts w:ascii="Times New Roman" w:hAnsi="Times New Roman"/>
          <w:sz w:val="24"/>
          <w:szCs w:val="24"/>
        </w:rPr>
        <w:t xml:space="preserve">§ 63 lõikele 4 kehtestab edaspidi </w:t>
      </w:r>
      <w:r w:rsidR="0056716C">
        <w:rPr>
          <w:rFonts w:ascii="Times New Roman" w:hAnsi="Times New Roman"/>
          <w:sz w:val="24"/>
          <w:szCs w:val="24"/>
        </w:rPr>
        <w:t>ministri volituse alusel</w:t>
      </w:r>
      <w:r w:rsidR="00ED2398">
        <w:rPr>
          <w:rFonts w:ascii="Times New Roman" w:hAnsi="Times New Roman"/>
          <w:sz w:val="24"/>
          <w:szCs w:val="24"/>
        </w:rPr>
        <w:t xml:space="preserve"> ning kooskõlastatult Rahandusministeeriumiga</w:t>
      </w:r>
      <w:r w:rsidR="0056716C">
        <w:rPr>
          <w:rFonts w:ascii="Times New Roman" w:hAnsi="Times New Roman"/>
          <w:sz w:val="24"/>
          <w:szCs w:val="24"/>
        </w:rPr>
        <w:t xml:space="preserve"> TVK juhatajate palgajuhendi </w:t>
      </w:r>
      <w:r w:rsidR="00FC71E1">
        <w:rPr>
          <w:rFonts w:ascii="Times New Roman" w:hAnsi="Times New Roman"/>
          <w:sz w:val="24"/>
          <w:szCs w:val="24"/>
        </w:rPr>
        <w:t>Tööinspektsiooni peadirektor.</w:t>
      </w:r>
      <w:r w:rsidR="7150199B">
        <w:rPr>
          <w:rFonts w:ascii="Times New Roman" w:hAnsi="Times New Roman"/>
          <w:sz w:val="24"/>
          <w:szCs w:val="24"/>
        </w:rPr>
        <w:t xml:space="preserve"> </w:t>
      </w:r>
      <w:r w:rsidR="7A6A6809">
        <w:rPr>
          <w:rFonts w:ascii="Times New Roman" w:hAnsi="Times New Roman"/>
          <w:sz w:val="24"/>
          <w:szCs w:val="24"/>
        </w:rPr>
        <w:t>Muutuvpalga</w:t>
      </w:r>
      <w:r w:rsidR="1EA4B06A" w:rsidRPr="001D67EC">
        <w:rPr>
          <w:rFonts w:ascii="Times New Roman" w:hAnsi="Times New Roman"/>
          <w:sz w:val="24"/>
          <w:szCs w:val="24"/>
        </w:rPr>
        <w:t xml:space="preserve"> maksmise eeldus</w:t>
      </w:r>
      <w:r w:rsidR="001F3A7A">
        <w:rPr>
          <w:rFonts w:ascii="Times New Roman" w:hAnsi="Times New Roman"/>
          <w:sz w:val="24"/>
          <w:szCs w:val="24"/>
        </w:rPr>
        <w:t>ed</w:t>
      </w:r>
      <w:r w:rsidR="1EA4B06A" w:rsidRPr="001D67EC">
        <w:rPr>
          <w:rFonts w:ascii="Times New Roman" w:hAnsi="Times New Roman"/>
          <w:sz w:val="24"/>
          <w:szCs w:val="24"/>
        </w:rPr>
        <w:t xml:space="preserve"> on üldjuhul</w:t>
      </w:r>
      <w:r w:rsidR="00CC6D55">
        <w:rPr>
          <w:rFonts w:ascii="Times New Roman" w:hAnsi="Times New Roman"/>
          <w:sz w:val="24"/>
          <w:szCs w:val="24"/>
        </w:rPr>
        <w:t>:</w:t>
      </w:r>
      <w:r w:rsidR="1EA4B06A" w:rsidRPr="001D67EC">
        <w:rPr>
          <w:rFonts w:ascii="Times New Roman" w:hAnsi="Times New Roman"/>
          <w:sz w:val="24"/>
          <w:szCs w:val="24"/>
        </w:rPr>
        <w:t xml:space="preserve"> 1) ametniku ja ametiasutuse vahel kindlaks määratud teenistusülesannete täitmise kriteeriumid; 2) kriteeriumid on kokkulepitu</w:t>
      </w:r>
      <w:r w:rsidR="001F3A7A">
        <w:rPr>
          <w:rFonts w:ascii="Times New Roman" w:hAnsi="Times New Roman"/>
          <w:sz w:val="24"/>
          <w:szCs w:val="24"/>
        </w:rPr>
        <w:t xml:space="preserve"> kohaselt</w:t>
      </w:r>
      <w:r w:rsidR="1EA4B06A" w:rsidRPr="001D67EC">
        <w:rPr>
          <w:rFonts w:ascii="Times New Roman" w:hAnsi="Times New Roman"/>
          <w:sz w:val="24"/>
          <w:szCs w:val="24"/>
        </w:rPr>
        <w:t xml:space="preserve"> täidetud või ületatud.</w:t>
      </w:r>
      <w:r w:rsidR="1EA4B06A">
        <w:rPr>
          <w:rFonts w:ascii="Times New Roman" w:hAnsi="Times New Roman"/>
          <w:sz w:val="24"/>
          <w:szCs w:val="24"/>
        </w:rPr>
        <w:t xml:space="preserve"> </w:t>
      </w:r>
    </w:p>
    <w:p w14:paraId="6367B655" w14:textId="77777777" w:rsidR="00A32F71" w:rsidRPr="00A32F71" w:rsidRDefault="00A32F71" w:rsidP="002F3FFC">
      <w:pPr>
        <w:pStyle w:val="Vahedeta"/>
        <w:rPr>
          <w:rFonts w:ascii="Times New Roman" w:hAnsi="Times New Roman"/>
          <w:sz w:val="24"/>
          <w:szCs w:val="24"/>
        </w:rPr>
      </w:pPr>
    </w:p>
    <w:p w14:paraId="4997B8A0" w14:textId="25D3CE48" w:rsidR="00DB6FD8" w:rsidRDefault="001F3A7A" w:rsidP="002F3FFC">
      <w:pPr>
        <w:pStyle w:val="Vahedeta"/>
        <w:jc w:val="both"/>
        <w:rPr>
          <w:rFonts w:ascii="Times New Roman" w:hAnsi="Times New Roman"/>
          <w:sz w:val="24"/>
          <w:szCs w:val="24"/>
        </w:rPr>
      </w:pPr>
      <w:r>
        <w:rPr>
          <w:rFonts w:ascii="Times New Roman" w:hAnsi="Times New Roman"/>
          <w:b/>
          <w:sz w:val="24"/>
          <w:szCs w:val="24"/>
        </w:rPr>
        <w:t>P</w:t>
      </w:r>
      <w:r w:rsidR="00DB6FD8" w:rsidRPr="00A22822">
        <w:rPr>
          <w:rFonts w:ascii="Times New Roman" w:hAnsi="Times New Roman"/>
          <w:b/>
          <w:sz w:val="24"/>
          <w:szCs w:val="24"/>
        </w:rPr>
        <w:t xml:space="preserve">unktiga </w:t>
      </w:r>
      <w:r w:rsidR="00D46A92">
        <w:rPr>
          <w:rFonts w:ascii="Times New Roman" w:hAnsi="Times New Roman"/>
          <w:b/>
          <w:sz w:val="24"/>
          <w:szCs w:val="24"/>
        </w:rPr>
        <w:t>7</w:t>
      </w:r>
      <w:r w:rsidR="00DB6FD8" w:rsidRPr="00A22822">
        <w:rPr>
          <w:rFonts w:ascii="Times New Roman" w:hAnsi="Times New Roman"/>
          <w:sz w:val="24"/>
          <w:szCs w:val="24"/>
        </w:rPr>
        <w:t xml:space="preserve"> muudetakse </w:t>
      </w:r>
      <w:r w:rsidRPr="00A22822">
        <w:rPr>
          <w:rFonts w:ascii="Times New Roman" w:hAnsi="Times New Roman"/>
          <w:bCs/>
          <w:sz w:val="24"/>
          <w:szCs w:val="24"/>
        </w:rPr>
        <w:t>§</w:t>
      </w:r>
      <w:r w:rsidR="00DB6FD8" w:rsidRPr="00A22822">
        <w:rPr>
          <w:rFonts w:ascii="Times New Roman" w:hAnsi="Times New Roman"/>
          <w:sz w:val="24"/>
          <w:szCs w:val="24"/>
        </w:rPr>
        <w:t xml:space="preserve"> 9 lõiget 2</w:t>
      </w:r>
      <w:r>
        <w:rPr>
          <w:rFonts w:ascii="Times New Roman" w:hAnsi="Times New Roman"/>
          <w:sz w:val="24"/>
          <w:szCs w:val="24"/>
        </w:rPr>
        <w:t>, jättes</w:t>
      </w:r>
      <w:r w:rsidR="00DB6FD8" w:rsidRPr="00A22822">
        <w:rPr>
          <w:rFonts w:ascii="Times New Roman" w:hAnsi="Times New Roman"/>
          <w:sz w:val="24"/>
          <w:szCs w:val="24"/>
        </w:rPr>
        <w:t xml:space="preserve"> välja </w:t>
      </w:r>
      <w:r w:rsidR="00931341">
        <w:rPr>
          <w:rFonts w:ascii="Times New Roman" w:hAnsi="Times New Roman"/>
          <w:sz w:val="24"/>
          <w:szCs w:val="24"/>
        </w:rPr>
        <w:t>TVK</w:t>
      </w:r>
      <w:r w:rsidR="00DB6FD8" w:rsidRPr="00A22822">
        <w:rPr>
          <w:rFonts w:ascii="Times New Roman" w:hAnsi="Times New Roman"/>
          <w:sz w:val="24"/>
          <w:szCs w:val="24"/>
        </w:rPr>
        <w:t xml:space="preserve"> juhataja </w:t>
      </w:r>
      <w:r w:rsidR="00507533">
        <w:rPr>
          <w:rFonts w:ascii="Times New Roman" w:hAnsi="Times New Roman"/>
          <w:sz w:val="24"/>
          <w:szCs w:val="24"/>
        </w:rPr>
        <w:t>igakord</w:t>
      </w:r>
      <w:r w:rsidR="009972BF">
        <w:rPr>
          <w:rFonts w:ascii="Times New Roman" w:hAnsi="Times New Roman"/>
          <w:sz w:val="24"/>
          <w:szCs w:val="24"/>
        </w:rPr>
        <w:t>s</w:t>
      </w:r>
      <w:r w:rsidR="00507533">
        <w:rPr>
          <w:rFonts w:ascii="Times New Roman" w:hAnsi="Times New Roman"/>
          <w:sz w:val="24"/>
          <w:szCs w:val="24"/>
        </w:rPr>
        <w:t xml:space="preserve">e </w:t>
      </w:r>
      <w:r w:rsidR="00DB6FD8" w:rsidRPr="00A22822">
        <w:rPr>
          <w:rFonts w:ascii="Times New Roman" w:hAnsi="Times New Roman"/>
          <w:sz w:val="24"/>
          <w:szCs w:val="24"/>
        </w:rPr>
        <w:t>kohustus</w:t>
      </w:r>
      <w:r w:rsidR="009972BF">
        <w:rPr>
          <w:rFonts w:ascii="Times New Roman" w:hAnsi="Times New Roman"/>
          <w:sz w:val="24"/>
          <w:szCs w:val="24"/>
        </w:rPr>
        <w:t>e</w:t>
      </w:r>
      <w:r w:rsidR="00DB6FD8" w:rsidRPr="00A22822">
        <w:rPr>
          <w:rFonts w:ascii="Times New Roman" w:hAnsi="Times New Roman"/>
          <w:sz w:val="24"/>
          <w:szCs w:val="24"/>
        </w:rPr>
        <w:t xml:space="preserve"> kontrollida komisjoni liikmeks määratava kaasistuja vastavust §-s 8 sätestatud nõuetele. </w:t>
      </w:r>
      <w:proofErr w:type="spellStart"/>
      <w:r w:rsidR="00DB6FD8" w:rsidRPr="00A22822">
        <w:rPr>
          <w:rFonts w:ascii="Times New Roman" w:hAnsi="Times New Roman"/>
          <w:sz w:val="24"/>
          <w:szCs w:val="24"/>
        </w:rPr>
        <w:t>TvLS</w:t>
      </w:r>
      <w:proofErr w:type="spellEnd"/>
      <w:r w:rsidR="00DB3919">
        <w:rPr>
          <w:rFonts w:ascii="Times New Roman" w:hAnsi="Times New Roman"/>
          <w:sz w:val="24"/>
          <w:szCs w:val="24"/>
        </w:rPr>
        <w:t xml:space="preserve"> § 8</w:t>
      </w:r>
      <w:r w:rsidR="00DB6FD8" w:rsidRPr="00A22822">
        <w:rPr>
          <w:rFonts w:ascii="Times New Roman" w:hAnsi="Times New Roman"/>
          <w:sz w:val="24"/>
          <w:szCs w:val="24"/>
        </w:rPr>
        <w:t xml:space="preserve"> sätesta</w:t>
      </w:r>
      <w:r w:rsidR="00DB3919">
        <w:rPr>
          <w:rFonts w:ascii="Times New Roman" w:hAnsi="Times New Roman"/>
          <w:sz w:val="24"/>
          <w:szCs w:val="24"/>
        </w:rPr>
        <w:t>b</w:t>
      </w:r>
      <w:r w:rsidR="00DB6FD8" w:rsidRPr="00A22822">
        <w:rPr>
          <w:rFonts w:ascii="Times New Roman" w:hAnsi="Times New Roman"/>
          <w:sz w:val="24"/>
          <w:szCs w:val="24"/>
        </w:rPr>
        <w:t xml:space="preserve"> tingimused, millele </w:t>
      </w:r>
      <w:r w:rsidR="006C644B">
        <w:rPr>
          <w:rFonts w:ascii="Times New Roman" w:hAnsi="Times New Roman"/>
          <w:sz w:val="24"/>
          <w:szCs w:val="24"/>
        </w:rPr>
        <w:t>kaasistuja</w:t>
      </w:r>
      <w:r w:rsidR="00DB6FD8" w:rsidRPr="00A22822">
        <w:rPr>
          <w:rFonts w:ascii="Times New Roman" w:hAnsi="Times New Roman"/>
          <w:sz w:val="24"/>
          <w:szCs w:val="24"/>
        </w:rPr>
        <w:t xml:space="preserve"> peab vastama</w:t>
      </w:r>
      <w:r w:rsidR="008243DC">
        <w:rPr>
          <w:rFonts w:ascii="Times New Roman" w:hAnsi="Times New Roman"/>
          <w:sz w:val="24"/>
          <w:szCs w:val="24"/>
        </w:rPr>
        <w:t xml:space="preserve">. </w:t>
      </w:r>
      <w:r w:rsidR="00931341">
        <w:rPr>
          <w:rFonts w:ascii="Times New Roman" w:hAnsi="Times New Roman"/>
          <w:sz w:val="24"/>
          <w:szCs w:val="24"/>
        </w:rPr>
        <w:t>TVK</w:t>
      </w:r>
      <w:r w:rsidR="00DD7121">
        <w:rPr>
          <w:rFonts w:ascii="Times New Roman" w:hAnsi="Times New Roman"/>
          <w:sz w:val="24"/>
          <w:szCs w:val="24"/>
        </w:rPr>
        <w:t>-l</w:t>
      </w:r>
      <w:r w:rsidR="009972BF">
        <w:rPr>
          <w:rFonts w:ascii="Times New Roman" w:hAnsi="Times New Roman"/>
          <w:sz w:val="24"/>
          <w:szCs w:val="24"/>
        </w:rPr>
        <w:t xml:space="preserve"> on</w:t>
      </w:r>
      <w:r w:rsidR="000D4E8F">
        <w:rPr>
          <w:rFonts w:ascii="Times New Roman" w:hAnsi="Times New Roman"/>
          <w:sz w:val="24"/>
          <w:szCs w:val="24"/>
        </w:rPr>
        <w:t xml:space="preserve"> vastavalt </w:t>
      </w:r>
      <w:proofErr w:type="spellStart"/>
      <w:r w:rsidR="000D4E8F">
        <w:rPr>
          <w:rFonts w:ascii="Times New Roman" w:hAnsi="Times New Roman"/>
          <w:sz w:val="24"/>
          <w:szCs w:val="24"/>
        </w:rPr>
        <w:t>TvLS</w:t>
      </w:r>
      <w:proofErr w:type="spellEnd"/>
      <w:r w:rsidR="000D4E8F">
        <w:rPr>
          <w:rFonts w:ascii="Times New Roman" w:hAnsi="Times New Roman"/>
          <w:sz w:val="24"/>
          <w:szCs w:val="24"/>
        </w:rPr>
        <w:t xml:space="preserve"> </w:t>
      </w:r>
      <w:r w:rsidR="005C215E">
        <w:rPr>
          <w:rFonts w:ascii="Times New Roman" w:hAnsi="Times New Roman"/>
          <w:sz w:val="24"/>
          <w:szCs w:val="24"/>
        </w:rPr>
        <w:t xml:space="preserve">§ 9 lõikele 2 </w:t>
      </w:r>
      <w:r w:rsidR="00DB6FD8" w:rsidRPr="00A22822">
        <w:rPr>
          <w:rFonts w:ascii="Times New Roman" w:hAnsi="Times New Roman"/>
          <w:sz w:val="24"/>
          <w:szCs w:val="24"/>
        </w:rPr>
        <w:t>kohustus kontrollida</w:t>
      </w:r>
      <w:r w:rsidR="004C5296">
        <w:rPr>
          <w:rFonts w:ascii="Times New Roman" w:hAnsi="Times New Roman"/>
          <w:sz w:val="24"/>
          <w:szCs w:val="24"/>
        </w:rPr>
        <w:t xml:space="preserve"> kaasistujate</w:t>
      </w:r>
      <w:r w:rsidR="00DB6FD8" w:rsidRPr="00A22822">
        <w:rPr>
          <w:rFonts w:ascii="Times New Roman" w:hAnsi="Times New Roman"/>
          <w:sz w:val="24"/>
          <w:szCs w:val="24"/>
        </w:rPr>
        <w:t xml:space="preserve"> nimekirja kantud isiku </w:t>
      </w:r>
      <w:r w:rsidR="009972BF">
        <w:rPr>
          <w:rFonts w:ascii="Times New Roman" w:hAnsi="Times New Roman"/>
          <w:sz w:val="24"/>
          <w:szCs w:val="24"/>
        </w:rPr>
        <w:t>nõuetele</w:t>
      </w:r>
      <w:r w:rsidR="00DB6FD8" w:rsidRPr="00A22822">
        <w:rPr>
          <w:rFonts w:ascii="Times New Roman" w:hAnsi="Times New Roman"/>
          <w:sz w:val="24"/>
          <w:szCs w:val="24"/>
        </w:rPr>
        <w:t xml:space="preserve"> vastavust. </w:t>
      </w:r>
      <w:r w:rsidR="00931341">
        <w:rPr>
          <w:rFonts w:ascii="Times New Roman" w:hAnsi="Times New Roman"/>
          <w:sz w:val="24"/>
          <w:szCs w:val="24"/>
        </w:rPr>
        <w:t>TVK</w:t>
      </w:r>
      <w:r w:rsidR="00E25164">
        <w:rPr>
          <w:rFonts w:ascii="Times New Roman" w:hAnsi="Times New Roman"/>
          <w:sz w:val="24"/>
          <w:szCs w:val="24"/>
        </w:rPr>
        <w:t>-l</w:t>
      </w:r>
      <w:r w:rsidR="00DB6FD8" w:rsidRPr="00A22822">
        <w:rPr>
          <w:rFonts w:ascii="Times New Roman" w:hAnsi="Times New Roman"/>
          <w:sz w:val="24"/>
          <w:szCs w:val="24"/>
        </w:rPr>
        <w:t xml:space="preserve"> on õigus eemaldada nimekirja</w:t>
      </w:r>
      <w:r w:rsidR="004C5296">
        <w:rPr>
          <w:rFonts w:ascii="Times New Roman" w:hAnsi="Times New Roman"/>
          <w:sz w:val="24"/>
          <w:szCs w:val="24"/>
        </w:rPr>
        <w:t>st</w:t>
      </w:r>
      <w:r w:rsidR="00DB6FD8" w:rsidRPr="00A22822">
        <w:rPr>
          <w:rFonts w:ascii="Times New Roman" w:hAnsi="Times New Roman"/>
          <w:sz w:val="24"/>
          <w:szCs w:val="24"/>
        </w:rPr>
        <w:t xml:space="preserve"> isikud, kes ei vasta või kelle puhul on alust arvata, et nad ei vasta kaasistuja nõuetele.</w:t>
      </w:r>
    </w:p>
    <w:p w14:paraId="3199A856" w14:textId="77777777" w:rsidR="008D12E8" w:rsidRPr="00A22822" w:rsidRDefault="008D12E8" w:rsidP="002F3FFC">
      <w:pPr>
        <w:pStyle w:val="Vahedeta"/>
        <w:jc w:val="both"/>
        <w:rPr>
          <w:rFonts w:ascii="Times New Roman" w:hAnsi="Times New Roman"/>
          <w:sz w:val="24"/>
          <w:szCs w:val="24"/>
        </w:rPr>
      </w:pPr>
    </w:p>
    <w:p w14:paraId="5C92AE10" w14:textId="6BB21C2F" w:rsidR="00DB6FD8" w:rsidRDefault="000914A5" w:rsidP="002F3FFC">
      <w:pPr>
        <w:pStyle w:val="Vahedeta"/>
        <w:jc w:val="both"/>
        <w:rPr>
          <w:rFonts w:ascii="Times New Roman" w:hAnsi="Times New Roman"/>
          <w:sz w:val="24"/>
          <w:szCs w:val="24"/>
        </w:rPr>
      </w:pPr>
      <w:proofErr w:type="spellStart"/>
      <w:r>
        <w:rPr>
          <w:rFonts w:ascii="Times New Roman" w:hAnsi="Times New Roman"/>
          <w:sz w:val="24"/>
          <w:szCs w:val="24"/>
        </w:rPr>
        <w:t>TvLS</w:t>
      </w:r>
      <w:proofErr w:type="spellEnd"/>
      <w:r>
        <w:rPr>
          <w:rFonts w:ascii="Times New Roman" w:hAnsi="Times New Roman"/>
          <w:sz w:val="24"/>
          <w:szCs w:val="24"/>
        </w:rPr>
        <w:t xml:space="preserve"> § </w:t>
      </w:r>
      <w:r w:rsidR="00974F9D">
        <w:rPr>
          <w:rFonts w:ascii="Times New Roman" w:hAnsi="Times New Roman"/>
          <w:sz w:val="24"/>
          <w:szCs w:val="24"/>
        </w:rPr>
        <w:t>9</w:t>
      </w:r>
      <w:r>
        <w:rPr>
          <w:rFonts w:ascii="Times New Roman" w:hAnsi="Times New Roman"/>
          <w:sz w:val="24"/>
          <w:szCs w:val="24"/>
        </w:rPr>
        <w:t xml:space="preserve"> </w:t>
      </w:r>
      <w:r w:rsidR="00DC765A">
        <w:rPr>
          <w:rFonts w:ascii="Times New Roman" w:hAnsi="Times New Roman"/>
          <w:sz w:val="24"/>
          <w:szCs w:val="24"/>
        </w:rPr>
        <w:t xml:space="preserve">lõike 2 </w:t>
      </w:r>
      <w:r w:rsidR="00CD1380">
        <w:rPr>
          <w:rFonts w:ascii="Times New Roman" w:hAnsi="Times New Roman"/>
          <w:sz w:val="24"/>
          <w:szCs w:val="24"/>
        </w:rPr>
        <w:t>kohane</w:t>
      </w:r>
      <w:r w:rsidR="00DB6FD8" w:rsidRPr="00A22822">
        <w:rPr>
          <w:rFonts w:ascii="Times New Roman" w:hAnsi="Times New Roman"/>
          <w:sz w:val="24"/>
          <w:szCs w:val="24"/>
        </w:rPr>
        <w:t xml:space="preserve"> </w:t>
      </w:r>
      <w:r w:rsidR="00C815A7">
        <w:rPr>
          <w:rFonts w:ascii="Times New Roman" w:hAnsi="Times New Roman"/>
          <w:sz w:val="24"/>
          <w:szCs w:val="24"/>
        </w:rPr>
        <w:t xml:space="preserve">igakordse kontrollimise </w:t>
      </w:r>
      <w:r w:rsidR="00DB6FD8" w:rsidRPr="00A22822">
        <w:rPr>
          <w:rFonts w:ascii="Times New Roman" w:hAnsi="Times New Roman"/>
          <w:sz w:val="24"/>
          <w:szCs w:val="24"/>
        </w:rPr>
        <w:t>kohustus on põhjendamatult ressursimahukas, sest iga töövaidluse lahendamise eel pea</w:t>
      </w:r>
      <w:r w:rsidR="003300C1">
        <w:rPr>
          <w:rFonts w:ascii="Times New Roman" w:hAnsi="Times New Roman"/>
          <w:sz w:val="24"/>
          <w:szCs w:val="24"/>
        </w:rPr>
        <w:t>b</w:t>
      </w:r>
      <w:r w:rsidR="00DB6FD8" w:rsidRPr="00A22822">
        <w:rPr>
          <w:rFonts w:ascii="Times New Roman" w:hAnsi="Times New Roman"/>
          <w:sz w:val="24"/>
          <w:szCs w:val="24"/>
        </w:rPr>
        <w:t xml:space="preserve"> </w:t>
      </w:r>
      <w:r w:rsidR="00A56C0F">
        <w:rPr>
          <w:rFonts w:ascii="Times New Roman" w:hAnsi="Times New Roman"/>
          <w:sz w:val="24"/>
          <w:szCs w:val="24"/>
        </w:rPr>
        <w:t>TVK</w:t>
      </w:r>
      <w:r w:rsidR="00DB6FD8" w:rsidRPr="00A22822">
        <w:rPr>
          <w:rFonts w:ascii="Times New Roman" w:hAnsi="Times New Roman"/>
          <w:sz w:val="24"/>
          <w:szCs w:val="24"/>
        </w:rPr>
        <w:t xml:space="preserve"> nimekirjas olevad </w:t>
      </w:r>
      <w:r w:rsidR="002F3FFC">
        <w:rPr>
          <w:rFonts w:ascii="Times New Roman" w:hAnsi="Times New Roman"/>
          <w:sz w:val="24"/>
          <w:szCs w:val="24"/>
        </w:rPr>
        <w:t xml:space="preserve">eesistuja </w:t>
      </w:r>
      <w:r w:rsidR="00DB6FD8" w:rsidRPr="00A22822">
        <w:rPr>
          <w:rFonts w:ascii="Times New Roman" w:hAnsi="Times New Roman"/>
          <w:sz w:val="24"/>
          <w:szCs w:val="24"/>
        </w:rPr>
        <w:t xml:space="preserve">kandidaadid </w:t>
      </w:r>
      <w:r w:rsidR="002F3FFC">
        <w:rPr>
          <w:rFonts w:ascii="Times New Roman" w:hAnsi="Times New Roman"/>
          <w:sz w:val="24"/>
          <w:szCs w:val="24"/>
        </w:rPr>
        <w:t>üle</w:t>
      </w:r>
      <w:r w:rsidR="00DB6FD8" w:rsidRPr="00A22822">
        <w:rPr>
          <w:rFonts w:ascii="Times New Roman" w:hAnsi="Times New Roman"/>
          <w:sz w:val="24"/>
          <w:szCs w:val="24"/>
        </w:rPr>
        <w:t xml:space="preserve"> kontrollima</w:t>
      </w:r>
      <w:r w:rsidR="00891226">
        <w:rPr>
          <w:rFonts w:ascii="Times New Roman" w:hAnsi="Times New Roman"/>
          <w:sz w:val="24"/>
          <w:szCs w:val="24"/>
        </w:rPr>
        <w:t xml:space="preserve">. See </w:t>
      </w:r>
      <w:r w:rsidR="00CD1380">
        <w:rPr>
          <w:rFonts w:ascii="Times New Roman" w:hAnsi="Times New Roman"/>
          <w:sz w:val="24"/>
          <w:szCs w:val="24"/>
        </w:rPr>
        <w:t>sisaldab</w:t>
      </w:r>
      <w:r w:rsidR="00DB6FD8" w:rsidRPr="00A22822">
        <w:rPr>
          <w:rFonts w:ascii="Times New Roman" w:hAnsi="Times New Roman"/>
          <w:sz w:val="24"/>
          <w:szCs w:val="24"/>
        </w:rPr>
        <w:t xml:space="preserve"> otsing</w:t>
      </w:r>
      <w:r w:rsidR="00CD1380">
        <w:rPr>
          <w:rFonts w:ascii="Times New Roman" w:hAnsi="Times New Roman"/>
          <w:sz w:val="24"/>
          <w:szCs w:val="24"/>
        </w:rPr>
        <w:t>ut r</w:t>
      </w:r>
      <w:r w:rsidR="00DB6FD8" w:rsidRPr="00A22822">
        <w:rPr>
          <w:rFonts w:ascii="Times New Roman" w:hAnsi="Times New Roman"/>
          <w:sz w:val="24"/>
          <w:szCs w:val="24"/>
        </w:rPr>
        <w:t>ahvastikuregistris</w:t>
      </w:r>
      <w:r w:rsidR="00CD1380">
        <w:rPr>
          <w:rFonts w:ascii="Times New Roman" w:hAnsi="Times New Roman"/>
          <w:sz w:val="24"/>
          <w:szCs w:val="24"/>
        </w:rPr>
        <w:t>t</w:t>
      </w:r>
      <w:r w:rsidR="00DB6FD8" w:rsidRPr="00A22822">
        <w:rPr>
          <w:rFonts w:ascii="Times New Roman" w:hAnsi="Times New Roman"/>
          <w:sz w:val="24"/>
          <w:szCs w:val="24"/>
        </w:rPr>
        <w:t xml:space="preserve"> (</w:t>
      </w:r>
      <w:r w:rsidR="00891226">
        <w:rPr>
          <w:rFonts w:ascii="Times New Roman" w:hAnsi="Times New Roman"/>
          <w:sz w:val="24"/>
          <w:szCs w:val="24"/>
        </w:rPr>
        <w:t xml:space="preserve">nt </w:t>
      </w:r>
      <w:r w:rsidR="00DB6FD8" w:rsidRPr="00A22822">
        <w:rPr>
          <w:rFonts w:ascii="Times New Roman" w:hAnsi="Times New Roman"/>
          <w:sz w:val="24"/>
          <w:szCs w:val="24"/>
        </w:rPr>
        <w:t>võivad ajas muutuda</w:t>
      </w:r>
      <w:r w:rsidR="002F3FFC">
        <w:rPr>
          <w:rFonts w:ascii="Times New Roman" w:hAnsi="Times New Roman"/>
          <w:sz w:val="24"/>
          <w:szCs w:val="24"/>
        </w:rPr>
        <w:t xml:space="preserve"> </w:t>
      </w:r>
      <w:r w:rsidR="002F3FFC" w:rsidRPr="00A22822">
        <w:rPr>
          <w:rFonts w:ascii="Times New Roman" w:hAnsi="Times New Roman"/>
          <w:sz w:val="24"/>
          <w:szCs w:val="24"/>
        </w:rPr>
        <w:t>kodakondsus</w:t>
      </w:r>
      <w:r w:rsidR="002F3FFC">
        <w:rPr>
          <w:rFonts w:ascii="Times New Roman" w:hAnsi="Times New Roman"/>
          <w:sz w:val="24"/>
          <w:szCs w:val="24"/>
        </w:rPr>
        <w:t xml:space="preserve"> ja</w:t>
      </w:r>
      <w:r w:rsidR="002F3FFC" w:rsidRPr="00A22822">
        <w:rPr>
          <w:rFonts w:ascii="Times New Roman" w:hAnsi="Times New Roman"/>
          <w:sz w:val="24"/>
          <w:szCs w:val="24"/>
        </w:rPr>
        <w:t xml:space="preserve"> teovõimelisus</w:t>
      </w:r>
      <w:r w:rsidR="00DB6FD8" w:rsidRPr="00A22822">
        <w:rPr>
          <w:rFonts w:ascii="Times New Roman" w:hAnsi="Times New Roman"/>
          <w:sz w:val="24"/>
          <w:szCs w:val="24"/>
        </w:rPr>
        <w:t>), Karistusregistris (karistuse andmed)</w:t>
      </w:r>
      <w:r w:rsidR="00891226">
        <w:rPr>
          <w:rFonts w:ascii="Times New Roman" w:hAnsi="Times New Roman"/>
          <w:sz w:val="24"/>
          <w:szCs w:val="24"/>
        </w:rPr>
        <w:t xml:space="preserve"> ja</w:t>
      </w:r>
      <w:r w:rsidR="00DB6FD8" w:rsidRPr="00A22822">
        <w:rPr>
          <w:rFonts w:ascii="Times New Roman" w:hAnsi="Times New Roman"/>
          <w:sz w:val="24"/>
          <w:szCs w:val="24"/>
        </w:rPr>
        <w:t xml:space="preserve"> </w:t>
      </w:r>
      <w:r w:rsidR="00CD1380">
        <w:rPr>
          <w:rFonts w:ascii="Times New Roman" w:hAnsi="Times New Roman"/>
          <w:sz w:val="24"/>
          <w:szCs w:val="24"/>
        </w:rPr>
        <w:t>ä</w:t>
      </w:r>
      <w:r w:rsidR="00DB6FD8" w:rsidRPr="00A22822">
        <w:rPr>
          <w:rFonts w:ascii="Times New Roman" w:hAnsi="Times New Roman"/>
          <w:sz w:val="24"/>
          <w:szCs w:val="24"/>
        </w:rPr>
        <w:t>riregistris</w:t>
      </w:r>
      <w:r w:rsidR="00CD1380">
        <w:rPr>
          <w:rFonts w:ascii="Times New Roman" w:hAnsi="Times New Roman"/>
          <w:sz w:val="24"/>
          <w:szCs w:val="24"/>
        </w:rPr>
        <w:t>t</w:t>
      </w:r>
      <w:r w:rsidR="00DB6FD8" w:rsidRPr="00A22822">
        <w:rPr>
          <w:rFonts w:ascii="Times New Roman" w:hAnsi="Times New Roman"/>
          <w:sz w:val="24"/>
          <w:szCs w:val="24"/>
        </w:rPr>
        <w:t xml:space="preserve">. Samuti on praktikas tekitanud küsimusi, kuidas saab või peab </w:t>
      </w:r>
      <w:r w:rsidR="00931341">
        <w:rPr>
          <w:rFonts w:ascii="Times New Roman" w:hAnsi="Times New Roman"/>
          <w:sz w:val="24"/>
          <w:szCs w:val="24"/>
        </w:rPr>
        <w:t>TVK</w:t>
      </w:r>
      <w:r w:rsidR="00DB6FD8" w:rsidRPr="00A22822">
        <w:rPr>
          <w:rFonts w:ascii="Times New Roman" w:hAnsi="Times New Roman"/>
          <w:sz w:val="24"/>
          <w:szCs w:val="24"/>
        </w:rPr>
        <w:t xml:space="preserve"> juhataja kontrollima iga vaidluse eel kaasistuja kõlbelisi omadusi (need on samuti ajas muutuvad, </w:t>
      </w:r>
      <w:r w:rsidR="002F3FFC">
        <w:rPr>
          <w:rFonts w:ascii="Times New Roman" w:hAnsi="Times New Roman"/>
          <w:sz w:val="24"/>
          <w:szCs w:val="24"/>
        </w:rPr>
        <w:t>samas</w:t>
      </w:r>
      <w:r w:rsidR="00DB6FD8" w:rsidRPr="00A22822">
        <w:rPr>
          <w:rFonts w:ascii="Times New Roman" w:hAnsi="Times New Roman"/>
          <w:sz w:val="24"/>
          <w:szCs w:val="24"/>
        </w:rPr>
        <w:t xml:space="preserve"> ka hinnangulised)</w:t>
      </w:r>
      <w:r w:rsidR="00F265F3">
        <w:rPr>
          <w:rFonts w:ascii="Times New Roman" w:hAnsi="Times New Roman"/>
          <w:sz w:val="24"/>
          <w:szCs w:val="24"/>
        </w:rPr>
        <w:t xml:space="preserve"> </w:t>
      </w:r>
      <w:r w:rsidR="004B1061">
        <w:rPr>
          <w:rFonts w:ascii="Times New Roman" w:hAnsi="Times New Roman"/>
          <w:sz w:val="24"/>
          <w:szCs w:val="24"/>
        </w:rPr>
        <w:t>ning</w:t>
      </w:r>
      <w:r w:rsidR="00DB6FD8" w:rsidRPr="00A22822">
        <w:rPr>
          <w:rFonts w:ascii="Times New Roman" w:hAnsi="Times New Roman"/>
          <w:sz w:val="24"/>
          <w:szCs w:val="24"/>
        </w:rPr>
        <w:t xml:space="preserve"> terviseseisundit (tegu on eriliiki isikuandmetega, millele juurdepääs </w:t>
      </w:r>
      <w:r w:rsidR="00931341">
        <w:rPr>
          <w:rFonts w:ascii="Times New Roman" w:hAnsi="Times New Roman"/>
          <w:sz w:val="24"/>
          <w:szCs w:val="24"/>
        </w:rPr>
        <w:t>TVK</w:t>
      </w:r>
      <w:r w:rsidR="00DB6FD8" w:rsidRPr="00A22822">
        <w:rPr>
          <w:rFonts w:ascii="Times New Roman" w:hAnsi="Times New Roman"/>
          <w:sz w:val="24"/>
          <w:szCs w:val="24"/>
        </w:rPr>
        <w:t xml:space="preserve"> juhatajal puudub).</w:t>
      </w:r>
    </w:p>
    <w:p w14:paraId="37D87B65" w14:textId="77777777" w:rsidR="003A0A84" w:rsidRPr="00A22822" w:rsidRDefault="003A0A84" w:rsidP="002F3FFC">
      <w:pPr>
        <w:pStyle w:val="Vahedeta"/>
        <w:jc w:val="both"/>
        <w:rPr>
          <w:rFonts w:ascii="Times New Roman" w:hAnsi="Times New Roman"/>
          <w:sz w:val="24"/>
          <w:szCs w:val="24"/>
        </w:rPr>
      </w:pPr>
    </w:p>
    <w:p w14:paraId="46CD7621" w14:textId="605E0BAD" w:rsidR="00B06BDC" w:rsidRPr="00A22822" w:rsidRDefault="00DB6FD8" w:rsidP="002F3FFC">
      <w:pPr>
        <w:pStyle w:val="Vahedeta"/>
        <w:jc w:val="both"/>
        <w:rPr>
          <w:rFonts w:ascii="Times New Roman" w:hAnsi="Times New Roman"/>
          <w:sz w:val="24"/>
          <w:szCs w:val="24"/>
        </w:rPr>
      </w:pPr>
      <w:r w:rsidRPr="00A22822">
        <w:rPr>
          <w:rFonts w:ascii="Times New Roman" w:hAnsi="Times New Roman"/>
          <w:sz w:val="24"/>
          <w:szCs w:val="24"/>
        </w:rPr>
        <w:t>Ku</w:t>
      </w:r>
      <w:r w:rsidR="004B1061">
        <w:rPr>
          <w:rFonts w:ascii="Times New Roman" w:hAnsi="Times New Roman"/>
          <w:sz w:val="24"/>
          <w:szCs w:val="24"/>
        </w:rPr>
        <w:t>na</w:t>
      </w:r>
      <w:r w:rsidRPr="00A22822">
        <w:rPr>
          <w:rFonts w:ascii="Times New Roman" w:hAnsi="Times New Roman"/>
          <w:sz w:val="24"/>
          <w:szCs w:val="24"/>
        </w:rPr>
        <w:t xml:space="preserve"> </w:t>
      </w:r>
      <w:proofErr w:type="spellStart"/>
      <w:r w:rsidRPr="00A22822">
        <w:rPr>
          <w:rFonts w:ascii="Times New Roman" w:hAnsi="Times New Roman"/>
          <w:sz w:val="24"/>
          <w:szCs w:val="24"/>
        </w:rPr>
        <w:t>TvLS</w:t>
      </w:r>
      <w:proofErr w:type="spellEnd"/>
      <w:r w:rsidRPr="00A22822">
        <w:rPr>
          <w:rFonts w:ascii="Times New Roman" w:hAnsi="Times New Roman"/>
          <w:sz w:val="24"/>
          <w:szCs w:val="24"/>
        </w:rPr>
        <w:t xml:space="preserve"> § 9 </w:t>
      </w:r>
      <w:r w:rsidR="00B77172" w:rsidRPr="00A22822">
        <w:rPr>
          <w:rFonts w:ascii="Times New Roman" w:hAnsi="Times New Roman"/>
          <w:sz w:val="24"/>
          <w:szCs w:val="24"/>
        </w:rPr>
        <w:t xml:space="preserve">kehtiva </w:t>
      </w:r>
      <w:r w:rsidRPr="00A22822">
        <w:rPr>
          <w:rFonts w:ascii="Times New Roman" w:hAnsi="Times New Roman"/>
          <w:sz w:val="24"/>
          <w:szCs w:val="24"/>
        </w:rPr>
        <w:t xml:space="preserve">lõike 1 kohaselt </w:t>
      </w:r>
      <w:r w:rsidR="00B20653" w:rsidRPr="00A22822">
        <w:rPr>
          <w:rFonts w:ascii="Times New Roman" w:hAnsi="Times New Roman"/>
          <w:sz w:val="24"/>
          <w:szCs w:val="24"/>
        </w:rPr>
        <w:t xml:space="preserve">peab kaasistujaks nimetatav isik kirjalikult kinnitama </w:t>
      </w:r>
      <w:proofErr w:type="spellStart"/>
      <w:r w:rsidR="00B20653" w:rsidRPr="00A22822">
        <w:rPr>
          <w:rFonts w:ascii="Times New Roman" w:hAnsi="Times New Roman"/>
          <w:sz w:val="24"/>
          <w:szCs w:val="24"/>
        </w:rPr>
        <w:t>TvLS</w:t>
      </w:r>
      <w:proofErr w:type="spellEnd"/>
      <w:r w:rsidR="00B20653" w:rsidRPr="00A22822">
        <w:rPr>
          <w:rFonts w:ascii="Times New Roman" w:hAnsi="Times New Roman"/>
          <w:sz w:val="24"/>
          <w:szCs w:val="24"/>
        </w:rPr>
        <w:t xml:space="preserve"> §-s 8 sätestatud nõuetele vastavust </w:t>
      </w:r>
      <w:r w:rsidR="00B77172">
        <w:rPr>
          <w:rFonts w:ascii="Times New Roman" w:hAnsi="Times New Roman"/>
          <w:sz w:val="24"/>
          <w:szCs w:val="24"/>
        </w:rPr>
        <w:t>ning</w:t>
      </w:r>
      <w:r w:rsidR="00B20653" w:rsidRPr="00A22822">
        <w:rPr>
          <w:rFonts w:ascii="Times New Roman" w:hAnsi="Times New Roman"/>
          <w:sz w:val="24"/>
          <w:szCs w:val="24"/>
        </w:rPr>
        <w:t xml:space="preserve"> </w:t>
      </w:r>
      <w:r w:rsidR="00931341">
        <w:rPr>
          <w:rFonts w:ascii="Times New Roman" w:hAnsi="Times New Roman"/>
          <w:sz w:val="24"/>
          <w:szCs w:val="24"/>
        </w:rPr>
        <w:t>TVK</w:t>
      </w:r>
      <w:r w:rsidR="00B20653" w:rsidRPr="00A22822">
        <w:rPr>
          <w:rFonts w:ascii="Times New Roman" w:hAnsi="Times New Roman"/>
          <w:sz w:val="24"/>
          <w:szCs w:val="24"/>
        </w:rPr>
        <w:t xml:space="preserve"> juhataja saab kahtluse korral igal ajal paluda Tööinspektsioonil pöörduda töötajate ameti- ja kutseliitude ühenduste ning tööandjate keskliidu poole nimekirja kantud kaasistujate eemaldamiseks või uute nimetamiseks, siis on igakordse kontrolli nõue põhjendamatu ja ressursimahukas kohustus.</w:t>
      </w:r>
    </w:p>
    <w:p w14:paraId="0A049256" w14:textId="77777777" w:rsidR="00C24798" w:rsidRDefault="00C24798" w:rsidP="002F3FFC">
      <w:pPr>
        <w:tabs>
          <w:tab w:val="left" w:pos="426"/>
        </w:tabs>
        <w:spacing w:after="0" w:line="240" w:lineRule="auto"/>
        <w:jc w:val="both"/>
        <w:rPr>
          <w:rFonts w:ascii="Times New Roman" w:hAnsi="Times New Roman" w:cs="Times New Roman"/>
          <w:color w:val="BFBFBF" w:themeColor="background1" w:themeShade="BF"/>
          <w:sz w:val="24"/>
          <w:szCs w:val="24"/>
        </w:rPr>
      </w:pPr>
    </w:p>
    <w:p w14:paraId="1438C615" w14:textId="616BEE04" w:rsidR="00B20653" w:rsidRDefault="00B77172"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3FCD0397" w:rsidRPr="022250B6">
        <w:rPr>
          <w:rFonts w:ascii="Times New Roman" w:hAnsi="Times New Roman" w:cs="Times New Roman"/>
          <w:b/>
          <w:bCs/>
          <w:sz w:val="24"/>
          <w:szCs w:val="24"/>
        </w:rPr>
        <w:t xml:space="preserve">unktiga </w:t>
      </w:r>
      <w:r w:rsidR="008169AC">
        <w:rPr>
          <w:rFonts w:ascii="Times New Roman" w:hAnsi="Times New Roman" w:cs="Times New Roman"/>
          <w:b/>
          <w:bCs/>
          <w:sz w:val="24"/>
          <w:szCs w:val="24"/>
        </w:rPr>
        <w:t>8</w:t>
      </w:r>
      <w:r w:rsidR="3FCD0397" w:rsidRPr="022250B6">
        <w:rPr>
          <w:rFonts w:ascii="Times New Roman" w:hAnsi="Times New Roman" w:cs="Times New Roman"/>
          <w:b/>
          <w:bCs/>
          <w:sz w:val="24"/>
          <w:szCs w:val="24"/>
        </w:rPr>
        <w:t xml:space="preserve"> </w:t>
      </w:r>
      <w:r w:rsidR="3FCD0397" w:rsidRPr="022250B6">
        <w:rPr>
          <w:rFonts w:ascii="Times New Roman" w:hAnsi="Times New Roman" w:cs="Times New Roman"/>
          <w:sz w:val="24"/>
          <w:szCs w:val="24"/>
        </w:rPr>
        <w:t xml:space="preserve">täiendatakse </w:t>
      </w:r>
      <w:proofErr w:type="spellStart"/>
      <w:r w:rsidR="004115B5">
        <w:rPr>
          <w:rFonts w:ascii="Times New Roman" w:hAnsi="Times New Roman" w:cs="Times New Roman"/>
          <w:sz w:val="24"/>
          <w:szCs w:val="24"/>
        </w:rPr>
        <w:t>TvLS</w:t>
      </w:r>
      <w:proofErr w:type="spellEnd"/>
      <w:r w:rsidR="004115B5">
        <w:rPr>
          <w:rFonts w:ascii="Times New Roman" w:hAnsi="Times New Roman" w:cs="Times New Roman"/>
          <w:sz w:val="24"/>
          <w:szCs w:val="24"/>
        </w:rPr>
        <w:t xml:space="preserve"> </w:t>
      </w:r>
      <w:r w:rsidR="00AE3277" w:rsidRPr="00A22822">
        <w:rPr>
          <w:rFonts w:ascii="Times New Roman" w:hAnsi="Times New Roman" w:cs="Times New Roman"/>
          <w:bCs/>
          <w:sz w:val="24"/>
          <w:szCs w:val="24"/>
        </w:rPr>
        <w:t>§</w:t>
      </w:r>
      <w:r w:rsidR="3FCD0397" w:rsidRPr="022250B6">
        <w:rPr>
          <w:rFonts w:ascii="Times New Roman" w:hAnsi="Times New Roman" w:cs="Times New Roman"/>
          <w:sz w:val="24"/>
          <w:szCs w:val="24"/>
        </w:rPr>
        <w:t xml:space="preserve"> 10 lõiget 4</w:t>
      </w:r>
      <w:r w:rsidR="3FCD0397" w:rsidRPr="022250B6">
        <w:rPr>
          <w:rFonts w:ascii="Times New Roman" w:hAnsi="Times New Roman" w:cs="Times New Roman"/>
          <w:sz w:val="24"/>
          <w:szCs w:val="24"/>
          <w:vertAlign w:val="superscript"/>
        </w:rPr>
        <w:t>1</w:t>
      </w:r>
      <w:r w:rsidR="00AE3277">
        <w:rPr>
          <w:rFonts w:ascii="Times New Roman" w:hAnsi="Times New Roman" w:cs="Times New Roman"/>
          <w:sz w:val="24"/>
          <w:szCs w:val="24"/>
        </w:rPr>
        <w:t>, mille kohaselt</w:t>
      </w:r>
      <w:r w:rsidR="001158F7">
        <w:rPr>
          <w:rFonts w:ascii="Times New Roman" w:hAnsi="Times New Roman" w:cs="Times New Roman"/>
          <w:sz w:val="24"/>
          <w:szCs w:val="24"/>
        </w:rPr>
        <w:t xml:space="preserve"> hüvitatakse kaasistujale</w:t>
      </w:r>
      <w:r w:rsidR="3FCD0397" w:rsidRPr="022250B6">
        <w:rPr>
          <w:rFonts w:ascii="Times New Roman" w:hAnsi="Times New Roman" w:cs="Times New Roman"/>
          <w:sz w:val="24"/>
          <w:szCs w:val="24"/>
        </w:rPr>
        <w:t xml:space="preserve"> toimiku materjalidega tutvumiseks ettenähtud aeg edaspidi üksnes juhul, kui kaasistuja </w:t>
      </w:r>
      <w:r w:rsidR="0CB239DB" w:rsidRPr="022250B6">
        <w:rPr>
          <w:rFonts w:ascii="Times New Roman" w:hAnsi="Times New Roman" w:cs="Times New Roman"/>
          <w:sz w:val="24"/>
          <w:szCs w:val="24"/>
        </w:rPr>
        <w:t>päriselt</w:t>
      </w:r>
      <w:r w:rsidR="3FCD0397" w:rsidRPr="022250B6">
        <w:rPr>
          <w:rFonts w:ascii="Times New Roman" w:hAnsi="Times New Roman" w:cs="Times New Roman"/>
          <w:sz w:val="24"/>
          <w:szCs w:val="24"/>
        </w:rPr>
        <w:t xml:space="preserve"> toimikuga ka tutvunud on. Praktikas on </w:t>
      </w:r>
      <w:r w:rsidR="0CB239DB" w:rsidRPr="022250B6">
        <w:rPr>
          <w:rFonts w:ascii="Times New Roman" w:hAnsi="Times New Roman" w:cs="Times New Roman"/>
          <w:sz w:val="24"/>
          <w:szCs w:val="24"/>
        </w:rPr>
        <w:t>kujunenud probleemseks</w:t>
      </w:r>
      <w:r w:rsidR="3FCD0397" w:rsidRPr="022250B6">
        <w:rPr>
          <w:rFonts w:ascii="Times New Roman" w:hAnsi="Times New Roman" w:cs="Times New Roman"/>
          <w:sz w:val="24"/>
          <w:szCs w:val="24"/>
        </w:rPr>
        <w:t xml:space="preserve"> olukord, kus kaasistujale on </w:t>
      </w:r>
      <w:r w:rsidR="3FCD0397" w:rsidRPr="022250B6">
        <w:rPr>
          <w:rFonts w:ascii="Times New Roman" w:hAnsi="Times New Roman" w:cs="Times New Roman"/>
          <w:sz w:val="24"/>
          <w:szCs w:val="24"/>
        </w:rPr>
        <w:lastRenderedPageBreak/>
        <w:t>dokumendihalduse süsteemis</w:t>
      </w:r>
      <w:r w:rsidR="0CB239DB" w:rsidRPr="022250B6">
        <w:rPr>
          <w:rFonts w:ascii="Times New Roman" w:hAnsi="Times New Roman" w:cs="Times New Roman"/>
          <w:sz w:val="24"/>
          <w:szCs w:val="24"/>
        </w:rPr>
        <w:t xml:space="preserve">, </w:t>
      </w:r>
      <w:r w:rsidR="3FCD0397" w:rsidRPr="022250B6">
        <w:rPr>
          <w:rFonts w:ascii="Times New Roman" w:hAnsi="Times New Roman" w:cs="Times New Roman"/>
          <w:sz w:val="24"/>
          <w:szCs w:val="24"/>
        </w:rPr>
        <w:t>kus töövaidlusi lahendatakse ja töövaidluse materjalid üles laetakse</w:t>
      </w:r>
      <w:r w:rsidR="0CB239DB" w:rsidRPr="022250B6">
        <w:rPr>
          <w:rFonts w:ascii="Times New Roman" w:hAnsi="Times New Roman" w:cs="Times New Roman"/>
          <w:sz w:val="24"/>
          <w:szCs w:val="24"/>
        </w:rPr>
        <w:t>,</w:t>
      </w:r>
      <w:r w:rsidR="3FCD0397" w:rsidRPr="022250B6">
        <w:rPr>
          <w:rFonts w:ascii="Times New Roman" w:hAnsi="Times New Roman" w:cs="Times New Roman"/>
          <w:sz w:val="24"/>
          <w:szCs w:val="24"/>
        </w:rPr>
        <w:t xml:space="preserve"> küll loodud juurdepääs töövaidlusasja toimiku materjalidele, kuid kaasistuja toimikuga enne istungit tutvunud ei ole ja</w:t>
      </w:r>
      <w:r w:rsidR="0CB239DB" w:rsidRPr="022250B6">
        <w:rPr>
          <w:rFonts w:ascii="Times New Roman" w:hAnsi="Times New Roman" w:cs="Times New Roman"/>
          <w:sz w:val="24"/>
          <w:szCs w:val="24"/>
        </w:rPr>
        <w:t>/või</w:t>
      </w:r>
      <w:r w:rsidR="3FCD0397" w:rsidRPr="022250B6">
        <w:rPr>
          <w:rFonts w:ascii="Times New Roman" w:hAnsi="Times New Roman" w:cs="Times New Roman"/>
          <w:sz w:val="24"/>
          <w:szCs w:val="24"/>
        </w:rPr>
        <w:t xml:space="preserve"> </w:t>
      </w:r>
      <w:r w:rsidR="5A3B562F" w:rsidRPr="022250B6">
        <w:rPr>
          <w:rFonts w:ascii="Times New Roman" w:hAnsi="Times New Roman" w:cs="Times New Roman"/>
          <w:sz w:val="24"/>
          <w:szCs w:val="24"/>
        </w:rPr>
        <w:t>teeb seda</w:t>
      </w:r>
      <w:r w:rsidR="3FCD0397" w:rsidRPr="022250B6">
        <w:rPr>
          <w:rFonts w:ascii="Times New Roman" w:hAnsi="Times New Roman" w:cs="Times New Roman"/>
          <w:sz w:val="24"/>
          <w:szCs w:val="24"/>
        </w:rPr>
        <w:t xml:space="preserve"> </w:t>
      </w:r>
      <w:r w:rsidR="5A3B562F" w:rsidRPr="022250B6">
        <w:rPr>
          <w:rFonts w:ascii="Times New Roman" w:hAnsi="Times New Roman" w:cs="Times New Roman"/>
          <w:sz w:val="24"/>
          <w:szCs w:val="24"/>
        </w:rPr>
        <w:t xml:space="preserve">põgusalt </w:t>
      </w:r>
      <w:r w:rsidR="3FCD0397" w:rsidRPr="022250B6">
        <w:rPr>
          <w:rFonts w:ascii="Times New Roman" w:hAnsi="Times New Roman" w:cs="Times New Roman"/>
          <w:sz w:val="24"/>
          <w:szCs w:val="24"/>
        </w:rPr>
        <w:t>alles istungil</w:t>
      </w:r>
      <w:r w:rsidR="0CB239DB" w:rsidRPr="022250B6">
        <w:rPr>
          <w:rFonts w:ascii="Times New Roman" w:hAnsi="Times New Roman" w:cs="Times New Roman"/>
          <w:sz w:val="24"/>
          <w:szCs w:val="24"/>
        </w:rPr>
        <w:t>.</w:t>
      </w:r>
      <w:r w:rsidR="6766E0F2" w:rsidRPr="022250B6">
        <w:rPr>
          <w:rFonts w:ascii="Times New Roman" w:hAnsi="Times New Roman" w:cs="Times New Roman"/>
          <w:sz w:val="24"/>
          <w:szCs w:val="24"/>
        </w:rPr>
        <w:t xml:space="preserve"> Samas </w:t>
      </w:r>
      <w:r w:rsidR="1F7F27D0" w:rsidRPr="022250B6">
        <w:rPr>
          <w:rFonts w:ascii="Times New Roman" w:hAnsi="Times New Roman" w:cs="Times New Roman"/>
          <w:sz w:val="24"/>
          <w:szCs w:val="24"/>
        </w:rPr>
        <w:t xml:space="preserve">vaatab TVK töövaidluseid läbi kolmeliikmelises koosseisus, samuti </w:t>
      </w:r>
      <w:r w:rsidR="6766E0F2" w:rsidRPr="022250B6">
        <w:rPr>
          <w:rFonts w:ascii="Times New Roman" w:hAnsi="Times New Roman" w:cs="Times New Roman"/>
          <w:sz w:val="24"/>
          <w:szCs w:val="24"/>
        </w:rPr>
        <w:t xml:space="preserve">tuleb </w:t>
      </w:r>
      <w:r w:rsidR="3FCD0397" w:rsidRPr="022250B6">
        <w:rPr>
          <w:rFonts w:ascii="Times New Roman" w:hAnsi="Times New Roman" w:cs="Times New Roman"/>
          <w:sz w:val="24"/>
          <w:szCs w:val="24"/>
        </w:rPr>
        <w:t xml:space="preserve">seaduse </w:t>
      </w:r>
      <w:r w:rsidR="6766E0F2" w:rsidRPr="022250B6">
        <w:rPr>
          <w:rFonts w:ascii="Times New Roman" w:hAnsi="Times New Roman" w:cs="Times New Roman"/>
          <w:sz w:val="24"/>
          <w:szCs w:val="24"/>
        </w:rPr>
        <w:t>kohaselt</w:t>
      </w:r>
      <w:r w:rsidR="3FCD0397" w:rsidRPr="022250B6">
        <w:rPr>
          <w:rFonts w:ascii="Times New Roman" w:hAnsi="Times New Roman" w:cs="Times New Roman"/>
          <w:sz w:val="24"/>
          <w:szCs w:val="24"/>
        </w:rPr>
        <w:t xml:space="preserve"> kaasistujale </w:t>
      </w:r>
      <w:r w:rsidR="194C7A31" w:rsidRPr="022250B6">
        <w:rPr>
          <w:rFonts w:ascii="Times New Roman" w:hAnsi="Times New Roman" w:cs="Times New Roman"/>
          <w:sz w:val="24"/>
          <w:szCs w:val="24"/>
        </w:rPr>
        <w:t xml:space="preserve">tagada tasu </w:t>
      </w:r>
      <w:r w:rsidR="3FCD0397" w:rsidRPr="022250B6">
        <w:rPr>
          <w:rFonts w:ascii="Times New Roman" w:hAnsi="Times New Roman" w:cs="Times New Roman"/>
          <w:sz w:val="24"/>
          <w:szCs w:val="24"/>
        </w:rPr>
        <w:t>poole tunni ulatuse</w:t>
      </w:r>
      <w:r w:rsidR="6A47B8A7" w:rsidRPr="022250B6">
        <w:rPr>
          <w:rFonts w:ascii="Times New Roman" w:hAnsi="Times New Roman" w:cs="Times New Roman"/>
          <w:sz w:val="24"/>
          <w:szCs w:val="24"/>
        </w:rPr>
        <w:t>s</w:t>
      </w:r>
      <w:r w:rsidR="1F7F27D0" w:rsidRPr="022250B6">
        <w:rPr>
          <w:rFonts w:ascii="Times New Roman" w:hAnsi="Times New Roman" w:cs="Times New Roman"/>
          <w:sz w:val="24"/>
          <w:szCs w:val="24"/>
        </w:rPr>
        <w:t xml:space="preserve">, mistõttu on oluline veenduda, et kaasistujad </w:t>
      </w:r>
      <w:r w:rsidR="06E61F14" w:rsidRPr="022250B6">
        <w:rPr>
          <w:rFonts w:ascii="Times New Roman" w:hAnsi="Times New Roman" w:cs="Times New Roman"/>
          <w:sz w:val="24"/>
          <w:szCs w:val="24"/>
        </w:rPr>
        <w:t>töövaidlusasjaga tutvuvad</w:t>
      </w:r>
      <w:r w:rsidR="5F0D8778" w:rsidRPr="022250B6">
        <w:rPr>
          <w:rFonts w:ascii="Times New Roman" w:hAnsi="Times New Roman" w:cs="Times New Roman"/>
          <w:sz w:val="24"/>
          <w:szCs w:val="24"/>
        </w:rPr>
        <w:t>.</w:t>
      </w:r>
      <w:r w:rsidR="566AF5E1" w:rsidRPr="022250B6">
        <w:rPr>
          <w:rFonts w:ascii="Times New Roman" w:hAnsi="Times New Roman" w:cs="Times New Roman"/>
          <w:sz w:val="24"/>
          <w:szCs w:val="24"/>
        </w:rPr>
        <w:t xml:space="preserve"> </w:t>
      </w:r>
      <w:r w:rsidR="15271F9A" w:rsidRPr="022250B6">
        <w:rPr>
          <w:rFonts w:ascii="Times New Roman" w:hAnsi="Times New Roman" w:cs="Times New Roman"/>
          <w:sz w:val="24"/>
          <w:szCs w:val="24"/>
        </w:rPr>
        <w:t>Kui TVK juhatajal tekib</w:t>
      </w:r>
      <w:r w:rsidR="032A9A6E" w:rsidRPr="022250B6">
        <w:rPr>
          <w:rFonts w:ascii="Times New Roman" w:hAnsi="Times New Roman" w:cs="Times New Roman"/>
          <w:sz w:val="24"/>
          <w:szCs w:val="24"/>
        </w:rPr>
        <w:t xml:space="preserve"> põhjendatud</w:t>
      </w:r>
      <w:r w:rsidR="15271F9A" w:rsidRPr="022250B6">
        <w:rPr>
          <w:rFonts w:ascii="Times New Roman" w:hAnsi="Times New Roman" w:cs="Times New Roman"/>
          <w:sz w:val="24"/>
          <w:szCs w:val="24"/>
        </w:rPr>
        <w:t xml:space="preserve"> kahtlus, et kaasistuja ei ole </w:t>
      </w:r>
      <w:r w:rsidR="032A9A6E" w:rsidRPr="022250B6">
        <w:rPr>
          <w:rFonts w:ascii="Times New Roman" w:hAnsi="Times New Roman" w:cs="Times New Roman"/>
          <w:sz w:val="24"/>
          <w:szCs w:val="24"/>
        </w:rPr>
        <w:t>toimikuga tutvunud, on TVK juhatajal võimalik kaasistuja toimikuga tutvumises veenduda</w:t>
      </w:r>
      <w:r w:rsidR="17F96FE1" w:rsidRPr="022250B6">
        <w:rPr>
          <w:rFonts w:ascii="Times New Roman" w:hAnsi="Times New Roman" w:cs="Times New Roman"/>
          <w:sz w:val="24"/>
          <w:szCs w:val="24"/>
        </w:rPr>
        <w:t xml:space="preserve"> </w:t>
      </w:r>
      <w:proofErr w:type="spellStart"/>
      <w:r w:rsidR="15827DFE" w:rsidRPr="022250B6">
        <w:rPr>
          <w:rFonts w:ascii="Times New Roman" w:hAnsi="Times New Roman" w:cs="Times New Roman"/>
          <w:sz w:val="24"/>
          <w:szCs w:val="24"/>
        </w:rPr>
        <w:t>TEIS</w:t>
      </w:r>
      <w:r w:rsidR="001158F7">
        <w:rPr>
          <w:rFonts w:ascii="Times New Roman" w:hAnsi="Times New Roman" w:cs="Times New Roman"/>
          <w:sz w:val="24"/>
          <w:szCs w:val="24"/>
        </w:rPr>
        <w:t>-i</w:t>
      </w:r>
      <w:proofErr w:type="spellEnd"/>
      <w:r w:rsidR="15827DFE" w:rsidRPr="022250B6">
        <w:rPr>
          <w:rFonts w:ascii="Times New Roman" w:hAnsi="Times New Roman" w:cs="Times New Roman"/>
          <w:sz w:val="24"/>
          <w:szCs w:val="24"/>
        </w:rPr>
        <w:t xml:space="preserve"> vahendusel, </w:t>
      </w:r>
      <w:r w:rsidR="35700EDE" w:rsidRPr="022250B6">
        <w:rPr>
          <w:rFonts w:ascii="Times New Roman" w:hAnsi="Times New Roman" w:cs="Times New Roman"/>
          <w:sz w:val="24"/>
          <w:szCs w:val="24"/>
        </w:rPr>
        <w:t>kus</w:t>
      </w:r>
      <w:r w:rsidR="1ADF3331" w:rsidRPr="022250B6">
        <w:rPr>
          <w:rFonts w:ascii="Times New Roman" w:hAnsi="Times New Roman" w:cs="Times New Roman"/>
          <w:sz w:val="24"/>
          <w:szCs w:val="24"/>
        </w:rPr>
        <w:t xml:space="preserve"> on </w:t>
      </w:r>
      <w:r w:rsidR="5F0D8778" w:rsidRPr="022250B6">
        <w:rPr>
          <w:rFonts w:ascii="Times New Roman" w:hAnsi="Times New Roman" w:cs="Times New Roman"/>
          <w:sz w:val="24"/>
          <w:szCs w:val="24"/>
        </w:rPr>
        <w:t>nähtav</w:t>
      </w:r>
      <w:r w:rsidR="35700EDE" w:rsidRPr="022250B6">
        <w:rPr>
          <w:rFonts w:ascii="Times New Roman" w:hAnsi="Times New Roman" w:cs="Times New Roman"/>
          <w:sz w:val="24"/>
          <w:szCs w:val="24"/>
        </w:rPr>
        <w:t xml:space="preserve"> toimiku ava</w:t>
      </w:r>
      <w:r w:rsidR="1ADF3331" w:rsidRPr="022250B6">
        <w:rPr>
          <w:rFonts w:ascii="Times New Roman" w:hAnsi="Times New Roman" w:cs="Times New Roman"/>
          <w:sz w:val="24"/>
          <w:szCs w:val="24"/>
        </w:rPr>
        <w:t>nud</w:t>
      </w:r>
      <w:r w:rsidR="35700EDE" w:rsidRPr="022250B6">
        <w:rPr>
          <w:rFonts w:ascii="Times New Roman" w:hAnsi="Times New Roman" w:cs="Times New Roman"/>
          <w:sz w:val="24"/>
          <w:szCs w:val="24"/>
        </w:rPr>
        <w:t xml:space="preserve"> isik</w:t>
      </w:r>
      <w:r w:rsidR="469180C4" w:rsidRPr="022250B6">
        <w:rPr>
          <w:rFonts w:ascii="Times New Roman" w:hAnsi="Times New Roman" w:cs="Times New Roman"/>
          <w:sz w:val="24"/>
          <w:szCs w:val="24"/>
        </w:rPr>
        <w:t>ud</w:t>
      </w:r>
      <w:r w:rsidR="35700EDE" w:rsidRPr="022250B6">
        <w:rPr>
          <w:rFonts w:ascii="Times New Roman" w:hAnsi="Times New Roman" w:cs="Times New Roman"/>
          <w:sz w:val="24"/>
          <w:szCs w:val="24"/>
        </w:rPr>
        <w:t>, avamise aeg ning kestus.</w:t>
      </w:r>
    </w:p>
    <w:p w14:paraId="0505576B" w14:textId="77777777" w:rsidR="00231C70" w:rsidRDefault="00231C70" w:rsidP="002F3FFC">
      <w:pPr>
        <w:tabs>
          <w:tab w:val="left" w:pos="426"/>
        </w:tabs>
        <w:spacing w:after="0" w:line="240" w:lineRule="auto"/>
        <w:jc w:val="both"/>
        <w:rPr>
          <w:rFonts w:ascii="Times New Roman" w:hAnsi="Times New Roman" w:cs="Times New Roman"/>
          <w:sz w:val="24"/>
          <w:szCs w:val="24"/>
        </w:rPr>
      </w:pPr>
    </w:p>
    <w:p w14:paraId="1C8F1E70" w14:textId="6D622D7D" w:rsidR="00D54BDF" w:rsidRDefault="001158F7" w:rsidP="00784083">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6C3000C0" w:rsidRPr="5760C8C3">
        <w:rPr>
          <w:rFonts w:ascii="Times New Roman" w:hAnsi="Times New Roman" w:cs="Times New Roman"/>
          <w:b/>
          <w:bCs/>
          <w:sz w:val="24"/>
          <w:szCs w:val="24"/>
        </w:rPr>
        <w:t xml:space="preserve">unktiga </w:t>
      </w:r>
      <w:r w:rsidR="00C339C0">
        <w:rPr>
          <w:rFonts w:ascii="Times New Roman" w:hAnsi="Times New Roman" w:cs="Times New Roman"/>
          <w:b/>
          <w:bCs/>
          <w:sz w:val="24"/>
          <w:szCs w:val="24"/>
        </w:rPr>
        <w:t>9</w:t>
      </w:r>
      <w:r w:rsidR="6C3000C0" w:rsidRPr="5760C8C3">
        <w:rPr>
          <w:rFonts w:ascii="Times New Roman" w:hAnsi="Times New Roman" w:cs="Times New Roman"/>
          <w:sz w:val="24"/>
          <w:szCs w:val="24"/>
        </w:rPr>
        <w:t xml:space="preserve"> </w:t>
      </w:r>
      <w:r w:rsidR="2BF6BA18" w:rsidRPr="5760C8C3">
        <w:rPr>
          <w:rFonts w:ascii="Times New Roman" w:hAnsi="Times New Roman" w:cs="Times New Roman"/>
          <w:sz w:val="24"/>
          <w:szCs w:val="24"/>
        </w:rPr>
        <w:t>muudetakse</w:t>
      </w:r>
      <w:r w:rsidR="6C3000C0" w:rsidRPr="5760C8C3">
        <w:rPr>
          <w:rFonts w:ascii="Times New Roman" w:hAnsi="Times New Roman" w:cs="Times New Roman"/>
          <w:sz w:val="24"/>
          <w:szCs w:val="24"/>
        </w:rPr>
        <w:t xml:space="preserve"> </w:t>
      </w:r>
      <w:proofErr w:type="spellStart"/>
      <w:r w:rsidR="004115B5">
        <w:rPr>
          <w:rFonts w:ascii="Times New Roman" w:hAnsi="Times New Roman" w:cs="Times New Roman"/>
          <w:sz w:val="24"/>
          <w:szCs w:val="24"/>
        </w:rPr>
        <w:t>TvLS</w:t>
      </w:r>
      <w:proofErr w:type="spellEnd"/>
      <w:r w:rsidR="004115B5">
        <w:rPr>
          <w:rFonts w:ascii="Times New Roman" w:hAnsi="Times New Roman" w:cs="Times New Roman"/>
          <w:sz w:val="24"/>
          <w:szCs w:val="24"/>
        </w:rPr>
        <w:t xml:space="preserve"> </w:t>
      </w:r>
      <w:r w:rsidRPr="00A22822">
        <w:rPr>
          <w:rFonts w:ascii="Times New Roman" w:hAnsi="Times New Roman" w:cs="Times New Roman"/>
          <w:bCs/>
          <w:sz w:val="24"/>
          <w:szCs w:val="24"/>
        </w:rPr>
        <w:t>§</w:t>
      </w:r>
      <w:r w:rsidR="6C3000C0" w:rsidRPr="5760C8C3">
        <w:rPr>
          <w:rFonts w:ascii="Times New Roman" w:hAnsi="Times New Roman" w:cs="Times New Roman"/>
          <w:sz w:val="24"/>
          <w:szCs w:val="24"/>
        </w:rPr>
        <w:t xml:space="preserve"> 12 </w:t>
      </w:r>
      <w:r w:rsidR="2BF6BA18" w:rsidRPr="5760C8C3">
        <w:rPr>
          <w:rFonts w:ascii="Times New Roman" w:hAnsi="Times New Roman" w:cs="Times New Roman"/>
          <w:sz w:val="24"/>
          <w:szCs w:val="24"/>
        </w:rPr>
        <w:t>lõiget 1</w:t>
      </w:r>
      <w:r w:rsidR="6C3000C0" w:rsidRPr="5760C8C3">
        <w:rPr>
          <w:rFonts w:ascii="Times New Roman" w:hAnsi="Times New Roman" w:cs="Times New Roman"/>
          <w:sz w:val="24"/>
          <w:szCs w:val="24"/>
        </w:rPr>
        <w:t xml:space="preserve">, millega nähakse ette, et </w:t>
      </w:r>
      <w:r w:rsidR="6CD7D731" w:rsidRPr="5760C8C3">
        <w:rPr>
          <w:rFonts w:ascii="Times New Roman" w:hAnsi="Times New Roman" w:cs="Times New Roman"/>
          <w:sz w:val="24"/>
          <w:szCs w:val="24"/>
        </w:rPr>
        <w:t xml:space="preserve">Tööinspektsioon ei vastuta ainult </w:t>
      </w:r>
      <w:r w:rsidR="5FA735B9" w:rsidRPr="5760C8C3">
        <w:rPr>
          <w:rFonts w:ascii="Times New Roman" w:hAnsi="Times New Roman" w:cs="Times New Roman"/>
          <w:sz w:val="24"/>
          <w:szCs w:val="24"/>
        </w:rPr>
        <w:t>TVK</w:t>
      </w:r>
      <w:r w:rsidR="6CD7D731" w:rsidRPr="5760C8C3">
        <w:rPr>
          <w:rFonts w:ascii="Times New Roman" w:hAnsi="Times New Roman" w:cs="Times New Roman"/>
          <w:sz w:val="24"/>
          <w:szCs w:val="24"/>
        </w:rPr>
        <w:t xml:space="preserve"> töötingimuste ja asjaajamise eest, vaid korraldab</w:t>
      </w:r>
      <w:r w:rsidR="48608677" w:rsidRPr="5760C8C3">
        <w:rPr>
          <w:rFonts w:ascii="Times New Roman" w:hAnsi="Times New Roman" w:cs="Times New Roman"/>
          <w:sz w:val="24"/>
          <w:szCs w:val="24"/>
        </w:rPr>
        <w:t xml:space="preserve"> </w:t>
      </w:r>
      <w:r w:rsidR="5FA735B9" w:rsidRPr="5760C8C3">
        <w:rPr>
          <w:rFonts w:ascii="Times New Roman" w:hAnsi="Times New Roman" w:cs="Times New Roman"/>
          <w:sz w:val="24"/>
          <w:szCs w:val="24"/>
        </w:rPr>
        <w:t>TVK</w:t>
      </w:r>
      <w:r w:rsidR="48608677" w:rsidRPr="5760C8C3">
        <w:rPr>
          <w:rFonts w:ascii="Times New Roman" w:hAnsi="Times New Roman" w:cs="Times New Roman"/>
          <w:sz w:val="24"/>
          <w:szCs w:val="24"/>
        </w:rPr>
        <w:t xml:space="preserve"> tööd</w:t>
      </w:r>
      <w:r w:rsidR="258E65C3" w:rsidRPr="5760C8C3">
        <w:rPr>
          <w:rFonts w:ascii="Times New Roman" w:hAnsi="Times New Roman" w:cs="Times New Roman"/>
          <w:sz w:val="24"/>
          <w:szCs w:val="24"/>
        </w:rPr>
        <w:t xml:space="preserve"> tervikuna</w:t>
      </w:r>
      <w:r w:rsidR="42E97A7C" w:rsidRPr="5760C8C3">
        <w:rPr>
          <w:rFonts w:ascii="Times New Roman" w:hAnsi="Times New Roman" w:cs="Times New Roman"/>
          <w:sz w:val="24"/>
          <w:szCs w:val="24"/>
        </w:rPr>
        <w:t>.</w:t>
      </w:r>
      <w:r w:rsidR="00A8359F">
        <w:rPr>
          <w:rFonts w:ascii="Times New Roman" w:hAnsi="Times New Roman" w:cs="Times New Roman"/>
          <w:sz w:val="24"/>
          <w:szCs w:val="24"/>
        </w:rPr>
        <w:t xml:space="preserve"> Töö korraldamise </w:t>
      </w:r>
      <w:r w:rsidR="00A62825">
        <w:rPr>
          <w:rFonts w:ascii="Times New Roman" w:hAnsi="Times New Roman" w:cs="Times New Roman"/>
          <w:sz w:val="24"/>
          <w:szCs w:val="24"/>
        </w:rPr>
        <w:t>alla kuulub</w:t>
      </w:r>
      <w:r w:rsidR="00910183">
        <w:rPr>
          <w:rFonts w:ascii="Times New Roman" w:hAnsi="Times New Roman" w:cs="Times New Roman"/>
          <w:sz w:val="24"/>
          <w:szCs w:val="24"/>
        </w:rPr>
        <w:t xml:space="preserve"> ka kohustus tagada TVK töötingimused ja asjaajamine.</w:t>
      </w:r>
      <w:r w:rsidR="26B9E0FD" w:rsidRPr="5760C8C3">
        <w:rPr>
          <w:rFonts w:ascii="Times New Roman" w:hAnsi="Times New Roman" w:cs="Times New Roman"/>
          <w:sz w:val="24"/>
          <w:szCs w:val="24"/>
        </w:rPr>
        <w:t xml:space="preserve"> </w:t>
      </w:r>
      <w:r w:rsidR="00F44C9A">
        <w:rPr>
          <w:rFonts w:ascii="Times New Roman" w:hAnsi="Times New Roman" w:cs="Times New Roman"/>
          <w:sz w:val="24"/>
          <w:szCs w:val="24"/>
        </w:rPr>
        <w:t>Muudatuse</w:t>
      </w:r>
      <w:r w:rsidR="00F44C9A" w:rsidRPr="5760C8C3">
        <w:rPr>
          <w:rFonts w:ascii="Times New Roman" w:hAnsi="Times New Roman" w:cs="Times New Roman"/>
          <w:sz w:val="24"/>
          <w:szCs w:val="24"/>
        </w:rPr>
        <w:t xml:space="preserve"> </w:t>
      </w:r>
      <w:r w:rsidR="11F5316C" w:rsidRPr="5760C8C3">
        <w:rPr>
          <w:rFonts w:ascii="Times New Roman" w:hAnsi="Times New Roman" w:cs="Times New Roman"/>
          <w:sz w:val="24"/>
          <w:szCs w:val="24"/>
        </w:rPr>
        <w:t>eesmärk on tagada selgus ja ühene mõistmine, et kuigi TVK</w:t>
      </w:r>
      <w:r w:rsidR="65B2BA51" w:rsidRPr="5760C8C3">
        <w:rPr>
          <w:rFonts w:ascii="Times New Roman" w:hAnsi="Times New Roman" w:cs="Times New Roman"/>
          <w:sz w:val="24"/>
          <w:szCs w:val="24"/>
        </w:rPr>
        <w:t xml:space="preserve"> on seaduse kohaselt sõltumatu</w:t>
      </w:r>
      <w:r w:rsidR="51AABCF5" w:rsidRPr="5760C8C3">
        <w:rPr>
          <w:rFonts w:ascii="Times New Roman" w:hAnsi="Times New Roman" w:cs="Times New Roman"/>
          <w:sz w:val="24"/>
          <w:szCs w:val="24"/>
        </w:rPr>
        <w:t xml:space="preserve"> ning TVK juhatajad nimeta</w:t>
      </w:r>
      <w:r>
        <w:rPr>
          <w:rFonts w:ascii="Times New Roman" w:hAnsi="Times New Roman" w:cs="Times New Roman"/>
          <w:sz w:val="24"/>
          <w:szCs w:val="24"/>
        </w:rPr>
        <w:t>b</w:t>
      </w:r>
      <w:r w:rsidR="51AABCF5" w:rsidRPr="5760C8C3">
        <w:rPr>
          <w:rFonts w:ascii="Times New Roman" w:hAnsi="Times New Roman" w:cs="Times New Roman"/>
          <w:sz w:val="24"/>
          <w:szCs w:val="24"/>
        </w:rPr>
        <w:t xml:space="preserve"> ametisse ja vabasta</w:t>
      </w:r>
      <w:r>
        <w:rPr>
          <w:rFonts w:ascii="Times New Roman" w:hAnsi="Times New Roman" w:cs="Times New Roman"/>
          <w:sz w:val="24"/>
          <w:szCs w:val="24"/>
        </w:rPr>
        <w:t>b</w:t>
      </w:r>
      <w:r w:rsidR="51AABCF5" w:rsidRPr="5760C8C3">
        <w:rPr>
          <w:rFonts w:ascii="Times New Roman" w:hAnsi="Times New Roman" w:cs="Times New Roman"/>
          <w:sz w:val="24"/>
          <w:szCs w:val="24"/>
        </w:rPr>
        <w:t xml:space="preserve"> ametist </w:t>
      </w:r>
      <w:r w:rsidR="42E97A7C" w:rsidRPr="5760C8C3">
        <w:rPr>
          <w:rFonts w:ascii="Times New Roman" w:hAnsi="Times New Roman" w:cs="Times New Roman"/>
          <w:sz w:val="24"/>
          <w:szCs w:val="24"/>
        </w:rPr>
        <w:t>valdkonna eest vastutav</w:t>
      </w:r>
      <w:r w:rsidR="51AABCF5" w:rsidRPr="5760C8C3">
        <w:rPr>
          <w:rFonts w:ascii="Times New Roman" w:hAnsi="Times New Roman" w:cs="Times New Roman"/>
          <w:sz w:val="24"/>
          <w:szCs w:val="24"/>
        </w:rPr>
        <w:t xml:space="preserve"> minist</w:t>
      </w:r>
      <w:r>
        <w:rPr>
          <w:rFonts w:ascii="Times New Roman" w:hAnsi="Times New Roman" w:cs="Times New Roman"/>
          <w:sz w:val="24"/>
          <w:szCs w:val="24"/>
        </w:rPr>
        <w:t>e</w:t>
      </w:r>
      <w:r w:rsidR="51AABCF5" w:rsidRPr="5760C8C3">
        <w:rPr>
          <w:rFonts w:ascii="Times New Roman" w:hAnsi="Times New Roman" w:cs="Times New Roman"/>
          <w:sz w:val="24"/>
          <w:szCs w:val="24"/>
        </w:rPr>
        <w:t>r</w:t>
      </w:r>
      <w:r w:rsidR="7BE59BB1" w:rsidRPr="5760C8C3">
        <w:rPr>
          <w:rFonts w:ascii="Times New Roman" w:hAnsi="Times New Roman" w:cs="Times New Roman"/>
          <w:sz w:val="24"/>
          <w:szCs w:val="24"/>
        </w:rPr>
        <w:t xml:space="preserve">, siis TVK tööd </w:t>
      </w:r>
      <w:r>
        <w:rPr>
          <w:rFonts w:ascii="Times New Roman" w:hAnsi="Times New Roman" w:cs="Times New Roman"/>
          <w:sz w:val="24"/>
          <w:szCs w:val="24"/>
        </w:rPr>
        <w:t>korraldab</w:t>
      </w:r>
      <w:r w:rsidR="119957EB" w:rsidRPr="5760C8C3">
        <w:rPr>
          <w:rFonts w:ascii="Times New Roman" w:hAnsi="Times New Roman" w:cs="Times New Roman"/>
          <w:sz w:val="24"/>
          <w:szCs w:val="24"/>
        </w:rPr>
        <w:t xml:space="preserve"> </w:t>
      </w:r>
      <w:r w:rsidR="006E4C3D">
        <w:rPr>
          <w:rFonts w:ascii="Times New Roman" w:hAnsi="Times New Roman" w:cs="Times New Roman"/>
          <w:sz w:val="24"/>
          <w:szCs w:val="24"/>
        </w:rPr>
        <w:t xml:space="preserve">tervikuna </w:t>
      </w:r>
      <w:r w:rsidR="119957EB" w:rsidRPr="5760C8C3">
        <w:rPr>
          <w:rFonts w:ascii="Times New Roman" w:hAnsi="Times New Roman" w:cs="Times New Roman"/>
          <w:sz w:val="24"/>
          <w:szCs w:val="24"/>
        </w:rPr>
        <w:t>Tööinspektsioon</w:t>
      </w:r>
      <w:r w:rsidR="42E97A7C" w:rsidRPr="5760C8C3">
        <w:rPr>
          <w:rFonts w:ascii="Times New Roman" w:hAnsi="Times New Roman" w:cs="Times New Roman"/>
          <w:sz w:val="24"/>
          <w:szCs w:val="24"/>
        </w:rPr>
        <w:t xml:space="preserve"> (</w:t>
      </w:r>
      <w:r w:rsidR="119957EB" w:rsidRPr="5760C8C3">
        <w:rPr>
          <w:rFonts w:ascii="Times New Roman" w:hAnsi="Times New Roman" w:cs="Times New Roman"/>
          <w:sz w:val="24"/>
          <w:szCs w:val="24"/>
        </w:rPr>
        <w:t>mitte ministeerium</w:t>
      </w:r>
      <w:r w:rsidR="42E97A7C" w:rsidRPr="5760C8C3">
        <w:rPr>
          <w:rFonts w:ascii="Times New Roman" w:hAnsi="Times New Roman" w:cs="Times New Roman"/>
          <w:sz w:val="24"/>
          <w:szCs w:val="24"/>
        </w:rPr>
        <w:t>)</w:t>
      </w:r>
      <w:r w:rsidR="4C8F684A" w:rsidRPr="5760C8C3">
        <w:rPr>
          <w:rFonts w:ascii="Times New Roman" w:hAnsi="Times New Roman" w:cs="Times New Roman"/>
          <w:sz w:val="24"/>
          <w:szCs w:val="24"/>
        </w:rPr>
        <w:t>, kellega TVK juhatajad iga</w:t>
      </w:r>
      <w:r>
        <w:rPr>
          <w:rFonts w:ascii="Times New Roman" w:hAnsi="Times New Roman" w:cs="Times New Roman"/>
          <w:sz w:val="24"/>
          <w:szCs w:val="24"/>
        </w:rPr>
        <w:t xml:space="preserve"> </w:t>
      </w:r>
      <w:r w:rsidR="4C8F684A" w:rsidRPr="5760C8C3">
        <w:rPr>
          <w:rFonts w:ascii="Times New Roman" w:hAnsi="Times New Roman" w:cs="Times New Roman"/>
          <w:sz w:val="24"/>
          <w:szCs w:val="24"/>
        </w:rPr>
        <w:t>päev koostööd teevad</w:t>
      </w:r>
      <w:r w:rsidR="00DE2233">
        <w:rPr>
          <w:rFonts w:ascii="Times New Roman" w:hAnsi="Times New Roman" w:cs="Times New Roman"/>
          <w:sz w:val="24"/>
          <w:szCs w:val="24"/>
        </w:rPr>
        <w:t xml:space="preserve"> ja </w:t>
      </w:r>
      <w:r w:rsidR="4C8F684A" w:rsidRPr="5760C8C3">
        <w:rPr>
          <w:rFonts w:ascii="Times New Roman" w:hAnsi="Times New Roman" w:cs="Times New Roman"/>
          <w:sz w:val="24"/>
          <w:szCs w:val="24"/>
        </w:rPr>
        <w:t>kokku puutuvad</w:t>
      </w:r>
      <w:r w:rsidR="119957EB" w:rsidRPr="5760C8C3">
        <w:rPr>
          <w:rFonts w:ascii="Times New Roman" w:hAnsi="Times New Roman" w:cs="Times New Roman"/>
          <w:sz w:val="24"/>
          <w:szCs w:val="24"/>
        </w:rPr>
        <w:t>.</w:t>
      </w:r>
      <w:r w:rsidR="2B49EC35" w:rsidRPr="5760C8C3">
        <w:rPr>
          <w:rFonts w:ascii="Times New Roman" w:hAnsi="Times New Roman" w:cs="Times New Roman"/>
          <w:sz w:val="24"/>
          <w:szCs w:val="24"/>
        </w:rPr>
        <w:t xml:space="preserve"> </w:t>
      </w:r>
      <w:r w:rsidR="5FA735B9" w:rsidRPr="5760C8C3">
        <w:rPr>
          <w:rFonts w:ascii="Times New Roman" w:hAnsi="Times New Roman" w:cs="Times New Roman"/>
          <w:sz w:val="24"/>
          <w:szCs w:val="24"/>
        </w:rPr>
        <w:t>TVK</w:t>
      </w:r>
      <w:r w:rsidR="282083A1" w:rsidRPr="5760C8C3">
        <w:rPr>
          <w:rFonts w:ascii="Times New Roman" w:hAnsi="Times New Roman" w:cs="Times New Roman"/>
          <w:sz w:val="24"/>
          <w:szCs w:val="24"/>
        </w:rPr>
        <w:t xml:space="preserve"> töö korraldamiseks analüüsitakse</w:t>
      </w:r>
      <w:r w:rsidR="2B5C115B" w:rsidRPr="5760C8C3">
        <w:rPr>
          <w:rFonts w:ascii="Times New Roman" w:hAnsi="Times New Roman" w:cs="Times New Roman"/>
          <w:sz w:val="24"/>
          <w:szCs w:val="24"/>
        </w:rPr>
        <w:t xml:space="preserve"> näiteks</w:t>
      </w:r>
      <w:r w:rsidR="282083A1" w:rsidRPr="5760C8C3">
        <w:rPr>
          <w:rFonts w:ascii="Times New Roman" w:hAnsi="Times New Roman" w:cs="Times New Roman"/>
          <w:sz w:val="24"/>
          <w:szCs w:val="24"/>
        </w:rPr>
        <w:t xml:space="preserve"> </w:t>
      </w:r>
      <w:r w:rsidR="5FA735B9" w:rsidRPr="5760C8C3">
        <w:rPr>
          <w:rFonts w:ascii="Times New Roman" w:hAnsi="Times New Roman" w:cs="Times New Roman"/>
          <w:sz w:val="24"/>
          <w:szCs w:val="24"/>
        </w:rPr>
        <w:t>TVK</w:t>
      </w:r>
      <w:r w:rsidR="2B5C115B" w:rsidRPr="5760C8C3">
        <w:rPr>
          <w:rFonts w:ascii="Times New Roman" w:hAnsi="Times New Roman" w:cs="Times New Roman"/>
          <w:sz w:val="24"/>
          <w:szCs w:val="24"/>
        </w:rPr>
        <w:t xml:space="preserve"> </w:t>
      </w:r>
      <w:r w:rsidR="282083A1" w:rsidRPr="5760C8C3">
        <w:rPr>
          <w:rFonts w:ascii="Times New Roman" w:hAnsi="Times New Roman" w:cs="Times New Roman"/>
          <w:sz w:val="24"/>
          <w:szCs w:val="24"/>
        </w:rPr>
        <w:t xml:space="preserve">juhatajate töökoormust, </w:t>
      </w:r>
      <w:r w:rsidR="5415C02B" w:rsidRPr="5760C8C3">
        <w:rPr>
          <w:rFonts w:ascii="Times New Roman" w:hAnsi="Times New Roman" w:cs="Times New Roman"/>
          <w:sz w:val="24"/>
          <w:szCs w:val="24"/>
        </w:rPr>
        <w:t xml:space="preserve">hinnatakse koolitusvajadust, </w:t>
      </w:r>
      <w:r w:rsidR="282083A1" w:rsidRPr="5760C8C3">
        <w:rPr>
          <w:rFonts w:ascii="Times New Roman" w:hAnsi="Times New Roman" w:cs="Times New Roman"/>
          <w:sz w:val="24"/>
          <w:szCs w:val="24"/>
        </w:rPr>
        <w:t xml:space="preserve">valmistatakse ette materjale </w:t>
      </w:r>
      <w:r w:rsidR="5FA735B9" w:rsidRPr="5760C8C3">
        <w:rPr>
          <w:rFonts w:ascii="Times New Roman" w:hAnsi="Times New Roman" w:cs="Times New Roman"/>
          <w:sz w:val="24"/>
          <w:szCs w:val="24"/>
        </w:rPr>
        <w:t>TVK</w:t>
      </w:r>
      <w:r w:rsidR="282083A1" w:rsidRPr="5760C8C3">
        <w:rPr>
          <w:rFonts w:ascii="Times New Roman" w:hAnsi="Times New Roman" w:cs="Times New Roman"/>
          <w:sz w:val="24"/>
          <w:szCs w:val="24"/>
        </w:rPr>
        <w:t xml:space="preserve"> juhatajate atesteerimiseks või uute juhataja</w:t>
      </w:r>
      <w:r w:rsidR="00CF5CE1">
        <w:rPr>
          <w:rFonts w:ascii="Times New Roman" w:hAnsi="Times New Roman" w:cs="Times New Roman"/>
          <w:sz w:val="24"/>
          <w:szCs w:val="24"/>
        </w:rPr>
        <w:softHyphen/>
      </w:r>
      <w:r w:rsidR="282083A1" w:rsidRPr="5760C8C3">
        <w:rPr>
          <w:rFonts w:ascii="Times New Roman" w:hAnsi="Times New Roman" w:cs="Times New Roman"/>
          <w:sz w:val="24"/>
          <w:szCs w:val="24"/>
        </w:rPr>
        <w:t>te värbamiseks, ana</w:t>
      </w:r>
      <w:r w:rsidR="5415C02B" w:rsidRPr="5760C8C3">
        <w:rPr>
          <w:rFonts w:ascii="Times New Roman" w:hAnsi="Times New Roman" w:cs="Times New Roman"/>
          <w:sz w:val="24"/>
          <w:szCs w:val="24"/>
        </w:rPr>
        <w:t>lüüsitakse õiguspraktikat, koostatakse seadusemuudatuste ülevaateid, tehakse ettepanekuid</w:t>
      </w:r>
      <w:r w:rsidR="0BFE3F63" w:rsidRPr="5760C8C3">
        <w:rPr>
          <w:rFonts w:ascii="Times New Roman" w:hAnsi="Times New Roman" w:cs="Times New Roman"/>
          <w:sz w:val="24"/>
          <w:szCs w:val="24"/>
        </w:rPr>
        <w:t xml:space="preserve"> töö</w:t>
      </w:r>
      <w:r w:rsidR="5415C02B" w:rsidRPr="5760C8C3">
        <w:rPr>
          <w:rFonts w:ascii="Times New Roman" w:hAnsi="Times New Roman" w:cs="Times New Roman"/>
          <w:sz w:val="24"/>
          <w:szCs w:val="24"/>
        </w:rPr>
        <w:t xml:space="preserve"> paremaks korraldamiseks, valmistatakse ette materjale </w:t>
      </w:r>
      <w:r w:rsidR="5FA735B9" w:rsidRPr="5760C8C3">
        <w:rPr>
          <w:rFonts w:ascii="Times New Roman" w:hAnsi="Times New Roman" w:cs="Times New Roman"/>
          <w:sz w:val="24"/>
          <w:szCs w:val="24"/>
        </w:rPr>
        <w:t>TVK</w:t>
      </w:r>
      <w:r w:rsidR="5415C02B" w:rsidRPr="5760C8C3">
        <w:rPr>
          <w:rFonts w:ascii="Times New Roman" w:hAnsi="Times New Roman" w:cs="Times New Roman"/>
          <w:sz w:val="24"/>
          <w:szCs w:val="24"/>
        </w:rPr>
        <w:t xml:space="preserve"> juhataja suhtes distsiplinaarmenetluse algatamiseks</w:t>
      </w:r>
      <w:r w:rsidR="283B2BE3" w:rsidRPr="5760C8C3">
        <w:rPr>
          <w:rFonts w:ascii="Times New Roman" w:hAnsi="Times New Roman" w:cs="Times New Roman"/>
          <w:sz w:val="24"/>
          <w:szCs w:val="24"/>
        </w:rPr>
        <w:t>, kogutakse statistikat töövaidluste kohta</w:t>
      </w:r>
      <w:r w:rsidR="5415C02B" w:rsidRPr="5760C8C3">
        <w:rPr>
          <w:rFonts w:ascii="Times New Roman" w:hAnsi="Times New Roman" w:cs="Times New Roman"/>
          <w:sz w:val="24"/>
          <w:szCs w:val="24"/>
        </w:rPr>
        <w:t xml:space="preserve"> jne.</w:t>
      </w:r>
    </w:p>
    <w:p w14:paraId="40960D09" w14:textId="77777777" w:rsidR="000652D3" w:rsidRDefault="000652D3" w:rsidP="00784083">
      <w:pPr>
        <w:tabs>
          <w:tab w:val="left" w:pos="426"/>
        </w:tabs>
        <w:spacing w:after="0" w:line="240" w:lineRule="auto"/>
        <w:jc w:val="both"/>
        <w:rPr>
          <w:rFonts w:ascii="Times New Roman" w:hAnsi="Times New Roman" w:cs="Times New Roman"/>
          <w:sz w:val="24"/>
          <w:szCs w:val="24"/>
        </w:rPr>
      </w:pPr>
    </w:p>
    <w:p w14:paraId="384D1421" w14:textId="3189F0FB" w:rsidR="000652D3" w:rsidRPr="003F00DF" w:rsidRDefault="000652D3" w:rsidP="000652D3">
      <w:pPr>
        <w:tabs>
          <w:tab w:val="left" w:pos="426"/>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w:t>
      </w:r>
      <w:r w:rsidRPr="003F00DF">
        <w:rPr>
          <w:rFonts w:ascii="Times New Roman" w:hAnsi="Times New Roman" w:cs="Times New Roman"/>
          <w:b/>
          <w:bCs/>
          <w:color w:val="000000" w:themeColor="text1"/>
          <w:sz w:val="24"/>
          <w:szCs w:val="24"/>
        </w:rPr>
        <w:t xml:space="preserve">unktiga </w:t>
      </w:r>
      <w:r w:rsidR="001879A7">
        <w:rPr>
          <w:rFonts w:ascii="Times New Roman" w:hAnsi="Times New Roman" w:cs="Times New Roman"/>
          <w:b/>
          <w:bCs/>
          <w:color w:val="000000" w:themeColor="text1"/>
          <w:sz w:val="24"/>
          <w:szCs w:val="24"/>
        </w:rPr>
        <w:t>10</w:t>
      </w:r>
      <w:r w:rsidRPr="003F00DF">
        <w:rPr>
          <w:rFonts w:ascii="Times New Roman" w:hAnsi="Times New Roman" w:cs="Times New Roman"/>
          <w:color w:val="000000" w:themeColor="text1"/>
          <w:sz w:val="24"/>
          <w:szCs w:val="24"/>
        </w:rPr>
        <w:t xml:space="preserve"> täiendatakse </w:t>
      </w:r>
      <w:proofErr w:type="spellStart"/>
      <w:r>
        <w:rPr>
          <w:rFonts w:ascii="Times New Roman" w:hAnsi="Times New Roman" w:cs="Times New Roman"/>
          <w:color w:val="000000" w:themeColor="text1"/>
          <w:sz w:val="24"/>
          <w:szCs w:val="24"/>
        </w:rPr>
        <w:t>TvLS</w:t>
      </w:r>
      <w:proofErr w:type="spellEnd"/>
      <w:r>
        <w:rPr>
          <w:rFonts w:ascii="Times New Roman" w:hAnsi="Times New Roman" w:cs="Times New Roman"/>
          <w:color w:val="000000" w:themeColor="text1"/>
          <w:sz w:val="24"/>
          <w:szCs w:val="24"/>
        </w:rPr>
        <w:t>-i</w:t>
      </w:r>
      <w:r w:rsidRPr="003F00DF">
        <w:rPr>
          <w:rFonts w:ascii="Times New Roman" w:hAnsi="Times New Roman" w:cs="Times New Roman"/>
          <w:color w:val="000000" w:themeColor="text1"/>
          <w:sz w:val="24"/>
          <w:szCs w:val="24"/>
        </w:rPr>
        <w:t xml:space="preserve"> §-ga </w:t>
      </w:r>
      <w:r w:rsidR="00461AA7">
        <w:rPr>
          <w:rFonts w:ascii="Times New Roman" w:hAnsi="Times New Roman" w:cs="Times New Roman"/>
          <w:color w:val="000000" w:themeColor="text1"/>
          <w:sz w:val="24"/>
          <w:szCs w:val="24"/>
        </w:rPr>
        <w:t>12</w:t>
      </w:r>
      <w:r w:rsidRPr="003F00DF">
        <w:rPr>
          <w:rFonts w:ascii="Times New Roman" w:hAnsi="Times New Roman" w:cs="Times New Roman"/>
          <w:color w:val="000000" w:themeColor="text1"/>
          <w:sz w:val="24"/>
          <w:szCs w:val="24"/>
          <w:vertAlign w:val="superscript"/>
        </w:rPr>
        <w:t>1</w:t>
      </w:r>
      <w:r w:rsidRPr="003F00DF">
        <w:rPr>
          <w:rFonts w:ascii="Times New Roman" w:hAnsi="Times New Roman" w:cs="Times New Roman"/>
          <w:color w:val="000000" w:themeColor="text1"/>
          <w:sz w:val="24"/>
          <w:szCs w:val="24"/>
        </w:rPr>
        <w:t>, milles nähakse ette TVK tegevuse peale kaebuste esitamise ja lahendamise kord, mis on seni olnud TVK-s reguleerimata. Kavandatava lõike eesmärk on luua selge õiguslik alus töövaidlusmenetluse korralduslike ja menetluslike rikkumiste üle järelevalve te</w:t>
      </w:r>
      <w:r>
        <w:rPr>
          <w:rFonts w:ascii="Times New Roman" w:hAnsi="Times New Roman" w:cs="Times New Roman"/>
          <w:color w:val="000000" w:themeColor="text1"/>
          <w:sz w:val="24"/>
          <w:szCs w:val="24"/>
        </w:rPr>
        <w:t>gemiseks</w:t>
      </w:r>
      <w:r w:rsidRPr="003F00DF">
        <w:rPr>
          <w:rFonts w:ascii="Times New Roman" w:hAnsi="Times New Roman" w:cs="Times New Roman"/>
          <w:color w:val="000000" w:themeColor="text1"/>
          <w:sz w:val="24"/>
          <w:szCs w:val="24"/>
        </w:rPr>
        <w:t>. Uus kord sätestab, et pooled võivad TVK tegevuse peale esitada kaebuse Tööinspektsiooni peadirektorile</w:t>
      </w:r>
      <w:r>
        <w:rPr>
          <w:rFonts w:ascii="Times New Roman" w:hAnsi="Times New Roman" w:cs="Times New Roman"/>
          <w:color w:val="000000" w:themeColor="text1"/>
          <w:sz w:val="24"/>
          <w:szCs w:val="24"/>
        </w:rPr>
        <w:t>,</w:t>
      </w:r>
      <w:r w:rsidRPr="003F00DF">
        <w:rPr>
          <w:rFonts w:ascii="Times New Roman" w:hAnsi="Times New Roman" w:cs="Times New Roman"/>
          <w:color w:val="000000" w:themeColor="text1"/>
          <w:sz w:val="24"/>
          <w:szCs w:val="24"/>
        </w:rPr>
        <w:t xml:space="preserve"> kui esineb kahtlus, et TVK on rikkunud seaduses sätestatud menetlusreegleid või jätnud vajalikud toimingud õige</w:t>
      </w:r>
      <w:r>
        <w:rPr>
          <w:rFonts w:ascii="Times New Roman" w:hAnsi="Times New Roman" w:cs="Times New Roman"/>
          <w:color w:val="000000" w:themeColor="text1"/>
          <w:sz w:val="24"/>
          <w:szCs w:val="24"/>
        </w:rPr>
        <w:t xml:space="preserve">ks </w:t>
      </w:r>
      <w:r w:rsidRPr="003F00DF">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jaks</w:t>
      </w:r>
      <w:r w:rsidRPr="003F00DF">
        <w:rPr>
          <w:rFonts w:ascii="Times New Roman" w:hAnsi="Times New Roman" w:cs="Times New Roman"/>
          <w:color w:val="000000" w:themeColor="text1"/>
          <w:sz w:val="24"/>
          <w:szCs w:val="24"/>
        </w:rPr>
        <w:t xml:space="preserve"> tegemata. Kaebus vaadatakse läbi </w:t>
      </w:r>
      <w:r>
        <w:rPr>
          <w:rFonts w:ascii="Times New Roman" w:hAnsi="Times New Roman" w:cs="Times New Roman"/>
          <w:color w:val="000000" w:themeColor="text1"/>
          <w:sz w:val="24"/>
          <w:szCs w:val="24"/>
        </w:rPr>
        <w:t>kümne</w:t>
      </w:r>
      <w:r w:rsidRPr="003F00DF">
        <w:rPr>
          <w:rFonts w:ascii="Times New Roman" w:hAnsi="Times New Roman" w:cs="Times New Roman"/>
          <w:color w:val="000000" w:themeColor="text1"/>
          <w:sz w:val="24"/>
          <w:szCs w:val="24"/>
        </w:rPr>
        <w:t xml:space="preserve"> tööpäeva jooksul, välja arvatud juhul, kui kaebuse menetlus pikene</w:t>
      </w:r>
      <w:r>
        <w:rPr>
          <w:rFonts w:ascii="Times New Roman" w:hAnsi="Times New Roman" w:cs="Times New Roman"/>
          <w:color w:val="000000" w:themeColor="text1"/>
          <w:sz w:val="24"/>
          <w:szCs w:val="24"/>
        </w:rPr>
        <w:t>b</w:t>
      </w:r>
      <w:r w:rsidRPr="003F00DF">
        <w:rPr>
          <w:rFonts w:ascii="Times New Roman" w:hAnsi="Times New Roman" w:cs="Times New Roman"/>
          <w:color w:val="000000" w:themeColor="text1"/>
          <w:sz w:val="24"/>
          <w:szCs w:val="24"/>
        </w:rPr>
        <w:t xml:space="preserve"> objektiivsete asjaolude</w:t>
      </w:r>
      <w:r>
        <w:rPr>
          <w:rFonts w:ascii="Times New Roman" w:hAnsi="Times New Roman" w:cs="Times New Roman"/>
          <w:color w:val="000000" w:themeColor="text1"/>
          <w:sz w:val="24"/>
          <w:szCs w:val="24"/>
        </w:rPr>
        <w:t xml:space="preserve"> tõttu</w:t>
      </w:r>
      <w:r w:rsidRPr="003F00DF">
        <w:rPr>
          <w:rFonts w:ascii="Times New Roman" w:hAnsi="Times New Roman" w:cs="Times New Roman"/>
          <w:color w:val="000000" w:themeColor="text1"/>
          <w:sz w:val="24"/>
          <w:szCs w:val="24"/>
        </w:rPr>
        <w:t>. Säte põhineb kohtute seaduse (KS) § 45 loogikal.</w:t>
      </w:r>
    </w:p>
    <w:p w14:paraId="000A1620" w14:textId="77777777" w:rsidR="000652D3" w:rsidRDefault="000652D3" w:rsidP="000652D3">
      <w:pPr>
        <w:tabs>
          <w:tab w:val="left" w:pos="426"/>
        </w:tabs>
        <w:spacing w:after="0" w:line="240" w:lineRule="auto"/>
        <w:jc w:val="both"/>
        <w:rPr>
          <w:rFonts w:ascii="Times New Roman" w:hAnsi="Times New Roman" w:cs="Times New Roman"/>
          <w:sz w:val="24"/>
          <w:szCs w:val="24"/>
        </w:rPr>
      </w:pPr>
    </w:p>
    <w:p w14:paraId="1DFF7ED4" w14:textId="77777777" w:rsidR="000652D3" w:rsidRDefault="000652D3" w:rsidP="000652D3">
      <w:pPr>
        <w:tabs>
          <w:tab w:val="left" w:pos="426"/>
        </w:tabs>
        <w:spacing w:after="0" w:line="240" w:lineRule="auto"/>
        <w:jc w:val="both"/>
        <w:rPr>
          <w:rFonts w:ascii="Times New Roman" w:hAnsi="Times New Roman" w:cs="Times New Roman"/>
          <w:sz w:val="24"/>
          <w:szCs w:val="24"/>
        </w:rPr>
      </w:pPr>
      <w:proofErr w:type="spellStart"/>
      <w:r w:rsidRPr="00A22822">
        <w:rPr>
          <w:rFonts w:ascii="Times New Roman" w:hAnsi="Times New Roman" w:cs="Times New Roman"/>
          <w:sz w:val="24"/>
          <w:szCs w:val="24"/>
        </w:rPr>
        <w:t>TvLS</w:t>
      </w:r>
      <w:proofErr w:type="spellEnd"/>
      <w:r w:rsidRPr="00A22822">
        <w:rPr>
          <w:rFonts w:ascii="Times New Roman" w:hAnsi="Times New Roman" w:cs="Times New Roman"/>
          <w:sz w:val="24"/>
          <w:szCs w:val="24"/>
        </w:rPr>
        <w:t xml:space="preserve"> § 7 l</w:t>
      </w:r>
      <w:r>
        <w:rPr>
          <w:rFonts w:ascii="Times New Roman" w:hAnsi="Times New Roman" w:cs="Times New Roman"/>
          <w:sz w:val="24"/>
          <w:szCs w:val="24"/>
        </w:rPr>
        <w:t>õike</w:t>
      </w:r>
      <w:r w:rsidRPr="00A22822">
        <w:rPr>
          <w:rFonts w:ascii="Times New Roman" w:hAnsi="Times New Roman" w:cs="Times New Roman"/>
          <w:sz w:val="24"/>
          <w:szCs w:val="24"/>
        </w:rPr>
        <w:t xml:space="preserve"> 1 kohaselt nimeta</w:t>
      </w:r>
      <w:r>
        <w:rPr>
          <w:rFonts w:ascii="Times New Roman" w:hAnsi="Times New Roman" w:cs="Times New Roman"/>
          <w:sz w:val="24"/>
          <w:szCs w:val="24"/>
        </w:rPr>
        <w:t>b</w:t>
      </w:r>
      <w:r w:rsidRPr="00A22822">
        <w:rPr>
          <w:rFonts w:ascii="Times New Roman" w:hAnsi="Times New Roman" w:cs="Times New Roman"/>
          <w:sz w:val="24"/>
          <w:szCs w:val="24"/>
        </w:rPr>
        <w:t xml:space="preserve"> </w:t>
      </w:r>
      <w:r>
        <w:rPr>
          <w:rFonts w:ascii="Times New Roman" w:hAnsi="Times New Roman" w:cs="Times New Roman"/>
          <w:sz w:val="24"/>
          <w:szCs w:val="24"/>
        </w:rPr>
        <w:t>TVK</w:t>
      </w:r>
      <w:r w:rsidRPr="00A22822">
        <w:rPr>
          <w:rFonts w:ascii="Times New Roman" w:hAnsi="Times New Roman" w:cs="Times New Roman"/>
          <w:sz w:val="24"/>
          <w:szCs w:val="24"/>
        </w:rPr>
        <w:t xml:space="preserve"> juhataja ametisse ja vabasta</w:t>
      </w:r>
      <w:r>
        <w:rPr>
          <w:rFonts w:ascii="Times New Roman" w:hAnsi="Times New Roman" w:cs="Times New Roman"/>
          <w:sz w:val="24"/>
          <w:szCs w:val="24"/>
        </w:rPr>
        <w:t>b</w:t>
      </w:r>
      <w:r w:rsidRPr="00A22822">
        <w:rPr>
          <w:rFonts w:ascii="Times New Roman" w:hAnsi="Times New Roman" w:cs="Times New Roman"/>
          <w:sz w:val="24"/>
          <w:szCs w:val="24"/>
        </w:rPr>
        <w:t xml:space="preserve"> ametist asjaoma</w:t>
      </w:r>
      <w:r>
        <w:rPr>
          <w:rFonts w:ascii="Times New Roman" w:hAnsi="Times New Roman" w:cs="Times New Roman"/>
          <w:sz w:val="24"/>
          <w:szCs w:val="24"/>
        </w:rPr>
        <w:t>n</w:t>
      </w:r>
      <w:r w:rsidRPr="00A22822">
        <w:rPr>
          <w:rFonts w:ascii="Times New Roman" w:hAnsi="Times New Roman" w:cs="Times New Roman"/>
          <w:sz w:val="24"/>
          <w:szCs w:val="24"/>
        </w:rPr>
        <w:t>e minist</w:t>
      </w:r>
      <w:r>
        <w:rPr>
          <w:rFonts w:ascii="Times New Roman" w:hAnsi="Times New Roman" w:cs="Times New Roman"/>
          <w:sz w:val="24"/>
          <w:szCs w:val="24"/>
        </w:rPr>
        <w:t>e</w:t>
      </w:r>
      <w:r w:rsidRPr="00A22822">
        <w:rPr>
          <w:rFonts w:ascii="Times New Roman" w:hAnsi="Times New Roman" w:cs="Times New Roman"/>
          <w:sz w:val="24"/>
          <w:szCs w:val="24"/>
        </w:rPr>
        <w:t>r. Haldusmenetluse seaduse (HMS) § 80 lõike 1 kohaselt peaks TVK juhataja toimingu kohta esitatud vaide läbi vaatama Majandus- ja Kommunikatsiooniministeerium kui organ, kes te</w:t>
      </w:r>
      <w:r>
        <w:rPr>
          <w:rFonts w:ascii="Times New Roman" w:hAnsi="Times New Roman" w:cs="Times New Roman"/>
          <w:sz w:val="24"/>
          <w:szCs w:val="24"/>
        </w:rPr>
        <w:t>e</w:t>
      </w:r>
      <w:r w:rsidRPr="00A22822">
        <w:rPr>
          <w:rFonts w:ascii="Times New Roman" w:hAnsi="Times New Roman" w:cs="Times New Roman"/>
          <w:sz w:val="24"/>
          <w:szCs w:val="24"/>
        </w:rPr>
        <w:t>b TVK üle teenistuslikku järelevalvet. S</w:t>
      </w:r>
      <w:r w:rsidRPr="1952477E">
        <w:rPr>
          <w:rFonts w:ascii="Times New Roman" w:hAnsi="Times New Roman" w:cs="Times New Roman"/>
          <w:sz w:val="24"/>
          <w:szCs w:val="24"/>
        </w:rPr>
        <w:t xml:space="preserve">amas Tööinspektsiooni põhimääruse kohaselt asub TVK Tööinspektsiooni juures, </w:t>
      </w:r>
      <w:r>
        <w:rPr>
          <w:rFonts w:ascii="Times New Roman" w:hAnsi="Times New Roman" w:cs="Times New Roman"/>
          <w:sz w:val="24"/>
          <w:szCs w:val="24"/>
        </w:rPr>
        <w:t>TVK</w:t>
      </w:r>
      <w:r w:rsidRPr="00A22822">
        <w:rPr>
          <w:rFonts w:ascii="Times New Roman" w:hAnsi="Times New Roman" w:cs="Times New Roman"/>
          <w:sz w:val="24"/>
          <w:szCs w:val="24"/>
        </w:rPr>
        <w:t xml:space="preserve"> juhatajate teenistuskohad on Tööinspektsiooni struktuuris ning nende töötasu tuleb Tööinspektsiooni eelarvest</w:t>
      </w:r>
      <w:r>
        <w:rPr>
          <w:rFonts w:ascii="Times New Roman" w:hAnsi="Times New Roman" w:cs="Times New Roman"/>
          <w:sz w:val="24"/>
          <w:szCs w:val="24"/>
        </w:rPr>
        <w:t>.</w:t>
      </w:r>
      <w:r w:rsidRPr="00A22822">
        <w:rPr>
          <w:rFonts w:ascii="Times New Roman" w:hAnsi="Times New Roman" w:cs="Times New Roman"/>
          <w:sz w:val="24"/>
          <w:szCs w:val="24"/>
        </w:rPr>
        <w:t xml:space="preserve"> </w:t>
      </w:r>
      <w:r>
        <w:rPr>
          <w:rFonts w:ascii="Times New Roman" w:hAnsi="Times New Roman" w:cs="Times New Roman"/>
          <w:sz w:val="24"/>
          <w:szCs w:val="24"/>
        </w:rPr>
        <w:t>TVK</w:t>
      </w:r>
      <w:r w:rsidRPr="00A22822">
        <w:rPr>
          <w:rFonts w:ascii="Times New Roman" w:hAnsi="Times New Roman" w:cs="Times New Roman"/>
          <w:sz w:val="24"/>
          <w:szCs w:val="24"/>
        </w:rPr>
        <w:t xml:space="preserve"> kaasistujate kulud kaetakse samuti Tööinspektsiooni eelarvest, Tööinspektsiooni dokumendihalduse spetsialistid pakuvad </w:t>
      </w:r>
      <w:r>
        <w:rPr>
          <w:rFonts w:ascii="Times New Roman" w:hAnsi="Times New Roman" w:cs="Times New Roman"/>
          <w:sz w:val="24"/>
          <w:szCs w:val="24"/>
        </w:rPr>
        <w:t>TVK-</w:t>
      </w:r>
      <w:proofErr w:type="spellStart"/>
      <w:r w:rsidRPr="00A22822">
        <w:rPr>
          <w:rFonts w:ascii="Times New Roman" w:hAnsi="Times New Roman" w:cs="Times New Roman"/>
          <w:sz w:val="24"/>
          <w:szCs w:val="24"/>
        </w:rPr>
        <w:t>le</w:t>
      </w:r>
      <w:proofErr w:type="spellEnd"/>
      <w:r w:rsidRPr="00A22822">
        <w:rPr>
          <w:rFonts w:ascii="Times New Roman" w:hAnsi="Times New Roman" w:cs="Times New Roman"/>
          <w:sz w:val="24"/>
          <w:szCs w:val="24"/>
        </w:rPr>
        <w:t xml:space="preserve"> tugiteenust (asjaajamise korraldamine, dokumentide pooltele edastamine, töövaidlusasja avamine, istungil protokollimine jne), </w:t>
      </w:r>
      <w:r>
        <w:rPr>
          <w:rFonts w:ascii="Times New Roman" w:hAnsi="Times New Roman" w:cs="Times New Roman"/>
          <w:sz w:val="24"/>
          <w:szCs w:val="24"/>
        </w:rPr>
        <w:t>TVK</w:t>
      </w:r>
      <w:r w:rsidRPr="00A22822">
        <w:rPr>
          <w:rFonts w:ascii="Times New Roman" w:hAnsi="Times New Roman" w:cs="Times New Roman"/>
          <w:sz w:val="24"/>
          <w:szCs w:val="24"/>
        </w:rPr>
        <w:t xml:space="preserve"> juhataja ning kogu kolmeliikmelise komisjoni taandamise</w:t>
      </w:r>
      <w:r w:rsidRPr="00A22822">
        <w:rPr>
          <w:rStyle w:val="Allmrkuseviide"/>
          <w:rFonts w:ascii="Times New Roman" w:hAnsi="Times New Roman"/>
          <w:sz w:val="24"/>
          <w:szCs w:val="24"/>
        </w:rPr>
        <w:footnoteReference w:id="10"/>
      </w:r>
      <w:r w:rsidRPr="00A22822">
        <w:rPr>
          <w:rFonts w:ascii="Times New Roman" w:hAnsi="Times New Roman" w:cs="Times New Roman"/>
          <w:sz w:val="24"/>
          <w:szCs w:val="24"/>
        </w:rPr>
        <w:t xml:space="preserve"> ning asja uuele </w:t>
      </w:r>
      <w:r>
        <w:rPr>
          <w:rFonts w:ascii="Times New Roman" w:hAnsi="Times New Roman" w:cs="Times New Roman"/>
          <w:sz w:val="24"/>
          <w:szCs w:val="24"/>
        </w:rPr>
        <w:t>TVK-</w:t>
      </w:r>
      <w:proofErr w:type="spellStart"/>
      <w:r w:rsidRPr="00A22822">
        <w:rPr>
          <w:rFonts w:ascii="Times New Roman" w:hAnsi="Times New Roman" w:cs="Times New Roman"/>
          <w:sz w:val="24"/>
          <w:szCs w:val="24"/>
        </w:rPr>
        <w:t>le</w:t>
      </w:r>
      <w:proofErr w:type="spellEnd"/>
      <w:r w:rsidRPr="00A22822">
        <w:rPr>
          <w:rFonts w:ascii="Times New Roman" w:hAnsi="Times New Roman" w:cs="Times New Roman"/>
          <w:sz w:val="24"/>
          <w:szCs w:val="24"/>
        </w:rPr>
        <w:t xml:space="preserve"> lahendamiseks määramise otsustab Tööinspektsiooni peadirektor</w:t>
      </w:r>
      <w:r>
        <w:rPr>
          <w:rFonts w:ascii="Times New Roman" w:hAnsi="Times New Roman" w:cs="Times New Roman"/>
          <w:sz w:val="24"/>
          <w:szCs w:val="24"/>
        </w:rPr>
        <w:t>. See</w:t>
      </w:r>
      <w:r w:rsidRPr="00A22822">
        <w:rPr>
          <w:rFonts w:ascii="Times New Roman" w:hAnsi="Times New Roman" w:cs="Times New Roman"/>
          <w:sz w:val="24"/>
          <w:szCs w:val="24"/>
        </w:rPr>
        <w:t>tõttu on mõistlik</w:t>
      </w:r>
      <w:r>
        <w:rPr>
          <w:rFonts w:ascii="Times New Roman" w:hAnsi="Times New Roman" w:cs="Times New Roman"/>
          <w:sz w:val="24"/>
          <w:szCs w:val="24"/>
        </w:rPr>
        <w:t xml:space="preserve"> sõnaselgelt ette</w:t>
      </w:r>
      <w:r w:rsidRPr="00A22822">
        <w:rPr>
          <w:rFonts w:ascii="Times New Roman" w:hAnsi="Times New Roman" w:cs="Times New Roman"/>
          <w:sz w:val="24"/>
          <w:szCs w:val="24"/>
        </w:rPr>
        <w:t xml:space="preserve"> näha, et TVK tegevusele esitatavad kaebused vaatab läbi Tööinspektsiooni peadirektor,</w:t>
      </w:r>
      <w:r>
        <w:rPr>
          <w:rFonts w:ascii="Times New Roman" w:hAnsi="Times New Roman" w:cs="Times New Roman"/>
          <w:sz w:val="24"/>
          <w:szCs w:val="24"/>
        </w:rPr>
        <w:t xml:space="preserve"> kuna Tööinspektsioon on informeeritud TVK igapäevasest tegevusest, mistõttu on tal ka paremad eeldused esitatud kaebuste sisuliseks läbivaatamiseks võrreldes Majandus- ja Kommunikatsiooniministeeriumiga, kes täidab küll formaalselt teenistusliku järelevalve rolli, kuid asub TVK-st institutsionaalselt kaugemal.</w:t>
      </w:r>
    </w:p>
    <w:p w14:paraId="6DB13D24" w14:textId="77777777" w:rsidR="000652D3" w:rsidRDefault="000652D3" w:rsidP="000652D3">
      <w:pPr>
        <w:tabs>
          <w:tab w:val="left" w:pos="426"/>
        </w:tabs>
        <w:spacing w:after="0" w:line="240" w:lineRule="auto"/>
        <w:jc w:val="both"/>
        <w:rPr>
          <w:rFonts w:ascii="Times New Roman" w:hAnsi="Times New Roman" w:cs="Times New Roman"/>
          <w:sz w:val="24"/>
          <w:szCs w:val="24"/>
        </w:rPr>
      </w:pPr>
    </w:p>
    <w:p w14:paraId="43838969" w14:textId="77777777" w:rsidR="000652D3" w:rsidRDefault="000652D3" w:rsidP="000652D3">
      <w:pPr>
        <w:pStyle w:val="Vahedeta"/>
        <w:jc w:val="both"/>
        <w:rPr>
          <w:rFonts w:ascii="Times New Roman" w:hAnsi="Times New Roman"/>
          <w:sz w:val="24"/>
          <w:szCs w:val="24"/>
        </w:rPr>
      </w:pPr>
      <w:r w:rsidRPr="008601EA">
        <w:rPr>
          <w:rFonts w:ascii="Times New Roman" w:hAnsi="Times New Roman"/>
          <w:sz w:val="24"/>
          <w:szCs w:val="24"/>
        </w:rPr>
        <w:t>Kaebust läbi vaadates kontrollib</w:t>
      </w:r>
      <w:r>
        <w:rPr>
          <w:rFonts w:ascii="Times New Roman" w:hAnsi="Times New Roman"/>
          <w:sz w:val="24"/>
          <w:szCs w:val="24"/>
        </w:rPr>
        <w:t xml:space="preserve"> edaspidi</w:t>
      </w:r>
      <w:r w:rsidRPr="008601EA">
        <w:rPr>
          <w:rFonts w:ascii="Times New Roman" w:hAnsi="Times New Roman"/>
          <w:sz w:val="24"/>
          <w:szCs w:val="24"/>
        </w:rPr>
        <w:t xml:space="preserve"> Tööinspektsiooni peadirektor või tema määratud ametnik menetlusreeglite järgimist töövaidluskomisjoni</w:t>
      </w:r>
      <w:r>
        <w:rPr>
          <w:rFonts w:ascii="Times New Roman" w:hAnsi="Times New Roman"/>
          <w:sz w:val="24"/>
          <w:szCs w:val="24"/>
        </w:rPr>
        <w:t>s</w:t>
      </w:r>
      <w:r w:rsidRPr="008601EA">
        <w:rPr>
          <w:rFonts w:ascii="Times New Roman" w:hAnsi="Times New Roman"/>
          <w:sz w:val="24"/>
          <w:szCs w:val="24"/>
        </w:rPr>
        <w:t xml:space="preserve"> ning kogub tõendeid ja nõuab seletusi töövaidluskomisjoni juhatajalt ja kaasistujatelt. T</w:t>
      </w:r>
      <w:r>
        <w:rPr>
          <w:rFonts w:ascii="Times New Roman" w:hAnsi="Times New Roman"/>
          <w:sz w:val="24"/>
          <w:szCs w:val="24"/>
        </w:rPr>
        <w:t>VK</w:t>
      </w:r>
      <w:r w:rsidRPr="008601EA">
        <w:rPr>
          <w:rFonts w:ascii="Times New Roman" w:hAnsi="Times New Roman"/>
          <w:sz w:val="24"/>
          <w:szCs w:val="24"/>
        </w:rPr>
        <w:t xml:space="preserve"> juhataja ja kaasistujad on kohustatud vastama Tööinspektsiooni peadirektori või tema määratud ametniku järelepärimisele ja edastama nõutud dokumendid viivitamat</w:t>
      </w:r>
      <w:r>
        <w:rPr>
          <w:rFonts w:ascii="Times New Roman" w:hAnsi="Times New Roman"/>
          <w:sz w:val="24"/>
          <w:szCs w:val="24"/>
        </w:rPr>
        <w:t>a</w:t>
      </w:r>
      <w:r w:rsidRPr="008601EA">
        <w:rPr>
          <w:rFonts w:ascii="Times New Roman" w:hAnsi="Times New Roman"/>
          <w:sz w:val="24"/>
          <w:szCs w:val="24"/>
        </w:rPr>
        <w:t>.</w:t>
      </w:r>
    </w:p>
    <w:p w14:paraId="283B5A63" w14:textId="77777777" w:rsidR="000652D3" w:rsidRPr="008601EA" w:rsidRDefault="000652D3" w:rsidP="000652D3">
      <w:pPr>
        <w:pStyle w:val="Vahedeta"/>
        <w:jc w:val="both"/>
        <w:rPr>
          <w:rFonts w:ascii="Times New Roman" w:hAnsi="Times New Roman"/>
          <w:sz w:val="24"/>
          <w:szCs w:val="24"/>
        </w:rPr>
      </w:pPr>
    </w:p>
    <w:p w14:paraId="08074842" w14:textId="77777777" w:rsidR="000652D3" w:rsidRPr="008601EA" w:rsidRDefault="000652D3" w:rsidP="000652D3">
      <w:pPr>
        <w:pStyle w:val="Vahedeta"/>
        <w:jc w:val="both"/>
        <w:rPr>
          <w:rFonts w:ascii="Times New Roman" w:hAnsi="Times New Roman"/>
          <w:sz w:val="24"/>
          <w:szCs w:val="24"/>
        </w:rPr>
      </w:pPr>
      <w:r w:rsidRPr="454DD3B9">
        <w:rPr>
          <w:rFonts w:ascii="Times New Roman" w:hAnsi="Times New Roman"/>
          <w:sz w:val="24"/>
          <w:szCs w:val="24"/>
        </w:rPr>
        <w:t>Tööinspektsiooni peadirektoril ei ole kaebuse lahendamisel õigust muuta töövaidluskomisjoni otsust ega anda töövaidluskomisjonile suuniseid asja lahendamiseks.</w:t>
      </w:r>
      <w:commentRangeStart w:id="14"/>
      <w:commentRangeEnd w:id="14"/>
      <w:r>
        <w:commentReference w:id="14"/>
      </w:r>
    </w:p>
    <w:p w14:paraId="1A6BB99C" w14:textId="77777777" w:rsidR="000652D3" w:rsidRPr="008601EA" w:rsidRDefault="000652D3" w:rsidP="000652D3">
      <w:pPr>
        <w:pStyle w:val="Vahedeta"/>
        <w:jc w:val="both"/>
        <w:rPr>
          <w:rFonts w:ascii="Times New Roman" w:hAnsi="Times New Roman"/>
          <w:sz w:val="24"/>
          <w:szCs w:val="24"/>
        </w:rPr>
      </w:pPr>
      <w:r w:rsidRPr="008601EA">
        <w:rPr>
          <w:rFonts w:ascii="Times New Roman" w:hAnsi="Times New Roman"/>
          <w:sz w:val="24"/>
          <w:szCs w:val="24"/>
        </w:rPr>
        <w:t xml:space="preserve">Kui töövaidluskomisjon või selle juhataja ei tee mõjuva põhjuseta vajalikku menetlustoimingut, sealhulgas ei määra õigel ajal istungit, et tagada töövaidlusasja läbivaatamine </w:t>
      </w:r>
      <w:proofErr w:type="spellStart"/>
      <w:r>
        <w:rPr>
          <w:rFonts w:ascii="Times New Roman" w:hAnsi="Times New Roman"/>
          <w:sz w:val="24"/>
          <w:szCs w:val="24"/>
        </w:rPr>
        <w:t>TvLS-is</w:t>
      </w:r>
      <w:proofErr w:type="spellEnd"/>
      <w:r w:rsidRPr="008601EA">
        <w:rPr>
          <w:rFonts w:ascii="Times New Roman" w:hAnsi="Times New Roman"/>
          <w:sz w:val="24"/>
          <w:szCs w:val="24"/>
        </w:rPr>
        <w:t xml:space="preserve"> sätestatud aja jooksul, või kui on ilmne, et menetlustoimingu tegemiseks planeeritud aeg või muu menetluslik korraldus ei taga menetlus</w:t>
      </w:r>
      <w:r>
        <w:rPr>
          <w:rFonts w:ascii="Times New Roman" w:hAnsi="Times New Roman"/>
          <w:sz w:val="24"/>
          <w:szCs w:val="24"/>
        </w:rPr>
        <w:t>t</w:t>
      </w:r>
      <w:r w:rsidRPr="008601EA">
        <w:rPr>
          <w:rFonts w:ascii="Times New Roman" w:hAnsi="Times New Roman"/>
          <w:sz w:val="24"/>
          <w:szCs w:val="24"/>
        </w:rPr>
        <w:t xml:space="preserve"> seaduses sätestatud korras ja aja jooksul, otsustab Tööinspektsiooni peadirektor sellise korraldava abinõu rakendamise, mis eelduslikult võimaldab menetluse seaduses sätestatud menetlusreegleid järgides lõpule viia. Tööinspektsiooni peadirektor võib töövaidluskomisjonile muu hulgas:</w:t>
      </w:r>
    </w:p>
    <w:p w14:paraId="31BC60E7" w14:textId="77777777" w:rsidR="000652D3" w:rsidRPr="008601EA" w:rsidRDefault="000652D3" w:rsidP="000652D3">
      <w:pPr>
        <w:pStyle w:val="Vahedeta"/>
        <w:jc w:val="both"/>
        <w:rPr>
          <w:rFonts w:ascii="Times New Roman" w:hAnsi="Times New Roman"/>
          <w:sz w:val="24"/>
          <w:szCs w:val="24"/>
        </w:rPr>
      </w:pPr>
      <w:r w:rsidRPr="008601EA">
        <w:rPr>
          <w:rFonts w:ascii="Times New Roman" w:hAnsi="Times New Roman"/>
          <w:sz w:val="24"/>
          <w:szCs w:val="24"/>
        </w:rPr>
        <w:t>1) anda töö ja tööaja korraldamiseks korralduslikke juhiseid;</w:t>
      </w:r>
    </w:p>
    <w:p w14:paraId="22DE3F7B" w14:textId="77777777" w:rsidR="000652D3" w:rsidRDefault="000652D3" w:rsidP="000652D3">
      <w:pPr>
        <w:pStyle w:val="Vahedeta"/>
        <w:jc w:val="both"/>
        <w:rPr>
          <w:rFonts w:ascii="Times New Roman" w:hAnsi="Times New Roman"/>
          <w:sz w:val="24"/>
          <w:szCs w:val="24"/>
        </w:rPr>
      </w:pPr>
      <w:r w:rsidRPr="008601EA">
        <w:rPr>
          <w:rFonts w:ascii="Times New Roman" w:hAnsi="Times New Roman"/>
          <w:sz w:val="24"/>
          <w:szCs w:val="24"/>
        </w:rPr>
        <w:t>2) jaotada töövaidluskomisjoni juhatajate vahel tööülesandeid ümber</w:t>
      </w:r>
      <w:r>
        <w:rPr>
          <w:rFonts w:ascii="Times New Roman" w:hAnsi="Times New Roman"/>
          <w:sz w:val="24"/>
          <w:szCs w:val="24"/>
        </w:rPr>
        <w:t>.</w:t>
      </w:r>
    </w:p>
    <w:p w14:paraId="4336290D" w14:textId="77777777" w:rsidR="000652D3" w:rsidRPr="008601EA" w:rsidRDefault="000652D3" w:rsidP="000652D3">
      <w:pPr>
        <w:pStyle w:val="Vahedeta"/>
        <w:jc w:val="both"/>
        <w:rPr>
          <w:rFonts w:ascii="Times New Roman" w:hAnsi="Times New Roman"/>
          <w:sz w:val="24"/>
          <w:szCs w:val="24"/>
        </w:rPr>
      </w:pPr>
    </w:p>
    <w:p w14:paraId="0FD1A99F" w14:textId="77777777" w:rsidR="000652D3" w:rsidRDefault="000652D3" w:rsidP="000652D3">
      <w:pPr>
        <w:pStyle w:val="Vahedeta"/>
        <w:jc w:val="both"/>
        <w:rPr>
          <w:rFonts w:ascii="Times New Roman" w:hAnsi="Times New Roman"/>
          <w:sz w:val="24"/>
          <w:szCs w:val="24"/>
        </w:rPr>
      </w:pPr>
      <w:r>
        <w:rPr>
          <w:rFonts w:ascii="Times New Roman" w:hAnsi="Times New Roman"/>
          <w:sz w:val="24"/>
          <w:szCs w:val="24"/>
        </w:rPr>
        <w:t>M</w:t>
      </w:r>
      <w:r w:rsidRPr="008601EA">
        <w:rPr>
          <w:rFonts w:ascii="Times New Roman" w:hAnsi="Times New Roman"/>
          <w:sz w:val="24"/>
          <w:szCs w:val="24"/>
        </w:rPr>
        <w:t xml:space="preserve">enetlusreeglite </w:t>
      </w:r>
      <w:r>
        <w:rPr>
          <w:rFonts w:ascii="Times New Roman" w:hAnsi="Times New Roman"/>
          <w:sz w:val="24"/>
          <w:szCs w:val="24"/>
        </w:rPr>
        <w:t xml:space="preserve">olulise </w:t>
      </w:r>
      <w:r w:rsidRPr="008601EA">
        <w:rPr>
          <w:rFonts w:ascii="Times New Roman" w:hAnsi="Times New Roman"/>
          <w:sz w:val="24"/>
          <w:szCs w:val="24"/>
        </w:rPr>
        <w:t>rikkumise korral võib kaebuse lahendaja teha valdkonna eest vastutavale ministrile ettepaneku töövaidluskomisjoni juhataja suhtes distsiplinaarmenetluse alustamiseks.</w:t>
      </w:r>
    </w:p>
    <w:p w14:paraId="796500B1" w14:textId="77777777" w:rsidR="000652D3" w:rsidRDefault="000652D3" w:rsidP="000652D3">
      <w:pPr>
        <w:pStyle w:val="Vahedeta"/>
        <w:jc w:val="both"/>
        <w:rPr>
          <w:rFonts w:ascii="Times New Roman" w:hAnsi="Times New Roman"/>
          <w:sz w:val="24"/>
          <w:szCs w:val="24"/>
        </w:rPr>
      </w:pPr>
    </w:p>
    <w:p w14:paraId="32D86E87" w14:textId="77777777" w:rsidR="000652D3" w:rsidRPr="003F00DF" w:rsidRDefault="000652D3" w:rsidP="000652D3">
      <w:pPr>
        <w:pStyle w:val="Vahedeta"/>
        <w:jc w:val="both"/>
        <w:rPr>
          <w:rFonts w:ascii="Times New Roman" w:hAnsi="Times New Roman"/>
          <w:color w:val="000000" w:themeColor="text1"/>
          <w:sz w:val="24"/>
          <w:szCs w:val="24"/>
        </w:rPr>
      </w:pPr>
      <w:r w:rsidRPr="003F00DF">
        <w:rPr>
          <w:rFonts w:ascii="Times New Roman" w:hAnsi="Times New Roman"/>
          <w:color w:val="000000" w:themeColor="text1"/>
          <w:sz w:val="24"/>
          <w:szCs w:val="24"/>
        </w:rPr>
        <w:t xml:space="preserve">Kuna </w:t>
      </w:r>
      <w:r>
        <w:rPr>
          <w:rFonts w:ascii="Times New Roman" w:hAnsi="Times New Roman"/>
          <w:color w:val="000000" w:themeColor="text1"/>
          <w:sz w:val="24"/>
          <w:szCs w:val="24"/>
        </w:rPr>
        <w:t>sätte</w:t>
      </w:r>
      <w:r w:rsidRPr="003F00DF">
        <w:rPr>
          <w:rFonts w:ascii="Times New Roman" w:hAnsi="Times New Roman"/>
          <w:color w:val="000000" w:themeColor="text1"/>
          <w:sz w:val="24"/>
          <w:szCs w:val="24"/>
        </w:rPr>
        <w:t xml:space="preserve"> loomisel on eeskuju </w:t>
      </w:r>
      <w:r w:rsidRPr="00781F71">
        <w:rPr>
          <w:rFonts w:ascii="Times New Roman" w:hAnsi="Times New Roman"/>
          <w:color w:val="000000" w:themeColor="text1"/>
          <w:sz w:val="24"/>
          <w:szCs w:val="24"/>
        </w:rPr>
        <w:t xml:space="preserve">võetud </w:t>
      </w:r>
      <w:proofErr w:type="spellStart"/>
      <w:r w:rsidRPr="00781F71">
        <w:rPr>
          <w:rFonts w:ascii="Times New Roman" w:hAnsi="Times New Roman"/>
          <w:color w:val="000000" w:themeColor="text1"/>
          <w:sz w:val="24"/>
          <w:szCs w:val="24"/>
        </w:rPr>
        <w:t>KS-i</w:t>
      </w:r>
      <w:proofErr w:type="spellEnd"/>
      <w:r w:rsidRPr="00781F71">
        <w:rPr>
          <w:rFonts w:ascii="Times New Roman" w:hAnsi="Times New Roman"/>
          <w:color w:val="000000" w:themeColor="text1"/>
          <w:sz w:val="24"/>
          <w:szCs w:val="24"/>
        </w:rPr>
        <w:t xml:space="preserve"> §-</w:t>
      </w:r>
      <w:r w:rsidRPr="003F00DF">
        <w:rPr>
          <w:rFonts w:ascii="Times New Roman" w:hAnsi="Times New Roman"/>
          <w:color w:val="000000" w:themeColor="text1"/>
          <w:sz w:val="24"/>
          <w:szCs w:val="24"/>
        </w:rPr>
        <w:t xml:space="preserve">st 45, on siia lisatud ka järelevalve korda ja </w:t>
      </w:r>
      <w:r>
        <w:rPr>
          <w:rFonts w:ascii="Times New Roman" w:hAnsi="Times New Roman"/>
          <w:color w:val="000000" w:themeColor="text1"/>
          <w:sz w:val="24"/>
          <w:szCs w:val="24"/>
        </w:rPr>
        <w:t>ulatust</w:t>
      </w:r>
      <w:r w:rsidRPr="003F00DF">
        <w:rPr>
          <w:rFonts w:ascii="Times New Roman" w:hAnsi="Times New Roman"/>
          <w:color w:val="000000" w:themeColor="text1"/>
          <w:sz w:val="24"/>
          <w:szCs w:val="24"/>
        </w:rPr>
        <w:t xml:space="preserve"> käsitlev võrdlev tabel kohtute ning TVK </w:t>
      </w:r>
      <w:commentRangeStart w:id="15"/>
      <w:r w:rsidRPr="003F00DF">
        <w:rPr>
          <w:rFonts w:ascii="Times New Roman" w:hAnsi="Times New Roman"/>
          <w:color w:val="000000" w:themeColor="text1"/>
          <w:sz w:val="24"/>
          <w:szCs w:val="24"/>
        </w:rPr>
        <w:t>vahel</w:t>
      </w:r>
      <w:commentRangeEnd w:id="15"/>
      <w:r w:rsidR="00A515DF" w:rsidRPr="003F00DF">
        <w:rPr>
          <w:rStyle w:val="Kommentaariviide"/>
          <w:rFonts w:ascii="Times New Roman" w:hAnsi="Times New Roman"/>
          <w:color w:val="000000" w:themeColor="text1"/>
          <w:sz w:val="24"/>
          <w:szCs w:val="24"/>
        </w:rPr>
        <w:commentReference w:id="15"/>
      </w:r>
      <w:r w:rsidRPr="003F00DF">
        <w:rPr>
          <w:rFonts w:ascii="Times New Roman" w:hAnsi="Times New Roman"/>
          <w:color w:val="000000" w:themeColor="text1"/>
          <w:sz w:val="24"/>
          <w:szCs w:val="24"/>
        </w:rPr>
        <w:t>:</w:t>
      </w:r>
    </w:p>
    <w:p w14:paraId="3414FDFF" w14:textId="77777777" w:rsidR="000652D3" w:rsidRPr="003F00DF" w:rsidRDefault="000652D3" w:rsidP="000652D3">
      <w:pPr>
        <w:pStyle w:val="Vahedeta"/>
        <w:jc w:val="both"/>
        <w:rPr>
          <w:rFonts w:ascii="Times New Roman" w:hAnsi="Times New Roman"/>
          <w:color w:val="000000" w:themeColor="text1"/>
          <w:sz w:val="24"/>
          <w:szCs w:val="24"/>
        </w:rPr>
      </w:pPr>
    </w:p>
    <w:tbl>
      <w:tblPr>
        <w:tblStyle w:val="Kontuurtabel"/>
        <w:tblW w:w="9918" w:type="dxa"/>
        <w:tblLook w:val="04A0" w:firstRow="1" w:lastRow="0" w:firstColumn="1" w:lastColumn="0" w:noHBand="0" w:noVBand="1"/>
      </w:tblPr>
      <w:tblGrid>
        <w:gridCol w:w="2335"/>
        <w:gridCol w:w="4062"/>
        <w:gridCol w:w="3521"/>
      </w:tblGrid>
      <w:tr w:rsidR="000652D3" w:rsidRPr="003F00DF" w14:paraId="26126BBE" w14:textId="77777777" w:rsidTr="64C1D15A">
        <w:tc>
          <w:tcPr>
            <w:tcW w:w="1271" w:type="dxa"/>
          </w:tcPr>
          <w:p w14:paraId="2460E805" w14:textId="77777777" w:rsidR="000652D3" w:rsidRPr="003F00DF" w:rsidRDefault="000652D3">
            <w:pPr>
              <w:pStyle w:val="Loendilik"/>
              <w:tabs>
                <w:tab w:val="left" w:pos="426"/>
              </w:tabs>
              <w:ind w:left="0"/>
              <w:jc w:val="both"/>
              <w:rPr>
                <w:rFonts w:ascii="Times New Roman" w:hAnsi="Times New Roman"/>
                <w:color w:val="000000" w:themeColor="text1"/>
              </w:rPr>
            </w:pPr>
          </w:p>
        </w:tc>
        <w:tc>
          <w:tcPr>
            <w:tcW w:w="4739" w:type="dxa"/>
          </w:tcPr>
          <w:p w14:paraId="34B1CD20"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 xml:space="preserve">KS § 45 </w:t>
            </w:r>
          </w:p>
        </w:tc>
        <w:tc>
          <w:tcPr>
            <w:tcW w:w="3908" w:type="dxa"/>
          </w:tcPr>
          <w:p w14:paraId="24171F24" w14:textId="77777777" w:rsidR="000652D3" w:rsidRPr="003F00DF" w:rsidRDefault="2D30BCA2">
            <w:pPr>
              <w:pStyle w:val="Loendilik"/>
              <w:tabs>
                <w:tab w:val="left" w:pos="426"/>
              </w:tabs>
              <w:ind w:left="0"/>
              <w:jc w:val="both"/>
              <w:rPr>
                <w:rFonts w:ascii="Times New Roman" w:hAnsi="Times New Roman"/>
                <w:color w:val="000000" w:themeColor="text1"/>
              </w:rPr>
            </w:pPr>
            <w:commentRangeStart w:id="16"/>
            <w:r w:rsidRPr="64C1D15A">
              <w:rPr>
                <w:rFonts w:ascii="Times New Roman" w:hAnsi="Times New Roman"/>
                <w:color w:val="000000" w:themeColor="text1"/>
              </w:rPr>
              <w:t>TvLS § 61</w:t>
            </w:r>
            <w:r w:rsidRPr="64C1D15A">
              <w:rPr>
                <w:rFonts w:ascii="Times New Roman" w:hAnsi="Times New Roman"/>
                <w:color w:val="000000" w:themeColor="text1"/>
                <w:vertAlign w:val="superscript"/>
              </w:rPr>
              <w:t>1</w:t>
            </w:r>
            <w:commentRangeEnd w:id="16"/>
            <w:r w:rsidR="000652D3">
              <w:commentReference w:id="16"/>
            </w:r>
          </w:p>
        </w:tc>
      </w:tr>
      <w:tr w:rsidR="000652D3" w:rsidRPr="003F00DF" w14:paraId="389CE755" w14:textId="77777777" w:rsidTr="64C1D15A">
        <w:tc>
          <w:tcPr>
            <w:tcW w:w="1271" w:type="dxa"/>
          </w:tcPr>
          <w:p w14:paraId="2BBC0C53"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Eesmärk</w:t>
            </w:r>
          </w:p>
        </w:tc>
        <w:tc>
          <w:tcPr>
            <w:tcW w:w="4739" w:type="dxa"/>
          </w:tcPr>
          <w:p w14:paraId="68319DBF"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Tagada kohtumenetluse korralduslik korrektsus, järelevalve korrakohase toimimise üle</w:t>
            </w:r>
          </w:p>
        </w:tc>
        <w:tc>
          <w:tcPr>
            <w:tcW w:w="3908" w:type="dxa"/>
          </w:tcPr>
          <w:p w14:paraId="527DA12C"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Tagada töövaidlusmenetluse menetlusreeglite järgimine, eelkõige juhataja tegevuse järelevalve korralduslikus plaanis</w:t>
            </w:r>
          </w:p>
        </w:tc>
      </w:tr>
      <w:tr w:rsidR="000652D3" w:rsidRPr="003F00DF" w14:paraId="7198ECEE" w14:textId="77777777" w:rsidTr="64C1D15A">
        <w:tc>
          <w:tcPr>
            <w:tcW w:w="1271" w:type="dxa"/>
          </w:tcPr>
          <w:p w14:paraId="76637341" w14:textId="77777777" w:rsidR="000652D3" w:rsidRPr="003F00DF" w:rsidRDefault="000652D3">
            <w:pPr>
              <w:pStyle w:val="Loendilik"/>
              <w:tabs>
                <w:tab w:val="left" w:pos="426"/>
              </w:tabs>
              <w:ind w:left="0"/>
              <w:jc w:val="both"/>
              <w:rPr>
                <w:rFonts w:ascii="Times New Roman" w:hAnsi="Times New Roman"/>
                <w:color w:val="000000" w:themeColor="text1"/>
              </w:rPr>
            </w:pPr>
            <w:proofErr w:type="spellStart"/>
            <w:r w:rsidRPr="003F00DF">
              <w:rPr>
                <w:rFonts w:ascii="Times New Roman" w:hAnsi="Times New Roman"/>
                <w:color w:val="000000" w:themeColor="text1"/>
              </w:rPr>
              <w:t>Järelevalv</w:t>
            </w:r>
            <w:r>
              <w:rPr>
                <w:rFonts w:ascii="Times New Roman" w:hAnsi="Times New Roman"/>
                <w:color w:val="000000" w:themeColor="text1"/>
              </w:rPr>
              <w:t>aja</w:t>
            </w:r>
            <w:proofErr w:type="spellEnd"/>
          </w:p>
        </w:tc>
        <w:tc>
          <w:tcPr>
            <w:tcW w:w="4739" w:type="dxa"/>
          </w:tcPr>
          <w:p w14:paraId="60497A79"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Kohtu esimees</w:t>
            </w:r>
          </w:p>
        </w:tc>
        <w:tc>
          <w:tcPr>
            <w:tcW w:w="3908" w:type="dxa"/>
          </w:tcPr>
          <w:p w14:paraId="7DEC6984"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TI peadirektor</w:t>
            </w:r>
          </w:p>
        </w:tc>
      </w:tr>
      <w:tr w:rsidR="000652D3" w:rsidRPr="003F00DF" w14:paraId="38FCE823" w14:textId="77777777" w:rsidTr="64C1D15A">
        <w:tc>
          <w:tcPr>
            <w:tcW w:w="1271" w:type="dxa"/>
          </w:tcPr>
          <w:p w14:paraId="12C64998"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Järelevalve sisu</w:t>
            </w:r>
          </w:p>
        </w:tc>
        <w:tc>
          <w:tcPr>
            <w:tcW w:w="4739" w:type="dxa"/>
          </w:tcPr>
          <w:p w14:paraId="5C020BAE"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Ainult korralduslik järelevalve – ei sekku kohtuniku sisulisse otsustamisse</w:t>
            </w:r>
          </w:p>
        </w:tc>
        <w:tc>
          <w:tcPr>
            <w:tcW w:w="3908" w:type="dxa"/>
          </w:tcPr>
          <w:p w14:paraId="55870CA5"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Ainult menetluslike ja korralduslike rikkumiste kontroll – ei sekku töövaidluskomisjoni juhataja sisulisse otsustusõigusesse</w:t>
            </w:r>
          </w:p>
        </w:tc>
      </w:tr>
      <w:tr w:rsidR="000652D3" w:rsidRPr="003F00DF" w14:paraId="6437B957" w14:textId="77777777" w:rsidTr="64C1D15A">
        <w:tc>
          <w:tcPr>
            <w:tcW w:w="1271" w:type="dxa"/>
          </w:tcPr>
          <w:p w14:paraId="59626A85"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Õigused järelevalvemenetluses</w:t>
            </w:r>
          </w:p>
        </w:tc>
        <w:tc>
          <w:tcPr>
            <w:tcW w:w="4739" w:type="dxa"/>
          </w:tcPr>
          <w:p w14:paraId="2F9D480F"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Võib nõuda seletusi, anda korralduslikke juhiseid, jagada kohtuasju ümber</w:t>
            </w:r>
          </w:p>
        </w:tc>
        <w:tc>
          <w:tcPr>
            <w:tcW w:w="3908" w:type="dxa"/>
          </w:tcPr>
          <w:p w14:paraId="3FE235D3"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Võib lahendada kaebuse ja tuvastada menetluskorra rikkumise – ei anna korraldusi, vaid kontrollib õiguspärasust</w:t>
            </w:r>
          </w:p>
        </w:tc>
      </w:tr>
      <w:tr w:rsidR="000652D3" w:rsidRPr="003F00DF" w14:paraId="0EF2C1D5" w14:textId="77777777" w:rsidTr="64C1D15A">
        <w:tc>
          <w:tcPr>
            <w:tcW w:w="1271" w:type="dxa"/>
          </w:tcPr>
          <w:p w14:paraId="48CE28B4"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Kaebuse alus</w:t>
            </w:r>
          </w:p>
        </w:tc>
        <w:tc>
          <w:tcPr>
            <w:tcW w:w="4739" w:type="dxa"/>
          </w:tcPr>
          <w:p w14:paraId="27FC6306"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Menetluse venitamine, kohustuste täitmata jätmine, korralduslikud probleemid</w:t>
            </w:r>
          </w:p>
        </w:tc>
        <w:tc>
          <w:tcPr>
            <w:tcW w:w="3908" w:type="dxa"/>
          </w:tcPr>
          <w:p w14:paraId="186FAAA9"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Menetlusreeglite rikkumine, sh tähtaegade järgim</w:t>
            </w:r>
            <w:r>
              <w:rPr>
                <w:rFonts w:ascii="Times New Roman" w:hAnsi="Times New Roman"/>
                <w:color w:val="000000" w:themeColor="text1"/>
              </w:rPr>
              <w:t>ata jätmine</w:t>
            </w:r>
            <w:r w:rsidRPr="003F00DF">
              <w:rPr>
                <w:rFonts w:ascii="Times New Roman" w:hAnsi="Times New Roman"/>
                <w:color w:val="000000" w:themeColor="text1"/>
              </w:rPr>
              <w:t>, vorminõuete rikkumine</w:t>
            </w:r>
          </w:p>
        </w:tc>
      </w:tr>
      <w:tr w:rsidR="000652D3" w:rsidRPr="003F00DF" w14:paraId="07ACF113" w14:textId="77777777" w:rsidTr="64C1D15A">
        <w:tc>
          <w:tcPr>
            <w:tcW w:w="1271" w:type="dxa"/>
          </w:tcPr>
          <w:p w14:paraId="1202B0D8"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Menetluse mõju sisulisele otsusele</w:t>
            </w:r>
          </w:p>
        </w:tc>
        <w:tc>
          <w:tcPr>
            <w:tcW w:w="4739" w:type="dxa"/>
          </w:tcPr>
          <w:p w14:paraId="0C47053F"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Ei mõjuta sisulist kohtulahendit</w:t>
            </w:r>
          </w:p>
        </w:tc>
        <w:tc>
          <w:tcPr>
            <w:tcW w:w="3908" w:type="dxa"/>
          </w:tcPr>
          <w:p w14:paraId="1BA0ECE6"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Ei mõjuta töövaidlusmenetluse sisulist otsust</w:t>
            </w:r>
          </w:p>
        </w:tc>
      </w:tr>
      <w:tr w:rsidR="000652D3" w:rsidRPr="003F00DF" w14:paraId="12A1DFAD" w14:textId="77777777" w:rsidTr="64C1D15A">
        <w:tc>
          <w:tcPr>
            <w:tcW w:w="1271" w:type="dxa"/>
          </w:tcPr>
          <w:p w14:paraId="10A91E40"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lastRenderedPageBreak/>
              <w:t>Tähtajad</w:t>
            </w:r>
          </w:p>
        </w:tc>
        <w:tc>
          <w:tcPr>
            <w:tcW w:w="4739" w:type="dxa"/>
          </w:tcPr>
          <w:p w14:paraId="42FA4781"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Tähtaeg</w:t>
            </w:r>
            <w:r>
              <w:rPr>
                <w:rFonts w:ascii="Times New Roman" w:hAnsi="Times New Roman"/>
                <w:color w:val="000000" w:themeColor="text1"/>
              </w:rPr>
              <w:t>u</w:t>
            </w:r>
            <w:r w:rsidRPr="003F00DF">
              <w:rPr>
                <w:rFonts w:ascii="Times New Roman" w:hAnsi="Times New Roman"/>
                <w:color w:val="000000" w:themeColor="text1"/>
              </w:rPr>
              <w:t xml:space="preserve"> ei ole seaduses täpselt sätestatud</w:t>
            </w:r>
          </w:p>
        </w:tc>
        <w:tc>
          <w:tcPr>
            <w:tcW w:w="3908" w:type="dxa"/>
          </w:tcPr>
          <w:p w14:paraId="1695F9EE"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 xml:space="preserve">Kaebus lahendatakse </w:t>
            </w:r>
            <w:r>
              <w:rPr>
                <w:rFonts w:ascii="Times New Roman" w:hAnsi="Times New Roman"/>
                <w:color w:val="000000" w:themeColor="text1"/>
              </w:rPr>
              <w:t>kümne</w:t>
            </w:r>
            <w:r w:rsidRPr="003F00DF">
              <w:rPr>
                <w:rFonts w:ascii="Times New Roman" w:hAnsi="Times New Roman"/>
                <w:color w:val="000000" w:themeColor="text1"/>
              </w:rPr>
              <w:t xml:space="preserve"> tööpäeva jooksul, v.a objektiivsed erandid</w:t>
            </w:r>
          </w:p>
        </w:tc>
      </w:tr>
      <w:tr w:rsidR="000652D3" w:rsidRPr="003F00DF" w14:paraId="2F1F195E" w14:textId="77777777" w:rsidTr="64C1D15A">
        <w:tc>
          <w:tcPr>
            <w:tcW w:w="1271" w:type="dxa"/>
          </w:tcPr>
          <w:p w14:paraId="670EBCDF"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Õiguslik raamistik</w:t>
            </w:r>
          </w:p>
        </w:tc>
        <w:tc>
          <w:tcPr>
            <w:tcW w:w="4739" w:type="dxa"/>
          </w:tcPr>
          <w:p w14:paraId="3B70ACBA"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Põhineb kohtute sõltumatuse põhimõttel ja võimude lahususel</w:t>
            </w:r>
          </w:p>
        </w:tc>
        <w:tc>
          <w:tcPr>
            <w:tcW w:w="3908" w:type="dxa"/>
          </w:tcPr>
          <w:p w14:paraId="6C9F1CC1" w14:textId="77777777" w:rsidR="000652D3" w:rsidRPr="003F00DF" w:rsidRDefault="000652D3">
            <w:pPr>
              <w:pStyle w:val="Loendilik"/>
              <w:tabs>
                <w:tab w:val="left" w:pos="426"/>
              </w:tabs>
              <w:ind w:left="0"/>
              <w:jc w:val="both"/>
              <w:rPr>
                <w:rFonts w:ascii="Times New Roman" w:hAnsi="Times New Roman"/>
                <w:color w:val="000000" w:themeColor="text1"/>
              </w:rPr>
            </w:pPr>
            <w:r w:rsidRPr="003F00DF">
              <w:rPr>
                <w:rFonts w:ascii="Times New Roman" w:hAnsi="Times New Roman"/>
                <w:color w:val="000000" w:themeColor="text1"/>
              </w:rPr>
              <w:t>Põhineb töövaidluskomisjoni sisulise sõltumatuse ja haldusjärelevalve tasakaalustatud rakendamisel</w:t>
            </w:r>
          </w:p>
        </w:tc>
      </w:tr>
    </w:tbl>
    <w:p w14:paraId="571CEB5C" w14:textId="77777777" w:rsidR="000652D3" w:rsidRPr="008601EA" w:rsidRDefault="000652D3" w:rsidP="000652D3">
      <w:pPr>
        <w:pStyle w:val="Vahedeta"/>
        <w:jc w:val="both"/>
        <w:rPr>
          <w:rFonts w:ascii="Times New Roman" w:hAnsi="Times New Roman"/>
          <w:sz w:val="24"/>
          <w:szCs w:val="24"/>
        </w:rPr>
      </w:pPr>
    </w:p>
    <w:p w14:paraId="0B7E1BD1" w14:textId="77777777" w:rsidR="000652D3" w:rsidRDefault="000652D3" w:rsidP="000652D3">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Ka praegu vastab poolte kaebustele, mis on esitatud TVK tegevuse peale, Tööinspektsiooni peadirektor, kes kaebuse saamise jär</w:t>
      </w:r>
      <w:r>
        <w:rPr>
          <w:rFonts w:ascii="Times New Roman" w:hAnsi="Times New Roman" w:cs="Times New Roman"/>
          <w:sz w:val="24"/>
          <w:szCs w:val="24"/>
        </w:rPr>
        <w:t>el</w:t>
      </w:r>
      <w:r w:rsidRPr="022250B6">
        <w:rPr>
          <w:rFonts w:ascii="Times New Roman" w:hAnsi="Times New Roman" w:cs="Times New Roman"/>
          <w:sz w:val="24"/>
          <w:szCs w:val="24"/>
        </w:rPr>
        <w:t xml:space="preserve"> küsib selgitusi TVK liikmetelt ja vajaduse</w:t>
      </w:r>
      <w:r>
        <w:rPr>
          <w:rFonts w:ascii="Times New Roman" w:hAnsi="Times New Roman" w:cs="Times New Roman"/>
          <w:sz w:val="24"/>
          <w:szCs w:val="24"/>
        </w:rPr>
        <w:t xml:space="preserve"> korra</w:t>
      </w:r>
      <w:r w:rsidRPr="022250B6">
        <w:rPr>
          <w:rFonts w:ascii="Times New Roman" w:hAnsi="Times New Roman" w:cs="Times New Roman"/>
          <w:sz w:val="24"/>
          <w:szCs w:val="24"/>
        </w:rPr>
        <w:t>l ka dokumendihalduse spetsialistilt. Kehtiv korraldus ei peegelda aga täiel määral HMS-iga ettenähtud loogikat, kuna kaebus</w:t>
      </w:r>
      <w:r>
        <w:rPr>
          <w:rFonts w:ascii="Times New Roman" w:hAnsi="Times New Roman" w:cs="Times New Roman"/>
          <w:sz w:val="24"/>
          <w:szCs w:val="24"/>
        </w:rPr>
        <w:t>i</w:t>
      </w:r>
      <w:r w:rsidRPr="022250B6">
        <w:rPr>
          <w:rFonts w:ascii="Times New Roman" w:hAnsi="Times New Roman" w:cs="Times New Roman"/>
          <w:sz w:val="24"/>
          <w:szCs w:val="24"/>
        </w:rPr>
        <w:t xml:space="preserve"> menetle</w:t>
      </w:r>
      <w:r>
        <w:rPr>
          <w:rFonts w:ascii="Times New Roman" w:hAnsi="Times New Roman" w:cs="Times New Roman"/>
          <w:sz w:val="24"/>
          <w:szCs w:val="24"/>
        </w:rPr>
        <w:t>takse</w:t>
      </w:r>
      <w:r w:rsidRPr="022250B6">
        <w:rPr>
          <w:rFonts w:ascii="Times New Roman" w:hAnsi="Times New Roman" w:cs="Times New Roman"/>
          <w:sz w:val="24"/>
          <w:szCs w:val="24"/>
        </w:rPr>
        <w:t xml:space="preserve"> Tööinspektsiooni tasandil. Seetõttu on õigusselguse huvides tähtis ette näha kaebuste menetlemise kord TVK-s.</w:t>
      </w:r>
    </w:p>
    <w:p w14:paraId="52F5A3A6" w14:textId="77777777" w:rsidR="000652D3" w:rsidRDefault="000652D3" w:rsidP="00784083">
      <w:pPr>
        <w:tabs>
          <w:tab w:val="left" w:pos="426"/>
        </w:tabs>
        <w:spacing w:after="0" w:line="240" w:lineRule="auto"/>
        <w:jc w:val="both"/>
        <w:rPr>
          <w:rFonts w:ascii="Times New Roman" w:hAnsi="Times New Roman" w:cs="Times New Roman"/>
          <w:sz w:val="24"/>
          <w:szCs w:val="24"/>
        </w:rPr>
      </w:pPr>
    </w:p>
    <w:p w14:paraId="2C5961B5" w14:textId="1C43BD79" w:rsidR="00964D0F" w:rsidRDefault="001158F7" w:rsidP="00784083">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B35AEE" w:rsidRPr="00A22822">
        <w:rPr>
          <w:rFonts w:ascii="Times New Roman" w:hAnsi="Times New Roman" w:cs="Times New Roman"/>
          <w:b/>
          <w:bCs/>
          <w:sz w:val="24"/>
          <w:szCs w:val="24"/>
        </w:rPr>
        <w:t xml:space="preserve">unktiga </w:t>
      </w:r>
      <w:r w:rsidR="001879A7">
        <w:rPr>
          <w:rFonts w:ascii="Times New Roman" w:hAnsi="Times New Roman" w:cs="Times New Roman"/>
          <w:b/>
          <w:bCs/>
          <w:sz w:val="24"/>
          <w:szCs w:val="24"/>
        </w:rPr>
        <w:t>1</w:t>
      </w:r>
      <w:r w:rsidR="005B02BB">
        <w:rPr>
          <w:rFonts w:ascii="Times New Roman" w:hAnsi="Times New Roman" w:cs="Times New Roman"/>
          <w:b/>
          <w:bCs/>
          <w:sz w:val="24"/>
          <w:szCs w:val="24"/>
        </w:rPr>
        <w:t>1</w:t>
      </w:r>
      <w:r w:rsidR="00B35AEE" w:rsidRPr="00A22822">
        <w:rPr>
          <w:rFonts w:ascii="Times New Roman" w:hAnsi="Times New Roman" w:cs="Times New Roman"/>
          <w:sz w:val="24"/>
          <w:szCs w:val="24"/>
        </w:rPr>
        <w:t xml:space="preserve"> täiendatakse </w:t>
      </w:r>
      <w:r w:rsidRPr="00A22822">
        <w:rPr>
          <w:rFonts w:ascii="Times New Roman" w:hAnsi="Times New Roman" w:cs="Times New Roman"/>
          <w:bCs/>
          <w:sz w:val="24"/>
          <w:szCs w:val="24"/>
        </w:rPr>
        <w:t>§</w:t>
      </w:r>
      <w:r w:rsidR="00B35AEE" w:rsidRPr="00A22822">
        <w:rPr>
          <w:rFonts w:ascii="Times New Roman" w:hAnsi="Times New Roman" w:cs="Times New Roman"/>
          <w:sz w:val="24"/>
          <w:szCs w:val="24"/>
        </w:rPr>
        <w:t xml:space="preserve"> 13 </w:t>
      </w:r>
      <w:r w:rsidR="008C1052">
        <w:rPr>
          <w:rFonts w:ascii="Times New Roman" w:hAnsi="Times New Roman" w:cs="Times New Roman"/>
          <w:sz w:val="24"/>
          <w:szCs w:val="24"/>
        </w:rPr>
        <w:t>lõikega 3</w:t>
      </w:r>
      <w:r w:rsidR="00774713">
        <w:rPr>
          <w:rFonts w:ascii="Times New Roman" w:hAnsi="Times New Roman" w:cs="Times New Roman"/>
          <w:sz w:val="24"/>
          <w:szCs w:val="24"/>
        </w:rPr>
        <w:t xml:space="preserve">, mis </w:t>
      </w:r>
      <w:r w:rsidR="00F06E93">
        <w:rPr>
          <w:rFonts w:ascii="Times New Roman" w:hAnsi="Times New Roman" w:cs="Times New Roman"/>
          <w:sz w:val="24"/>
          <w:szCs w:val="24"/>
        </w:rPr>
        <w:t>käsitleb</w:t>
      </w:r>
      <w:r w:rsidR="00B35AEE" w:rsidRPr="00A22822">
        <w:rPr>
          <w:rFonts w:ascii="Times New Roman" w:hAnsi="Times New Roman" w:cs="Times New Roman"/>
          <w:sz w:val="24"/>
          <w:szCs w:val="24"/>
        </w:rPr>
        <w:t xml:space="preserve"> </w:t>
      </w:r>
      <w:r w:rsidR="00931341">
        <w:rPr>
          <w:rFonts w:ascii="Times New Roman" w:hAnsi="Times New Roman" w:cs="Times New Roman"/>
          <w:sz w:val="24"/>
          <w:szCs w:val="24"/>
        </w:rPr>
        <w:t>TVK</w:t>
      </w:r>
      <w:r w:rsidR="00991CE5" w:rsidRPr="00A22822">
        <w:rPr>
          <w:rFonts w:ascii="Times New Roman" w:hAnsi="Times New Roman" w:cs="Times New Roman"/>
          <w:sz w:val="24"/>
          <w:szCs w:val="24"/>
        </w:rPr>
        <w:t xml:space="preserve"> selgituskohustus</w:t>
      </w:r>
      <w:r w:rsidR="00F06E93">
        <w:rPr>
          <w:rFonts w:ascii="Times New Roman" w:hAnsi="Times New Roman" w:cs="Times New Roman"/>
          <w:sz w:val="24"/>
          <w:szCs w:val="24"/>
        </w:rPr>
        <w:t>t</w:t>
      </w:r>
      <w:r w:rsidR="00991CE5" w:rsidRPr="00A22822">
        <w:rPr>
          <w:rFonts w:ascii="Times New Roman" w:hAnsi="Times New Roman" w:cs="Times New Roman"/>
          <w:sz w:val="24"/>
          <w:szCs w:val="24"/>
        </w:rPr>
        <w:t xml:space="preserve">, mida </w:t>
      </w:r>
      <w:proofErr w:type="spellStart"/>
      <w:r w:rsidR="00991CE5" w:rsidRPr="00A22822">
        <w:rPr>
          <w:rFonts w:ascii="Times New Roman" w:hAnsi="Times New Roman" w:cs="Times New Roman"/>
          <w:sz w:val="24"/>
          <w:szCs w:val="24"/>
        </w:rPr>
        <w:t>TvLS</w:t>
      </w:r>
      <w:proofErr w:type="spellEnd"/>
      <w:r w:rsidR="00991CE5" w:rsidRPr="00A22822">
        <w:rPr>
          <w:rFonts w:ascii="Times New Roman" w:hAnsi="Times New Roman" w:cs="Times New Roman"/>
          <w:sz w:val="24"/>
          <w:szCs w:val="24"/>
        </w:rPr>
        <w:t xml:space="preserve"> </w:t>
      </w:r>
      <w:r>
        <w:rPr>
          <w:rFonts w:ascii="Times New Roman" w:hAnsi="Times New Roman" w:cs="Times New Roman"/>
          <w:sz w:val="24"/>
          <w:szCs w:val="24"/>
        </w:rPr>
        <w:t>praegu</w:t>
      </w:r>
      <w:r w:rsidRPr="00A22822">
        <w:rPr>
          <w:rFonts w:ascii="Times New Roman" w:hAnsi="Times New Roman" w:cs="Times New Roman"/>
          <w:sz w:val="24"/>
          <w:szCs w:val="24"/>
        </w:rPr>
        <w:t xml:space="preserve"> </w:t>
      </w:r>
      <w:r w:rsidR="00991CE5" w:rsidRPr="00A22822">
        <w:rPr>
          <w:rFonts w:ascii="Times New Roman" w:hAnsi="Times New Roman" w:cs="Times New Roman"/>
          <w:sz w:val="24"/>
          <w:szCs w:val="24"/>
        </w:rPr>
        <w:t xml:space="preserve">selgesõnaliselt ette ei näe. </w:t>
      </w:r>
      <w:r w:rsidR="00582DDB" w:rsidRPr="00A22822">
        <w:rPr>
          <w:rFonts w:ascii="Times New Roman" w:hAnsi="Times New Roman" w:cs="Times New Roman"/>
          <w:sz w:val="24"/>
          <w:szCs w:val="24"/>
        </w:rPr>
        <w:t xml:space="preserve">Kuigi </w:t>
      </w:r>
      <w:r w:rsidR="00582DDB">
        <w:rPr>
          <w:rFonts w:ascii="Times New Roman" w:hAnsi="Times New Roman" w:cs="Times New Roman"/>
          <w:sz w:val="24"/>
          <w:szCs w:val="24"/>
        </w:rPr>
        <w:t>TVK</w:t>
      </w:r>
      <w:r w:rsidR="00582DDB" w:rsidRPr="00A22822">
        <w:rPr>
          <w:rFonts w:ascii="Times New Roman" w:hAnsi="Times New Roman" w:cs="Times New Roman"/>
          <w:sz w:val="24"/>
          <w:szCs w:val="24"/>
        </w:rPr>
        <w:t xml:space="preserve"> on kohtuväline sõltumatu vaidlusi lahendav organ, </w:t>
      </w:r>
      <w:r>
        <w:rPr>
          <w:rFonts w:ascii="Times New Roman" w:hAnsi="Times New Roman" w:cs="Times New Roman"/>
          <w:sz w:val="24"/>
          <w:szCs w:val="24"/>
        </w:rPr>
        <w:t>on</w:t>
      </w:r>
      <w:r w:rsidR="00582DDB" w:rsidRPr="00A22822">
        <w:rPr>
          <w:rFonts w:ascii="Times New Roman" w:hAnsi="Times New Roman" w:cs="Times New Roman"/>
          <w:sz w:val="24"/>
          <w:szCs w:val="24"/>
        </w:rPr>
        <w:t xml:space="preserve"> komisjoni otsus</w:t>
      </w:r>
      <w:r>
        <w:rPr>
          <w:rFonts w:ascii="Times New Roman" w:hAnsi="Times New Roman" w:cs="Times New Roman"/>
          <w:sz w:val="24"/>
          <w:szCs w:val="24"/>
        </w:rPr>
        <w:t>el</w:t>
      </w:r>
      <w:r w:rsidR="00582DDB" w:rsidRPr="00A22822">
        <w:rPr>
          <w:rFonts w:ascii="Times New Roman" w:hAnsi="Times New Roman" w:cs="Times New Roman"/>
          <w:sz w:val="24"/>
          <w:szCs w:val="24"/>
        </w:rPr>
        <w:t xml:space="preserve"> võrdväär</w:t>
      </w:r>
      <w:r>
        <w:rPr>
          <w:rFonts w:ascii="Times New Roman" w:hAnsi="Times New Roman" w:cs="Times New Roman"/>
          <w:sz w:val="24"/>
          <w:szCs w:val="24"/>
        </w:rPr>
        <w:t>ne</w:t>
      </w:r>
      <w:r w:rsidR="00582DDB" w:rsidRPr="00A22822">
        <w:rPr>
          <w:rFonts w:ascii="Times New Roman" w:hAnsi="Times New Roman" w:cs="Times New Roman"/>
          <w:sz w:val="24"/>
          <w:szCs w:val="24"/>
        </w:rPr>
        <w:t xml:space="preserve"> kaal kohtuotsusega</w:t>
      </w:r>
      <w:r w:rsidR="00572D25">
        <w:rPr>
          <w:rFonts w:ascii="Times New Roman" w:hAnsi="Times New Roman" w:cs="Times New Roman"/>
          <w:sz w:val="24"/>
          <w:szCs w:val="24"/>
        </w:rPr>
        <w:t>, ku</w:t>
      </w:r>
      <w:r>
        <w:rPr>
          <w:rFonts w:ascii="Times New Roman" w:hAnsi="Times New Roman" w:cs="Times New Roman"/>
          <w:sz w:val="24"/>
          <w:szCs w:val="24"/>
        </w:rPr>
        <w:t>na</w:t>
      </w:r>
      <w:r w:rsidR="00572D25">
        <w:rPr>
          <w:rFonts w:ascii="Times New Roman" w:hAnsi="Times New Roman" w:cs="Times New Roman"/>
          <w:sz w:val="24"/>
          <w:szCs w:val="24"/>
        </w:rPr>
        <w:t xml:space="preserve"> nii TVK otsus kui </w:t>
      </w:r>
      <w:r>
        <w:rPr>
          <w:rFonts w:ascii="Times New Roman" w:hAnsi="Times New Roman" w:cs="Times New Roman"/>
          <w:sz w:val="24"/>
          <w:szCs w:val="24"/>
        </w:rPr>
        <w:t xml:space="preserve">ka </w:t>
      </w:r>
      <w:r w:rsidR="00572D25">
        <w:rPr>
          <w:rFonts w:ascii="Times New Roman" w:hAnsi="Times New Roman" w:cs="Times New Roman"/>
          <w:sz w:val="24"/>
          <w:szCs w:val="24"/>
        </w:rPr>
        <w:t xml:space="preserve">kohtuotsus on </w:t>
      </w:r>
      <w:r w:rsidR="00582DDB" w:rsidRPr="00A22822">
        <w:rPr>
          <w:rFonts w:ascii="Times New Roman" w:hAnsi="Times New Roman" w:cs="Times New Roman"/>
          <w:sz w:val="24"/>
          <w:szCs w:val="24"/>
        </w:rPr>
        <w:t>mõlemad</w:t>
      </w:r>
      <w:r w:rsidR="00582DDB">
        <w:rPr>
          <w:rFonts w:ascii="Times New Roman" w:hAnsi="Times New Roman" w:cs="Times New Roman"/>
          <w:sz w:val="24"/>
          <w:szCs w:val="24"/>
        </w:rPr>
        <w:t xml:space="preserve"> </w:t>
      </w:r>
      <w:r w:rsidR="00582DDB" w:rsidRPr="00A22822">
        <w:rPr>
          <w:rFonts w:ascii="Times New Roman" w:hAnsi="Times New Roman" w:cs="Times New Roman"/>
          <w:sz w:val="24"/>
          <w:szCs w:val="24"/>
        </w:rPr>
        <w:t>täitedokumen</w:t>
      </w:r>
      <w:r w:rsidR="00572D25">
        <w:rPr>
          <w:rFonts w:ascii="Times New Roman" w:hAnsi="Times New Roman" w:cs="Times New Roman"/>
          <w:sz w:val="24"/>
          <w:szCs w:val="24"/>
        </w:rPr>
        <w:t>di</w:t>
      </w:r>
      <w:r>
        <w:rPr>
          <w:rFonts w:ascii="Times New Roman" w:hAnsi="Times New Roman" w:cs="Times New Roman"/>
          <w:sz w:val="24"/>
          <w:szCs w:val="24"/>
        </w:rPr>
        <w:t>d</w:t>
      </w:r>
      <w:r w:rsidR="00582DDB" w:rsidRPr="00A22822">
        <w:rPr>
          <w:rFonts w:ascii="Times New Roman" w:hAnsi="Times New Roman" w:cs="Times New Roman"/>
          <w:sz w:val="24"/>
          <w:szCs w:val="24"/>
        </w:rPr>
        <w:t xml:space="preserve">. </w:t>
      </w:r>
      <w:r w:rsidR="00C74B79">
        <w:rPr>
          <w:rFonts w:ascii="Times New Roman" w:hAnsi="Times New Roman" w:cs="Times New Roman"/>
          <w:sz w:val="24"/>
          <w:szCs w:val="24"/>
        </w:rPr>
        <w:t>Kuna TVK-s puudub kohtumenetluses eksisteeriv eelmenetlus</w:t>
      </w:r>
      <w:r w:rsidR="00254C23">
        <w:rPr>
          <w:rFonts w:ascii="Times New Roman" w:hAnsi="Times New Roman" w:cs="Times New Roman"/>
          <w:sz w:val="24"/>
          <w:szCs w:val="24"/>
        </w:rPr>
        <w:t xml:space="preserve"> </w:t>
      </w:r>
      <w:r w:rsidR="003E6B53">
        <w:rPr>
          <w:rFonts w:ascii="Times New Roman" w:hAnsi="Times New Roman" w:cs="Times New Roman"/>
          <w:sz w:val="24"/>
          <w:szCs w:val="24"/>
        </w:rPr>
        <w:t>ja TVK</w:t>
      </w:r>
      <w:r w:rsidR="00572D25">
        <w:rPr>
          <w:rFonts w:ascii="Times New Roman" w:hAnsi="Times New Roman" w:cs="Times New Roman"/>
          <w:sz w:val="24"/>
          <w:szCs w:val="24"/>
        </w:rPr>
        <w:t xml:space="preserve">-s lahendatavate töövaidluste </w:t>
      </w:r>
      <w:r w:rsidR="003E6B53">
        <w:rPr>
          <w:rFonts w:ascii="Times New Roman" w:hAnsi="Times New Roman" w:cs="Times New Roman"/>
          <w:sz w:val="24"/>
          <w:szCs w:val="24"/>
        </w:rPr>
        <w:t>pool</w:t>
      </w:r>
      <w:r>
        <w:rPr>
          <w:rFonts w:ascii="Times New Roman" w:hAnsi="Times New Roman" w:cs="Times New Roman"/>
          <w:sz w:val="24"/>
          <w:szCs w:val="24"/>
        </w:rPr>
        <w:t>ed</w:t>
      </w:r>
      <w:r w:rsidR="00102093">
        <w:rPr>
          <w:rFonts w:ascii="Times New Roman" w:hAnsi="Times New Roman" w:cs="Times New Roman"/>
          <w:sz w:val="24"/>
          <w:szCs w:val="24"/>
        </w:rPr>
        <w:t xml:space="preserve"> on</w:t>
      </w:r>
      <w:r w:rsidR="003E6B53">
        <w:rPr>
          <w:rFonts w:ascii="Times New Roman" w:hAnsi="Times New Roman" w:cs="Times New Roman"/>
          <w:sz w:val="24"/>
          <w:szCs w:val="24"/>
        </w:rPr>
        <w:t xml:space="preserve"> enamasti õigusalaste eriteadmisteta isikud, kes ei </w:t>
      </w:r>
      <w:r w:rsidR="00572D25">
        <w:rPr>
          <w:rFonts w:ascii="Times New Roman" w:hAnsi="Times New Roman" w:cs="Times New Roman"/>
          <w:sz w:val="24"/>
          <w:szCs w:val="24"/>
        </w:rPr>
        <w:t>pruugi kasutada</w:t>
      </w:r>
      <w:r w:rsidR="003E6B53">
        <w:rPr>
          <w:rFonts w:ascii="Times New Roman" w:hAnsi="Times New Roman" w:cs="Times New Roman"/>
          <w:sz w:val="24"/>
          <w:szCs w:val="24"/>
        </w:rPr>
        <w:t xml:space="preserve"> ka professionaalse esindaja abi</w:t>
      </w:r>
      <w:r w:rsidR="007A5E3E">
        <w:rPr>
          <w:rFonts w:ascii="Times New Roman" w:hAnsi="Times New Roman" w:cs="Times New Roman"/>
          <w:sz w:val="24"/>
          <w:szCs w:val="24"/>
        </w:rPr>
        <w:t>,</w:t>
      </w:r>
      <w:r w:rsidR="00582DDB" w:rsidRPr="00A22822">
        <w:rPr>
          <w:rFonts w:ascii="Times New Roman" w:hAnsi="Times New Roman" w:cs="Times New Roman"/>
          <w:sz w:val="24"/>
          <w:szCs w:val="24"/>
        </w:rPr>
        <w:t xml:space="preserve"> on selgituskohustuse täitmine</w:t>
      </w:r>
      <w:r w:rsidR="00B82F12">
        <w:rPr>
          <w:rFonts w:ascii="Times New Roman" w:hAnsi="Times New Roman" w:cs="Times New Roman"/>
          <w:sz w:val="24"/>
          <w:szCs w:val="24"/>
        </w:rPr>
        <w:t xml:space="preserve"> TVK</w:t>
      </w:r>
      <w:r w:rsidR="00582DDB" w:rsidRPr="00A22822">
        <w:rPr>
          <w:rFonts w:ascii="Times New Roman" w:hAnsi="Times New Roman" w:cs="Times New Roman"/>
          <w:sz w:val="24"/>
          <w:szCs w:val="24"/>
        </w:rPr>
        <w:t xml:space="preserve"> igas menetlusetapis vajalik ja oluline</w:t>
      </w:r>
      <w:r w:rsidR="000A70AD">
        <w:rPr>
          <w:rFonts w:ascii="Times New Roman" w:hAnsi="Times New Roman" w:cs="Times New Roman"/>
          <w:sz w:val="24"/>
          <w:szCs w:val="24"/>
        </w:rPr>
        <w:t xml:space="preserve">, et aidata </w:t>
      </w:r>
      <w:r w:rsidR="006439B7">
        <w:rPr>
          <w:rFonts w:ascii="Times New Roman" w:hAnsi="Times New Roman" w:cs="Times New Roman"/>
          <w:sz w:val="24"/>
          <w:szCs w:val="24"/>
        </w:rPr>
        <w:t>pooltel töövaidlusmenetluses orienteeruda</w:t>
      </w:r>
      <w:r w:rsidR="004D7176">
        <w:rPr>
          <w:rFonts w:ascii="Times New Roman" w:hAnsi="Times New Roman" w:cs="Times New Roman"/>
          <w:sz w:val="24"/>
          <w:szCs w:val="24"/>
        </w:rPr>
        <w:t>.</w:t>
      </w:r>
      <w:r w:rsidR="007D01DB">
        <w:rPr>
          <w:rFonts w:ascii="Times New Roman" w:hAnsi="Times New Roman" w:cs="Times New Roman"/>
          <w:sz w:val="24"/>
          <w:szCs w:val="24"/>
        </w:rPr>
        <w:t xml:space="preserve"> Näiteks tuleb pooltele </w:t>
      </w:r>
      <w:r w:rsidR="00E60C88">
        <w:rPr>
          <w:rFonts w:ascii="Times New Roman" w:hAnsi="Times New Roman" w:cs="Times New Roman"/>
          <w:sz w:val="24"/>
          <w:szCs w:val="24"/>
        </w:rPr>
        <w:t>vajaduse</w:t>
      </w:r>
      <w:r>
        <w:rPr>
          <w:rFonts w:ascii="Times New Roman" w:hAnsi="Times New Roman" w:cs="Times New Roman"/>
          <w:sz w:val="24"/>
          <w:szCs w:val="24"/>
        </w:rPr>
        <w:t xml:space="preserve"> korra</w:t>
      </w:r>
      <w:r w:rsidR="00E60C88">
        <w:rPr>
          <w:rFonts w:ascii="Times New Roman" w:hAnsi="Times New Roman" w:cs="Times New Roman"/>
          <w:sz w:val="24"/>
          <w:szCs w:val="24"/>
        </w:rPr>
        <w:t xml:space="preserve">l </w:t>
      </w:r>
      <w:r w:rsidR="007D01DB">
        <w:rPr>
          <w:rFonts w:ascii="Times New Roman" w:hAnsi="Times New Roman" w:cs="Times New Roman"/>
          <w:sz w:val="24"/>
          <w:szCs w:val="24"/>
        </w:rPr>
        <w:t>sel</w:t>
      </w:r>
      <w:r>
        <w:rPr>
          <w:rFonts w:ascii="Times New Roman" w:hAnsi="Times New Roman" w:cs="Times New Roman"/>
          <w:sz w:val="24"/>
          <w:szCs w:val="24"/>
        </w:rPr>
        <w:t>gitada</w:t>
      </w:r>
      <w:r w:rsidR="007D01DB">
        <w:rPr>
          <w:rFonts w:ascii="Times New Roman" w:hAnsi="Times New Roman" w:cs="Times New Roman"/>
          <w:sz w:val="24"/>
          <w:szCs w:val="24"/>
        </w:rPr>
        <w:t xml:space="preserve"> </w:t>
      </w:r>
      <w:r w:rsidR="009543B5">
        <w:rPr>
          <w:rFonts w:ascii="Times New Roman" w:hAnsi="Times New Roman" w:cs="Times New Roman"/>
          <w:sz w:val="24"/>
          <w:szCs w:val="24"/>
        </w:rPr>
        <w:t xml:space="preserve">kulude kandmise korda, menetlustähtaegade kulgemist, </w:t>
      </w:r>
      <w:r w:rsidR="008861D0">
        <w:rPr>
          <w:rFonts w:ascii="Times New Roman" w:hAnsi="Times New Roman" w:cs="Times New Roman"/>
          <w:sz w:val="24"/>
          <w:szCs w:val="24"/>
        </w:rPr>
        <w:t xml:space="preserve">istungi </w:t>
      </w:r>
      <w:r w:rsidR="008128A7">
        <w:rPr>
          <w:rFonts w:ascii="Times New Roman" w:hAnsi="Times New Roman" w:cs="Times New Roman"/>
          <w:sz w:val="24"/>
          <w:szCs w:val="24"/>
        </w:rPr>
        <w:t>pidamise</w:t>
      </w:r>
      <w:r w:rsidR="008861D0">
        <w:rPr>
          <w:rFonts w:ascii="Times New Roman" w:hAnsi="Times New Roman" w:cs="Times New Roman"/>
          <w:sz w:val="24"/>
          <w:szCs w:val="24"/>
        </w:rPr>
        <w:t xml:space="preserve"> korda, taotluste esitamise võimalust</w:t>
      </w:r>
      <w:r w:rsidR="00CF78DD">
        <w:rPr>
          <w:rFonts w:ascii="Times New Roman" w:hAnsi="Times New Roman" w:cs="Times New Roman"/>
          <w:sz w:val="24"/>
          <w:szCs w:val="24"/>
        </w:rPr>
        <w:t xml:space="preserve"> jne.</w:t>
      </w:r>
    </w:p>
    <w:p w14:paraId="328796B0" w14:textId="77777777" w:rsidR="00941534" w:rsidRDefault="00941534" w:rsidP="00784083">
      <w:pPr>
        <w:tabs>
          <w:tab w:val="left" w:pos="426"/>
        </w:tabs>
        <w:spacing w:after="0" w:line="240" w:lineRule="auto"/>
        <w:jc w:val="both"/>
        <w:rPr>
          <w:rFonts w:ascii="Times New Roman" w:hAnsi="Times New Roman" w:cs="Times New Roman"/>
          <w:sz w:val="24"/>
          <w:szCs w:val="24"/>
        </w:rPr>
      </w:pPr>
    </w:p>
    <w:p w14:paraId="593440FD" w14:textId="1FC09F76" w:rsidR="00941534" w:rsidRDefault="00941534" w:rsidP="00784083">
      <w:pPr>
        <w:tabs>
          <w:tab w:val="left" w:pos="426"/>
        </w:tabs>
        <w:spacing w:after="0" w:line="240" w:lineRule="auto"/>
        <w:jc w:val="both"/>
        <w:rPr>
          <w:rFonts w:ascii="Times New Roman" w:hAnsi="Times New Roman" w:cs="Times New Roman"/>
          <w:sz w:val="24"/>
          <w:szCs w:val="24"/>
        </w:rPr>
      </w:pPr>
      <w:r w:rsidRPr="00941534">
        <w:rPr>
          <w:rFonts w:ascii="Times New Roman" w:hAnsi="Times New Roman" w:cs="Times New Roman"/>
          <w:sz w:val="24"/>
          <w:szCs w:val="24"/>
        </w:rPr>
        <w:t xml:space="preserve">Tsiviilkohtumenetlust puudutavalt on Riigikohus leidnud, et selgitamiskohustus hõlmab õigusliku olukorra selgitamist (st õigussuhte võimalikku kvalifikatsiooni), väidete ja vastuväidete esitamise võimalust ning tõendamiskoormuse jaotust (vt </w:t>
      </w:r>
      <w:r w:rsidR="00594565">
        <w:rPr>
          <w:rFonts w:ascii="Times New Roman" w:hAnsi="Times New Roman" w:cs="Times New Roman"/>
          <w:sz w:val="24"/>
          <w:szCs w:val="24"/>
        </w:rPr>
        <w:t>Riigikohtu</w:t>
      </w:r>
      <w:r w:rsidRPr="00941534">
        <w:rPr>
          <w:rFonts w:ascii="Times New Roman" w:hAnsi="Times New Roman" w:cs="Times New Roman"/>
          <w:sz w:val="24"/>
          <w:szCs w:val="24"/>
        </w:rPr>
        <w:t xml:space="preserve"> 09.04.2014</w:t>
      </w:r>
      <w:r w:rsidR="00FD2264">
        <w:rPr>
          <w:rFonts w:ascii="Times New Roman" w:hAnsi="Times New Roman" w:cs="Times New Roman"/>
          <w:sz w:val="24"/>
          <w:szCs w:val="24"/>
        </w:rPr>
        <w:t xml:space="preserve"> otsus nr</w:t>
      </w:r>
      <w:r w:rsidRPr="00941534">
        <w:rPr>
          <w:rFonts w:ascii="Times New Roman" w:hAnsi="Times New Roman" w:cs="Times New Roman"/>
          <w:sz w:val="24"/>
          <w:szCs w:val="24"/>
        </w:rPr>
        <w:t xml:space="preserve"> </w:t>
      </w:r>
      <w:hyperlink r:id="rId22" w:history="1">
        <w:r w:rsidRPr="00941534">
          <w:rPr>
            <w:rStyle w:val="Hperlink"/>
            <w:rFonts w:ascii="Times New Roman" w:hAnsi="Times New Roman" w:cs="Times New Roman"/>
            <w:sz w:val="24"/>
            <w:szCs w:val="24"/>
          </w:rPr>
          <w:t>3-2-1-21-14</w:t>
        </w:r>
      </w:hyperlink>
      <w:r w:rsidRPr="00941534">
        <w:rPr>
          <w:rFonts w:ascii="Times New Roman" w:hAnsi="Times New Roman" w:cs="Times New Roman"/>
          <w:sz w:val="24"/>
          <w:szCs w:val="24"/>
        </w:rPr>
        <w:t>, p 12)</w:t>
      </w:r>
      <w:r w:rsidR="00BE1D5F">
        <w:rPr>
          <w:rFonts w:ascii="Times New Roman" w:hAnsi="Times New Roman" w:cs="Times New Roman"/>
          <w:sz w:val="24"/>
          <w:szCs w:val="24"/>
        </w:rPr>
        <w:t>, s</w:t>
      </w:r>
      <w:r w:rsidRPr="00941534">
        <w:rPr>
          <w:rFonts w:ascii="Times New Roman" w:hAnsi="Times New Roman" w:cs="Times New Roman"/>
          <w:sz w:val="24"/>
          <w:szCs w:val="24"/>
        </w:rPr>
        <w:t>amuti seda</w:t>
      </w:r>
      <w:r w:rsidR="00BE1D5F">
        <w:rPr>
          <w:rFonts w:ascii="Times New Roman" w:hAnsi="Times New Roman" w:cs="Times New Roman"/>
          <w:sz w:val="24"/>
          <w:szCs w:val="24"/>
        </w:rPr>
        <w:t>,</w:t>
      </w:r>
      <w:r w:rsidRPr="00941534">
        <w:rPr>
          <w:rFonts w:ascii="Times New Roman" w:hAnsi="Times New Roman" w:cs="Times New Roman"/>
          <w:sz w:val="24"/>
          <w:szCs w:val="24"/>
        </w:rPr>
        <w:t xml:space="preserve"> millise tähendusega tähtaegu milliste dokumentide esitamiseks antakse</w:t>
      </w:r>
      <w:r w:rsidR="00A64355">
        <w:rPr>
          <w:rFonts w:ascii="Times New Roman" w:hAnsi="Times New Roman" w:cs="Times New Roman"/>
          <w:sz w:val="24"/>
          <w:szCs w:val="24"/>
        </w:rPr>
        <w:t xml:space="preserve">, </w:t>
      </w:r>
      <w:r w:rsidRPr="00941534">
        <w:rPr>
          <w:rFonts w:ascii="Times New Roman" w:hAnsi="Times New Roman" w:cs="Times New Roman"/>
          <w:sz w:val="24"/>
          <w:szCs w:val="24"/>
        </w:rPr>
        <w:t xml:space="preserve">mis ajani saab nõuet muuta või täiendavaid asjaolusid esitada (vt </w:t>
      </w:r>
      <w:r w:rsidR="00A64355">
        <w:rPr>
          <w:rFonts w:ascii="Times New Roman" w:hAnsi="Times New Roman" w:cs="Times New Roman"/>
          <w:sz w:val="24"/>
          <w:szCs w:val="24"/>
        </w:rPr>
        <w:t>Riigikohtu</w:t>
      </w:r>
      <w:r w:rsidRPr="00941534">
        <w:rPr>
          <w:rFonts w:ascii="Times New Roman" w:hAnsi="Times New Roman" w:cs="Times New Roman"/>
          <w:sz w:val="24"/>
          <w:szCs w:val="24"/>
        </w:rPr>
        <w:t xml:space="preserve"> 22.09.2014</w:t>
      </w:r>
      <w:r w:rsidR="00A73F3D">
        <w:rPr>
          <w:rFonts w:ascii="Times New Roman" w:hAnsi="Times New Roman" w:cs="Times New Roman"/>
          <w:sz w:val="24"/>
          <w:szCs w:val="24"/>
        </w:rPr>
        <w:t xml:space="preserve"> otsus nr</w:t>
      </w:r>
      <w:r w:rsidRPr="00941534">
        <w:rPr>
          <w:rFonts w:ascii="Times New Roman" w:hAnsi="Times New Roman" w:cs="Times New Roman"/>
          <w:sz w:val="24"/>
          <w:szCs w:val="24"/>
        </w:rPr>
        <w:t xml:space="preserve"> </w:t>
      </w:r>
      <w:hyperlink r:id="rId23" w:history="1">
        <w:r w:rsidRPr="00941534">
          <w:rPr>
            <w:rStyle w:val="Hperlink"/>
            <w:rFonts w:ascii="Times New Roman" w:hAnsi="Times New Roman" w:cs="Times New Roman"/>
            <w:sz w:val="24"/>
            <w:szCs w:val="24"/>
          </w:rPr>
          <w:t>3-2-1-67-14</w:t>
        </w:r>
      </w:hyperlink>
      <w:r w:rsidRPr="00941534">
        <w:rPr>
          <w:rFonts w:ascii="Times New Roman" w:hAnsi="Times New Roman" w:cs="Times New Roman"/>
          <w:sz w:val="24"/>
          <w:szCs w:val="24"/>
        </w:rPr>
        <w:t>, p 38).</w:t>
      </w:r>
    </w:p>
    <w:p w14:paraId="7147E5BB" w14:textId="77777777" w:rsidR="00A519A5" w:rsidRDefault="00A519A5" w:rsidP="002F3FFC">
      <w:pPr>
        <w:tabs>
          <w:tab w:val="left" w:pos="426"/>
        </w:tabs>
        <w:spacing w:after="0" w:line="240" w:lineRule="auto"/>
        <w:jc w:val="both"/>
        <w:rPr>
          <w:rFonts w:ascii="Times New Roman" w:hAnsi="Times New Roman" w:cs="Times New Roman"/>
          <w:sz w:val="24"/>
          <w:szCs w:val="24"/>
        </w:rPr>
      </w:pPr>
    </w:p>
    <w:p w14:paraId="3D945D58" w14:textId="2CF23B4E" w:rsidR="00534EFB" w:rsidRDefault="00C60887" w:rsidP="002F3FFC">
      <w:pPr>
        <w:tabs>
          <w:tab w:val="left" w:pos="426"/>
        </w:tabs>
        <w:spacing w:after="0" w:line="240" w:lineRule="auto"/>
        <w:jc w:val="both"/>
        <w:rPr>
          <w:rFonts w:ascii="Times New Roman" w:hAnsi="Times New Roman" w:cs="Times New Roman"/>
          <w:sz w:val="24"/>
          <w:szCs w:val="24"/>
        </w:rPr>
      </w:pPr>
      <w:r w:rsidRPr="454DD3B9">
        <w:rPr>
          <w:rFonts w:ascii="Times New Roman" w:hAnsi="Times New Roman" w:cs="Times New Roman"/>
          <w:sz w:val="24"/>
          <w:szCs w:val="24"/>
        </w:rPr>
        <w:t>TVK-s toimub sarnaselt kohtumenetlusega võistlev menetlus, kus selgitamiskohustust täitev TVK juhataja peab jääma erapooletuks ega tohi asuda protsessis ühe või teise poole asemele. Samas</w:t>
      </w:r>
      <w:r w:rsidR="00901DE0" w:rsidRPr="454DD3B9">
        <w:rPr>
          <w:rFonts w:ascii="Times New Roman" w:hAnsi="Times New Roman" w:cs="Times New Roman"/>
          <w:sz w:val="24"/>
          <w:szCs w:val="24"/>
        </w:rPr>
        <w:t xml:space="preserve"> tuleb</w:t>
      </w:r>
      <w:r w:rsidRPr="454DD3B9">
        <w:rPr>
          <w:rFonts w:ascii="Times New Roman" w:hAnsi="Times New Roman" w:cs="Times New Roman"/>
          <w:sz w:val="24"/>
          <w:szCs w:val="24"/>
        </w:rPr>
        <w:t xml:space="preserve"> TVK-s</w:t>
      </w:r>
      <w:r w:rsidR="00B05F3E" w:rsidRPr="454DD3B9">
        <w:rPr>
          <w:rFonts w:ascii="Times New Roman" w:hAnsi="Times New Roman" w:cs="Times New Roman"/>
          <w:sz w:val="24"/>
          <w:szCs w:val="24"/>
        </w:rPr>
        <w:t xml:space="preserve"> tihti ette olukordi, kus</w:t>
      </w:r>
      <w:r w:rsidR="00FF5541" w:rsidRPr="454DD3B9">
        <w:rPr>
          <w:rFonts w:ascii="Times New Roman" w:hAnsi="Times New Roman" w:cs="Times New Roman"/>
          <w:sz w:val="24"/>
          <w:szCs w:val="24"/>
        </w:rPr>
        <w:t xml:space="preserve"> TVK ettepanek avalduse muutmiseks või täiendavate tõendite esitamiseks võiks menetlusprotsessi </w:t>
      </w:r>
      <w:r w:rsidR="00777EBC" w:rsidRPr="454DD3B9">
        <w:rPr>
          <w:rFonts w:ascii="Times New Roman" w:hAnsi="Times New Roman" w:cs="Times New Roman"/>
          <w:sz w:val="24"/>
          <w:szCs w:val="24"/>
        </w:rPr>
        <w:t xml:space="preserve">oluliselt </w:t>
      </w:r>
      <w:r w:rsidR="00FF5541" w:rsidRPr="454DD3B9">
        <w:rPr>
          <w:rFonts w:ascii="Times New Roman" w:hAnsi="Times New Roman" w:cs="Times New Roman"/>
          <w:sz w:val="24"/>
          <w:szCs w:val="24"/>
        </w:rPr>
        <w:t xml:space="preserve">lihtsustada ja kiirendada. </w:t>
      </w:r>
      <w:r w:rsidR="00E60C88" w:rsidRPr="454DD3B9">
        <w:rPr>
          <w:rFonts w:ascii="Times New Roman" w:hAnsi="Times New Roman" w:cs="Times New Roman"/>
          <w:sz w:val="24"/>
          <w:szCs w:val="24"/>
        </w:rPr>
        <w:t>Selleks, e</w:t>
      </w:r>
      <w:r w:rsidR="00777EBC" w:rsidRPr="454DD3B9">
        <w:rPr>
          <w:rFonts w:ascii="Times New Roman" w:hAnsi="Times New Roman" w:cs="Times New Roman"/>
          <w:sz w:val="24"/>
          <w:szCs w:val="24"/>
        </w:rPr>
        <w:t>t</w:t>
      </w:r>
      <w:r w:rsidR="00E251BF" w:rsidRPr="454DD3B9">
        <w:rPr>
          <w:rFonts w:ascii="Times New Roman" w:hAnsi="Times New Roman" w:cs="Times New Roman"/>
          <w:sz w:val="24"/>
          <w:szCs w:val="24"/>
        </w:rPr>
        <w:t xml:space="preserve"> </w:t>
      </w:r>
      <w:r w:rsidR="00E60C88" w:rsidRPr="454DD3B9">
        <w:rPr>
          <w:rFonts w:ascii="Times New Roman" w:hAnsi="Times New Roman" w:cs="Times New Roman"/>
          <w:sz w:val="24"/>
          <w:szCs w:val="24"/>
        </w:rPr>
        <w:t>ettepanekute</w:t>
      </w:r>
      <w:r w:rsidR="00E251BF" w:rsidRPr="454DD3B9">
        <w:rPr>
          <w:rFonts w:ascii="Times New Roman" w:hAnsi="Times New Roman" w:cs="Times New Roman"/>
          <w:sz w:val="24"/>
          <w:szCs w:val="24"/>
        </w:rPr>
        <w:t xml:space="preserve"> tegemist võistlevas menetluses</w:t>
      </w:r>
      <w:r w:rsidR="7D889A43" w:rsidRPr="454DD3B9">
        <w:rPr>
          <w:rFonts w:ascii="Times New Roman" w:hAnsi="Times New Roman" w:cs="Times New Roman"/>
          <w:sz w:val="24"/>
          <w:szCs w:val="24"/>
        </w:rPr>
        <w:t xml:space="preserve"> mitte</w:t>
      </w:r>
      <w:r w:rsidR="00E251BF" w:rsidRPr="454DD3B9">
        <w:rPr>
          <w:rFonts w:ascii="Times New Roman" w:hAnsi="Times New Roman" w:cs="Times New Roman"/>
          <w:sz w:val="24"/>
          <w:szCs w:val="24"/>
        </w:rPr>
        <w:t xml:space="preserve"> tõlgendada kui erapoolikut sammu, siis on </w:t>
      </w:r>
      <w:r w:rsidR="00E60C88" w:rsidRPr="454DD3B9">
        <w:rPr>
          <w:rFonts w:ascii="Times New Roman" w:hAnsi="Times New Roman" w:cs="Times New Roman"/>
          <w:sz w:val="24"/>
          <w:szCs w:val="24"/>
        </w:rPr>
        <w:t>muudatuse</w:t>
      </w:r>
      <w:r w:rsidR="00E251BF" w:rsidRPr="454DD3B9">
        <w:rPr>
          <w:rFonts w:ascii="Times New Roman" w:hAnsi="Times New Roman" w:cs="Times New Roman"/>
          <w:sz w:val="24"/>
          <w:szCs w:val="24"/>
        </w:rPr>
        <w:t xml:space="preserve"> eesmär</w:t>
      </w:r>
      <w:r w:rsidR="007F333B" w:rsidRPr="454DD3B9">
        <w:rPr>
          <w:rFonts w:ascii="Times New Roman" w:hAnsi="Times New Roman" w:cs="Times New Roman"/>
          <w:sz w:val="24"/>
          <w:szCs w:val="24"/>
        </w:rPr>
        <w:t>k</w:t>
      </w:r>
      <w:r w:rsidR="00E251BF" w:rsidRPr="454DD3B9">
        <w:rPr>
          <w:rFonts w:ascii="Times New Roman" w:hAnsi="Times New Roman" w:cs="Times New Roman"/>
          <w:sz w:val="24"/>
          <w:szCs w:val="24"/>
        </w:rPr>
        <w:t xml:space="preserve"> ka </w:t>
      </w:r>
      <w:r w:rsidR="004D3AAC" w:rsidRPr="454DD3B9">
        <w:rPr>
          <w:rFonts w:ascii="Times New Roman" w:hAnsi="Times New Roman" w:cs="Times New Roman"/>
          <w:sz w:val="24"/>
          <w:szCs w:val="24"/>
        </w:rPr>
        <w:t>rõhutada</w:t>
      </w:r>
      <w:r w:rsidR="00E251BF" w:rsidRPr="454DD3B9">
        <w:rPr>
          <w:rFonts w:ascii="Times New Roman" w:hAnsi="Times New Roman" w:cs="Times New Roman"/>
          <w:sz w:val="24"/>
          <w:szCs w:val="24"/>
        </w:rPr>
        <w:t xml:space="preserve">, et </w:t>
      </w:r>
      <w:r w:rsidR="00E83573" w:rsidRPr="454DD3B9">
        <w:rPr>
          <w:rFonts w:ascii="Times New Roman" w:hAnsi="Times New Roman" w:cs="Times New Roman"/>
          <w:sz w:val="24"/>
          <w:szCs w:val="24"/>
        </w:rPr>
        <w:t>selgituskohustuse täitmine ei ole</w:t>
      </w:r>
      <w:r w:rsidR="00306312" w:rsidRPr="454DD3B9">
        <w:rPr>
          <w:rFonts w:ascii="Times New Roman" w:hAnsi="Times New Roman" w:cs="Times New Roman"/>
          <w:sz w:val="24"/>
          <w:szCs w:val="24"/>
        </w:rPr>
        <w:t xml:space="preserve"> poole õigusalane abistamine, vaid</w:t>
      </w:r>
      <w:r w:rsidR="00045D57" w:rsidRPr="454DD3B9">
        <w:rPr>
          <w:rFonts w:ascii="Times New Roman" w:hAnsi="Times New Roman" w:cs="Times New Roman"/>
          <w:sz w:val="24"/>
          <w:szCs w:val="24"/>
        </w:rPr>
        <w:t xml:space="preserve"> seadusest tulenev</w:t>
      </w:r>
      <w:r w:rsidR="00797E95" w:rsidRPr="454DD3B9">
        <w:rPr>
          <w:rFonts w:ascii="Times New Roman" w:hAnsi="Times New Roman" w:cs="Times New Roman"/>
          <w:sz w:val="24"/>
          <w:szCs w:val="24"/>
        </w:rPr>
        <w:t xml:space="preserve"> efektiivsele menetlusele kaasaaitamine.</w:t>
      </w:r>
      <w:r w:rsidR="00CA42F1" w:rsidRPr="454DD3B9">
        <w:rPr>
          <w:rFonts w:ascii="Times New Roman" w:hAnsi="Times New Roman" w:cs="Times New Roman"/>
          <w:sz w:val="24"/>
          <w:szCs w:val="24"/>
        </w:rPr>
        <w:t xml:space="preserve"> </w:t>
      </w:r>
      <w:r w:rsidR="749C1499" w:rsidRPr="454DD3B9">
        <w:rPr>
          <w:rFonts w:ascii="Times New Roman" w:hAnsi="Times New Roman" w:cs="Times New Roman"/>
          <w:sz w:val="24"/>
          <w:szCs w:val="24"/>
        </w:rPr>
        <w:t xml:space="preserve">Näiteks võib tuua olukorra, kus töötaja on esitanud nõude sularahas makstud töötasu </w:t>
      </w:r>
      <w:r w:rsidR="004D3AAC" w:rsidRPr="454DD3B9">
        <w:rPr>
          <w:rFonts w:ascii="Times New Roman" w:hAnsi="Times New Roman" w:cs="Times New Roman"/>
          <w:sz w:val="24"/>
          <w:szCs w:val="24"/>
        </w:rPr>
        <w:t>kohta</w:t>
      </w:r>
      <w:r w:rsidR="749C1499" w:rsidRPr="454DD3B9">
        <w:rPr>
          <w:rFonts w:ascii="Times New Roman" w:hAnsi="Times New Roman" w:cs="Times New Roman"/>
          <w:sz w:val="24"/>
          <w:szCs w:val="24"/>
        </w:rPr>
        <w:t xml:space="preserve"> ning töötaja hinnangul töötasu maksmist ühegi tõendiga kinnitada võimalik</w:t>
      </w:r>
      <w:r w:rsidR="7679BC50" w:rsidRPr="454DD3B9">
        <w:rPr>
          <w:rFonts w:ascii="Times New Roman" w:hAnsi="Times New Roman" w:cs="Times New Roman"/>
          <w:sz w:val="24"/>
          <w:szCs w:val="24"/>
        </w:rPr>
        <w:t xml:space="preserve"> ei ole</w:t>
      </w:r>
      <w:r w:rsidR="00DB6FA5" w:rsidRPr="454DD3B9">
        <w:rPr>
          <w:rFonts w:ascii="Times New Roman" w:hAnsi="Times New Roman" w:cs="Times New Roman"/>
          <w:sz w:val="24"/>
          <w:szCs w:val="24"/>
        </w:rPr>
        <w:t>.</w:t>
      </w:r>
      <w:r w:rsidR="749C1499" w:rsidRPr="454DD3B9">
        <w:rPr>
          <w:rFonts w:ascii="Times New Roman" w:hAnsi="Times New Roman" w:cs="Times New Roman"/>
          <w:sz w:val="24"/>
          <w:szCs w:val="24"/>
        </w:rPr>
        <w:t xml:space="preserve"> </w:t>
      </w:r>
      <w:r w:rsidR="2D51E119" w:rsidRPr="454DD3B9">
        <w:rPr>
          <w:rFonts w:ascii="Times New Roman" w:hAnsi="Times New Roman" w:cs="Times New Roman"/>
          <w:sz w:val="24"/>
          <w:szCs w:val="24"/>
        </w:rPr>
        <w:t>Samas nähtub avaldusest</w:t>
      </w:r>
      <w:r w:rsidR="749C1499" w:rsidRPr="454DD3B9">
        <w:rPr>
          <w:rFonts w:ascii="Times New Roman" w:hAnsi="Times New Roman" w:cs="Times New Roman"/>
          <w:sz w:val="24"/>
          <w:szCs w:val="24"/>
        </w:rPr>
        <w:t>, et tööandja on vastavasisulisi akte koostanud</w:t>
      </w:r>
      <w:r w:rsidR="39CF9E44" w:rsidRPr="454DD3B9">
        <w:rPr>
          <w:rFonts w:ascii="Times New Roman" w:hAnsi="Times New Roman" w:cs="Times New Roman"/>
          <w:sz w:val="24"/>
          <w:szCs w:val="24"/>
        </w:rPr>
        <w:t>,</w:t>
      </w:r>
      <w:r w:rsidR="749C1499" w:rsidRPr="454DD3B9">
        <w:rPr>
          <w:rFonts w:ascii="Times New Roman" w:hAnsi="Times New Roman" w:cs="Times New Roman"/>
          <w:sz w:val="24"/>
          <w:szCs w:val="24"/>
        </w:rPr>
        <w:t xml:space="preserve"> </w:t>
      </w:r>
      <w:r w:rsidR="130D0177" w:rsidRPr="454DD3B9">
        <w:rPr>
          <w:rFonts w:ascii="Times New Roman" w:hAnsi="Times New Roman" w:cs="Times New Roman"/>
          <w:sz w:val="24"/>
          <w:szCs w:val="24"/>
        </w:rPr>
        <w:t xml:space="preserve">seega võiks </w:t>
      </w:r>
      <w:commentRangeStart w:id="17"/>
      <w:r w:rsidR="130D0177" w:rsidRPr="454DD3B9">
        <w:rPr>
          <w:rFonts w:ascii="Times New Roman" w:hAnsi="Times New Roman" w:cs="Times New Roman"/>
          <w:sz w:val="24"/>
          <w:szCs w:val="24"/>
        </w:rPr>
        <w:t>TVK juba</w:t>
      </w:r>
      <w:r w:rsidR="749C1499" w:rsidRPr="454DD3B9">
        <w:rPr>
          <w:rFonts w:ascii="Times New Roman" w:hAnsi="Times New Roman" w:cs="Times New Roman"/>
          <w:sz w:val="24"/>
          <w:szCs w:val="24"/>
        </w:rPr>
        <w:t xml:space="preserve"> menetlusse võtmisel </w:t>
      </w:r>
      <w:r w:rsidR="2161C0BC" w:rsidRPr="454DD3B9">
        <w:rPr>
          <w:rFonts w:ascii="Times New Roman" w:hAnsi="Times New Roman" w:cs="Times New Roman"/>
          <w:sz w:val="24"/>
          <w:szCs w:val="24"/>
        </w:rPr>
        <w:t xml:space="preserve">osutada </w:t>
      </w:r>
      <w:r w:rsidR="004D3AAC" w:rsidRPr="454DD3B9">
        <w:rPr>
          <w:rFonts w:ascii="Times New Roman" w:hAnsi="Times New Roman" w:cs="Times New Roman"/>
          <w:sz w:val="24"/>
          <w:szCs w:val="24"/>
        </w:rPr>
        <w:t>selliste</w:t>
      </w:r>
      <w:r w:rsidR="2161C0BC" w:rsidRPr="454DD3B9">
        <w:rPr>
          <w:rFonts w:ascii="Times New Roman" w:hAnsi="Times New Roman" w:cs="Times New Roman"/>
          <w:sz w:val="24"/>
          <w:szCs w:val="24"/>
        </w:rPr>
        <w:t xml:space="preserve"> tõendite </w:t>
      </w:r>
      <w:r w:rsidR="00A27D2D" w:rsidRPr="454DD3B9">
        <w:rPr>
          <w:rFonts w:ascii="Times New Roman" w:hAnsi="Times New Roman" w:cs="Times New Roman"/>
          <w:sz w:val="24"/>
          <w:szCs w:val="24"/>
        </w:rPr>
        <w:t>kogumise</w:t>
      </w:r>
      <w:r w:rsidR="2161C0BC" w:rsidRPr="454DD3B9">
        <w:rPr>
          <w:rFonts w:ascii="Times New Roman" w:hAnsi="Times New Roman" w:cs="Times New Roman"/>
          <w:sz w:val="24"/>
          <w:szCs w:val="24"/>
        </w:rPr>
        <w:t xml:space="preserve"> võimalusele.</w:t>
      </w:r>
      <w:commentRangeEnd w:id="17"/>
      <w:r>
        <w:commentReference w:id="17"/>
      </w:r>
    </w:p>
    <w:p w14:paraId="37157693" w14:textId="77777777" w:rsidR="005969AD" w:rsidRDefault="005969AD" w:rsidP="002F3FFC">
      <w:pPr>
        <w:tabs>
          <w:tab w:val="left" w:pos="426"/>
        </w:tabs>
        <w:spacing w:after="0" w:line="240" w:lineRule="auto"/>
        <w:jc w:val="both"/>
        <w:rPr>
          <w:rFonts w:ascii="Times New Roman" w:hAnsi="Times New Roman" w:cs="Times New Roman"/>
          <w:sz w:val="24"/>
          <w:szCs w:val="24"/>
        </w:rPr>
      </w:pPr>
    </w:p>
    <w:p w14:paraId="63442422" w14:textId="59DE6377" w:rsidR="005969AD" w:rsidRDefault="00B92F9F"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 </w:t>
      </w:r>
      <w:proofErr w:type="spellStart"/>
      <w:r w:rsidR="00BC5548">
        <w:rPr>
          <w:rFonts w:ascii="Times New Roman" w:hAnsi="Times New Roman" w:cs="Times New Roman"/>
          <w:sz w:val="24"/>
          <w:szCs w:val="24"/>
        </w:rPr>
        <w:t>TvLS-ile</w:t>
      </w:r>
      <w:proofErr w:type="spellEnd"/>
      <w:r w:rsidR="00BC5548">
        <w:rPr>
          <w:rFonts w:ascii="Times New Roman" w:hAnsi="Times New Roman" w:cs="Times New Roman"/>
          <w:sz w:val="24"/>
          <w:szCs w:val="24"/>
        </w:rPr>
        <w:t xml:space="preserve"> eeskujuks oleva </w:t>
      </w:r>
      <w:proofErr w:type="spellStart"/>
      <w:r w:rsidR="00BC5548">
        <w:rPr>
          <w:rFonts w:ascii="Times New Roman" w:hAnsi="Times New Roman" w:cs="Times New Roman"/>
          <w:sz w:val="24"/>
          <w:szCs w:val="24"/>
        </w:rPr>
        <w:t>TsMS</w:t>
      </w:r>
      <w:proofErr w:type="spellEnd"/>
      <w:r w:rsidR="00BC5548">
        <w:rPr>
          <w:rFonts w:ascii="Times New Roman" w:hAnsi="Times New Roman" w:cs="Times New Roman"/>
          <w:sz w:val="24"/>
          <w:szCs w:val="24"/>
        </w:rPr>
        <w:t xml:space="preserve"> § 230 lõige 2 näeb </w:t>
      </w:r>
      <w:r w:rsidR="0010514A">
        <w:rPr>
          <w:rFonts w:ascii="Times New Roman" w:hAnsi="Times New Roman" w:cs="Times New Roman"/>
          <w:sz w:val="24"/>
          <w:szCs w:val="24"/>
        </w:rPr>
        <w:t xml:space="preserve">kohtule ette võimaluse teha menetlusosalistele ettepanek esitada täiendavaid tõendeid. </w:t>
      </w:r>
      <w:proofErr w:type="spellStart"/>
      <w:r w:rsidR="0010514A">
        <w:rPr>
          <w:rFonts w:ascii="Times New Roman" w:hAnsi="Times New Roman" w:cs="Times New Roman"/>
          <w:sz w:val="24"/>
          <w:szCs w:val="24"/>
        </w:rPr>
        <w:t>TsMS</w:t>
      </w:r>
      <w:proofErr w:type="spellEnd"/>
      <w:r w:rsidR="0010514A">
        <w:rPr>
          <w:rFonts w:ascii="Times New Roman" w:hAnsi="Times New Roman" w:cs="Times New Roman"/>
          <w:sz w:val="24"/>
          <w:szCs w:val="24"/>
        </w:rPr>
        <w:t xml:space="preserve"> kommenteeritud väljaande kohaselt </w:t>
      </w:r>
      <w:r w:rsidR="00FA7B81">
        <w:rPr>
          <w:rFonts w:ascii="Times New Roman" w:hAnsi="Times New Roman" w:cs="Times New Roman"/>
          <w:sz w:val="24"/>
          <w:szCs w:val="24"/>
        </w:rPr>
        <w:t>„võib kohus sellise ettepaneku teha koos tõendamiskoormuse selgi</w:t>
      </w:r>
      <w:r w:rsidR="002F2C71">
        <w:rPr>
          <w:rFonts w:ascii="Times New Roman" w:hAnsi="Times New Roman" w:cs="Times New Roman"/>
          <w:sz w:val="24"/>
          <w:szCs w:val="24"/>
        </w:rPr>
        <w:t xml:space="preserve">tamisega, mida Riigikohus on pidanud kohtu selgituskohustuse osaks vastavalt </w:t>
      </w:r>
      <w:proofErr w:type="spellStart"/>
      <w:r w:rsidR="002F2C71">
        <w:rPr>
          <w:rFonts w:ascii="Times New Roman" w:hAnsi="Times New Roman" w:cs="Times New Roman"/>
          <w:sz w:val="24"/>
          <w:szCs w:val="24"/>
        </w:rPr>
        <w:t>TsMS</w:t>
      </w:r>
      <w:proofErr w:type="spellEnd"/>
      <w:r w:rsidR="002F2C71">
        <w:rPr>
          <w:rFonts w:ascii="Times New Roman" w:hAnsi="Times New Roman" w:cs="Times New Roman"/>
          <w:sz w:val="24"/>
          <w:szCs w:val="24"/>
        </w:rPr>
        <w:t xml:space="preserve"> §-le 351</w:t>
      </w:r>
      <w:r w:rsidR="0055003C">
        <w:rPr>
          <w:rFonts w:ascii="Times New Roman" w:hAnsi="Times New Roman" w:cs="Times New Roman"/>
          <w:sz w:val="24"/>
          <w:szCs w:val="24"/>
        </w:rPr>
        <w:t>.</w:t>
      </w:r>
      <w:r w:rsidR="00685095">
        <w:rPr>
          <w:rFonts w:ascii="Times New Roman" w:hAnsi="Times New Roman" w:cs="Times New Roman"/>
          <w:sz w:val="24"/>
          <w:szCs w:val="24"/>
        </w:rPr>
        <w:t>“</w:t>
      </w:r>
      <w:r w:rsidR="00CF1098">
        <w:rPr>
          <w:rFonts w:ascii="Times New Roman" w:hAnsi="Times New Roman" w:cs="Times New Roman"/>
          <w:sz w:val="24"/>
          <w:szCs w:val="24"/>
        </w:rPr>
        <w:t xml:space="preserve"> Riigikohtu </w:t>
      </w:r>
      <w:r w:rsidR="00CF1098">
        <w:rPr>
          <w:rFonts w:ascii="Times New Roman" w:hAnsi="Times New Roman" w:cs="Times New Roman"/>
          <w:sz w:val="24"/>
          <w:szCs w:val="24"/>
        </w:rPr>
        <w:lastRenderedPageBreak/>
        <w:t xml:space="preserve">praktikast leiab mitmeid </w:t>
      </w:r>
      <w:r w:rsidR="00B43F89">
        <w:rPr>
          <w:rFonts w:ascii="Times New Roman" w:hAnsi="Times New Roman" w:cs="Times New Roman"/>
          <w:sz w:val="24"/>
          <w:szCs w:val="24"/>
        </w:rPr>
        <w:t>lahendeid</w:t>
      </w:r>
      <w:r w:rsidR="00FF280A">
        <w:rPr>
          <w:rStyle w:val="Allmrkuseviide"/>
          <w:rFonts w:ascii="Times New Roman" w:hAnsi="Times New Roman"/>
          <w:sz w:val="24"/>
          <w:szCs w:val="24"/>
        </w:rPr>
        <w:footnoteReference w:id="11"/>
      </w:r>
      <w:r w:rsidR="00961E84">
        <w:rPr>
          <w:rFonts w:ascii="Times New Roman" w:hAnsi="Times New Roman" w:cs="Times New Roman"/>
          <w:sz w:val="24"/>
          <w:szCs w:val="24"/>
        </w:rPr>
        <w:t>, kus</w:t>
      </w:r>
      <w:r w:rsidR="004864B4">
        <w:rPr>
          <w:rFonts w:ascii="Times New Roman" w:hAnsi="Times New Roman" w:cs="Times New Roman"/>
          <w:sz w:val="24"/>
          <w:szCs w:val="24"/>
        </w:rPr>
        <w:t xml:space="preserve"> kohtu</w:t>
      </w:r>
      <w:r w:rsidR="00961E84">
        <w:rPr>
          <w:rFonts w:ascii="Times New Roman" w:hAnsi="Times New Roman" w:cs="Times New Roman"/>
          <w:sz w:val="24"/>
          <w:szCs w:val="24"/>
        </w:rPr>
        <w:t xml:space="preserve"> </w:t>
      </w:r>
      <w:r w:rsidR="0059738E">
        <w:rPr>
          <w:rFonts w:ascii="Times New Roman" w:hAnsi="Times New Roman" w:cs="Times New Roman"/>
          <w:sz w:val="24"/>
          <w:szCs w:val="24"/>
        </w:rPr>
        <w:t>selgituskohustuse täitmise</w:t>
      </w:r>
      <w:r w:rsidR="00443DCA">
        <w:rPr>
          <w:rFonts w:ascii="Times New Roman" w:hAnsi="Times New Roman" w:cs="Times New Roman"/>
          <w:sz w:val="24"/>
          <w:szCs w:val="24"/>
        </w:rPr>
        <w:t xml:space="preserve"> all mõistetakse </w:t>
      </w:r>
      <w:r w:rsidR="004434FD">
        <w:rPr>
          <w:rFonts w:ascii="Times New Roman" w:hAnsi="Times New Roman" w:cs="Times New Roman"/>
          <w:sz w:val="24"/>
          <w:szCs w:val="24"/>
        </w:rPr>
        <w:t xml:space="preserve">täiendavate </w:t>
      </w:r>
      <w:r w:rsidR="001D52A1">
        <w:rPr>
          <w:rFonts w:ascii="Times New Roman" w:hAnsi="Times New Roman" w:cs="Times New Roman"/>
          <w:sz w:val="24"/>
          <w:szCs w:val="24"/>
        </w:rPr>
        <w:t>tõendite esitamis</w:t>
      </w:r>
      <w:r w:rsidR="004864B4">
        <w:rPr>
          <w:rFonts w:ascii="Times New Roman" w:hAnsi="Times New Roman" w:cs="Times New Roman"/>
          <w:sz w:val="24"/>
          <w:szCs w:val="24"/>
        </w:rPr>
        <w:t>e</w:t>
      </w:r>
      <w:r w:rsidR="00AA0EB9">
        <w:rPr>
          <w:rFonts w:ascii="Times New Roman" w:hAnsi="Times New Roman" w:cs="Times New Roman"/>
          <w:sz w:val="24"/>
          <w:szCs w:val="24"/>
        </w:rPr>
        <w:t xml:space="preserve"> või </w:t>
      </w:r>
      <w:r w:rsidR="0039765F">
        <w:rPr>
          <w:rFonts w:ascii="Times New Roman" w:hAnsi="Times New Roman" w:cs="Times New Roman"/>
          <w:sz w:val="24"/>
          <w:szCs w:val="24"/>
        </w:rPr>
        <w:t>eelmenetluses hagi</w:t>
      </w:r>
      <w:r w:rsidR="00D13EED">
        <w:rPr>
          <w:rFonts w:ascii="Times New Roman" w:hAnsi="Times New Roman" w:cs="Times New Roman"/>
          <w:sz w:val="24"/>
          <w:szCs w:val="24"/>
        </w:rPr>
        <w:t xml:space="preserve"> </w:t>
      </w:r>
      <w:r w:rsidR="00B7427A">
        <w:rPr>
          <w:rFonts w:ascii="Times New Roman" w:hAnsi="Times New Roman" w:cs="Times New Roman"/>
          <w:sz w:val="24"/>
          <w:szCs w:val="24"/>
        </w:rPr>
        <w:t>uute asjaoludega täiendamise ettepaneku tegemist</w:t>
      </w:r>
      <w:r w:rsidR="005A0D79">
        <w:rPr>
          <w:rFonts w:ascii="Times New Roman" w:hAnsi="Times New Roman" w:cs="Times New Roman"/>
          <w:sz w:val="24"/>
          <w:szCs w:val="24"/>
        </w:rPr>
        <w:t>.</w:t>
      </w:r>
    </w:p>
    <w:p w14:paraId="46B63C7B" w14:textId="77777777" w:rsidR="00CF2313" w:rsidRDefault="00CF2313" w:rsidP="002F3FFC">
      <w:pPr>
        <w:tabs>
          <w:tab w:val="left" w:pos="426"/>
        </w:tabs>
        <w:spacing w:after="0" w:line="240" w:lineRule="auto"/>
        <w:jc w:val="both"/>
        <w:rPr>
          <w:rFonts w:ascii="Times New Roman" w:hAnsi="Times New Roman" w:cs="Times New Roman"/>
          <w:sz w:val="24"/>
          <w:szCs w:val="24"/>
        </w:rPr>
      </w:pPr>
    </w:p>
    <w:p w14:paraId="18CEED9B" w14:textId="08D50860" w:rsidR="00CF2313" w:rsidRDefault="00CF2313"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Näiteks</w:t>
      </w:r>
      <w:r w:rsidR="005B65C1">
        <w:rPr>
          <w:rFonts w:ascii="Times New Roman" w:hAnsi="Times New Roman" w:cs="Times New Roman"/>
          <w:sz w:val="24"/>
          <w:szCs w:val="24"/>
        </w:rPr>
        <w:t xml:space="preserve"> Riigikohtu 29.04.2015 otsus</w:t>
      </w:r>
      <w:r w:rsidR="00A73F3D">
        <w:rPr>
          <w:rFonts w:ascii="Times New Roman" w:hAnsi="Times New Roman" w:cs="Times New Roman"/>
          <w:sz w:val="24"/>
          <w:szCs w:val="24"/>
        </w:rPr>
        <w:t>es</w:t>
      </w:r>
      <w:r w:rsidR="005B65C1">
        <w:rPr>
          <w:rFonts w:ascii="Times New Roman" w:hAnsi="Times New Roman" w:cs="Times New Roman"/>
          <w:sz w:val="24"/>
          <w:szCs w:val="24"/>
        </w:rPr>
        <w:t xml:space="preserve"> nr </w:t>
      </w:r>
      <w:hyperlink r:id="rId24" w:history="1">
        <w:r w:rsidR="00AB7D6F" w:rsidRPr="00AB7D6F">
          <w:rPr>
            <w:rStyle w:val="Hperlink"/>
            <w:rFonts w:ascii="Times New Roman" w:hAnsi="Times New Roman" w:cs="Times New Roman"/>
            <w:sz w:val="24"/>
            <w:szCs w:val="24"/>
          </w:rPr>
          <w:t>3-2-1-41-15</w:t>
        </w:r>
      </w:hyperlink>
      <w:r w:rsidR="00FD2264">
        <w:rPr>
          <w:rFonts w:ascii="Times New Roman" w:hAnsi="Times New Roman" w:cs="Times New Roman"/>
          <w:sz w:val="24"/>
          <w:szCs w:val="24"/>
        </w:rPr>
        <w:t>,</w:t>
      </w:r>
      <w:r w:rsidR="00A21C86">
        <w:rPr>
          <w:rFonts w:ascii="Times New Roman" w:hAnsi="Times New Roman" w:cs="Times New Roman"/>
          <w:sz w:val="24"/>
          <w:szCs w:val="24"/>
        </w:rPr>
        <w:t xml:space="preserve"> </w:t>
      </w:r>
      <w:r w:rsidR="000C2E8F">
        <w:rPr>
          <w:rFonts w:ascii="Times New Roman" w:hAnsi="Times New Roman" w:cs="Times New Roman"/>
          <w:sz w:val="24"/>
          <w:szCs w:val="24"/>
        </w:rPr>
        <w:t xml:space="preserve">p. 19 </w:t>
      </w:r>
      <w:r w:rsidR="00A73F3D">
        <w:rPr>
          <w:rFonts w:ascii="Times New Roman" w:hAnsi="Times New Roman" w:cs="Times New Roman"/>
          <w:sz w:val="24"/>
          <w:szCs w:val="24"/>
        </w:rPr>
        <w:t>on selgitatud</w:t>
      </w:r>
      <w:r w:rsidR="007C7698">
        <w:rPr>
          <w:rFonts w:ascii="Times New Roman" w:hAnsi="Times New Roman" w:cs="Times New Roman"/>
          <w:sz w:val="24"/>
          <w:szCs w:val="24"/>
        </w:rPr>
        <w:t>, et „</w:t>
      </w:r>
      <w:proofErr w:type="spellStart"/>
      <w:r w:rsidR="007C7698" w:rsidRPr="007C7698">
        <w:rPr>
          <w:rFonts w:ascii="Times New Roman" w:hAnsi="Times New Roman" w:cs="Times New Roman"/>
          <w:sz w:val="24"/>
          <w:szCs w:val="24"/>
        </w:rPr>
        <w:t>TsMS</w:t>
      </w:r>
      <w:proofErr w:type="spellEnd"/>
      <w:r w:rsidR="007C7698" w:rsidRPr="007C7698">
        <w:rPr>
          <w:rFonts w:ascii="Times New Roman" w:hAnsi="Times New Roman" w:cs="Times New Roman"/>
          <w:sz w:val="24"/>
          <w:szCs w:val="24"/>
        </w:rPr>
        <w:t xml:space="preserve"> § 230 lg 1 järgi on poolel kohustus tõendada neid asjaolusid, millele tuginevad tema nõuded ja vastuväited. Kohus saab vajadusel kvalifitseerimis- ja selgituskohustuse täitmiseks teha pooltele ettepaneku esitada täiendavaid tõendeid (</w:t>
      </w:r>
      <w:proofErr w:type="spellStart"/>
      <w:r w:rsidR="007C7698" w:rsidRPr="007C7698">
        <w:rPr>
          <w:rFonts w:ascii="Times New Roman" w:hAnsi="Times New Roman" w:cs="Times New Roman"/>
          <w:sz w:val="24"/>
          <w:szCs w:val="24"/>
        </w:rPr>
        <w:t>TsMS</w:t>
      </w:r>
      <w:proofErr w:type="spellEnd"/>
      <w:r w:rsidR="007C7698" w:rsidRPr="007C7698">
        <w:rPr>
          <w:rFonts w:ascii="Times New Roman" w:hAnsi="Times New Roman" w:cs="Times New Roman"/>
          <w:sz w:val="24"/>
          <w:szCs w:val="24"/>
        </w:rPr>
        <w:t xml:space="preserve"> § 230 lg 2 teine lause). Kolleegium möönab, et kvalifitseerimis- ja selgitamiskohustuse ulatus sõltub muuhulgas nii konkreetse vaidluse asjaoludest kui ka sellest, kas pooli esindavad menetluses advokaadid. Üldjuhul on kohtul kvalifitseerimis- ja selgitamiskohustus olukorras, kus poolte esitatud asjaolud võimaldavad asja lahendada erinevatel õiguslikel alustel ning poole avaldustest ei ole selge, millisele alusele ta tugineb (vt nt Riigikohtu 16. mai 2011. a otsus tsiviilasjas nr 3-2-1-34-11, p 10)</w:t>
      </w:r>
      <w:r w:rsidR="007C7698">
        <w:rPr>
          <w:rFonts w:ascii="Times New Roman" w:hAnsi="Times New Roman" w:cs="Times New Roman"/>
          <w:sz w:val="24"/>
          <w:szCs w:val="24"/>
        </w:rPr>
        <w:t>.“</w:t>
      </w:r>
      <w:r w:rsidR="002D1238">
        <w:rPr>
          <w:rFonts w:ascii="Times New Roman" w:hAnsi="Times New Roman" w:cs="Times New Roman"/>
          <w:sz w:val="24"/>
          <w:szCs w:val="24"/>
        </w:rPr>
        <w:t xml:space="preserve"> </w:t>
      </w:r>
      <w:r w:rsidR="0091071F">
        <w:rPr>
          <w:rFonts w:ascii="Times New Roman" w:hAnsi="Times New Roman" w:cs="Times New Roman"/>
          <w:sz w:val="24"/>
          <w:szCs w:val="24"/>
        </w:rPr>
        <w:br/>
      </w:r>
    </w:p>
    <w:p w14:paraId="163EC3D3" w14:textId="23546A54" w:rsidR="00E50EBC" w:rsidRDefault="00E50EBC" w:rsidP="002F3FFC">
      <w:pPr>
        <w:tabs>
          <w:tab w:val="left" w:pos="426"/>
        </w:tabs>
        <w:spacing w:after="0" w:line="240" w:lineRule="auto"/>
        <w:jc w:val="both"/>
        <w:rPr>
          <w:rFonts w:ascii="Times New Roman" w:hAnsi="Times New Roman" w:cs="Times New Roman"/>
          <w:sz w:val="24"/>
          <w:szCs w:val="24"/>
        </w:rPr>
      </w:pPr>
      <w:r w:rsidRPr="00E50EBC">
        <w:rPr>
          <w:rFonts w:ascii="Times New Roman" w:hAnsi="Times New Roman" w:cs="Times New Roman"/>
          <w:sz w:val="24"/>
          <w:szCs w:val="24"/>
        </w:rPr>
        <w:t xml:space="preserve">Kohtunik I. Soots on juba 2011. a Juridicas avaldatud artiklis märkinud järgmist: </w:t>
      </w:r>
      <w:r w:rsidR="00485CF0">
        <w:rPr>
          <w:rFonts w:ascii="Times New Roman" w:hAnsi="Times New Roman" w:cs="Times New Roman"/>
          <w:sz w:val="24"/>
          <w:szCs w:val="24"/>
        </w:rPr>
        <w:t>„</w:t>
      </w:r>
      <w:r w:rsidRPr="00E50EBC">
        <w:rPr>
          <w:rFonts w:ascii="Times New Roman" w:hAnsi="Times New Roman" w:cs="Times New Roman"/>
          <w:sz w:val="24"/>
          <w:szCs w:val="24"/>
        </w:rPr>
        <w:t xml:space="preserve">Kohtu selgitamiskohustus laieneb ka tõenditele. </w:t>
      </w:r>
      <w:proofErr w:type="spellStart"/>
      <w:r w:rsidRPr="00E50EBC">
        <w:rPr>
          <w:rFonts w:ascii="Times New Roman" w:hAnsi="Times New Roman" w:cs="Times New Roman"/>
          <w:sz w:val="24"/>
          <w:szCs w:val="24"/>
        </w:rPr>
        <w:t>TsMS</w:t>
      </w:r>
      <w:proofErr w:type="spellEnd"/>
      <w:r w:rsidRPr="00E50EBC">
        <w:rPr>
          <w:rFonts w:ascii="Times New Roman" w:hAnsi="Times New Roman" w:cs="Times New Roman"/>
          <w:sz w:val="24"/>
          <w:szCs w:val="24"/>
        </w:rPr>
        <w:t xml:space="preserve"> § 230 lõige 2 sätestab, et kohus võib teha menetlusosalistele ettepaneku esitada täiendavaid tõendeid. Kuigi seaduse sõnastus annab kohtule üksnes võimaluse sellise ettepaneku tegemiseks, panemata talle sõnaselgelt kohustust, oleks selle sätte üksnes grammatilise tõlgendamisega piirdumine ebaõige. Sarnane põhimõte kehtib ka Saksa tsiviilprotsessi õiguses. Saksa tsiviilprotsessi seadustiku § 139 lõike 1 järgi peab kohus tegema jõupingutusi selleks, et pooled esitaksid oma tõendid. Saksa õiguskirjanduse kohaselt on kohtupoolse juhendamise mõte selles, et hoida ära olukord, kus menetlusosaline, kes suudab ja tahab tõendusvahendeid esitada, jätab selle üksnes eksikombel tegemata. Sellest tulenevalt on kohtul selgitamiskohustus eelkõige siis, kui pool ei ole üldse tõendeid esitanud, aga ka juhul, kui esitatud tõendid on ebapiisavad väidetud asjaolu tõendamiseks. </w:t>
      </w:r>
      <w:r w:rsidR="00485CF0" w:rsidRPr="00485CF0">
        <w:rPr>
          <w:rFonts w:ascii="Times New Roman" w:hAnsi="Times New Roman" w:cs="Times New Roman"/>
          <w:sz w:val="24"/>
          <w:szCs w:val="24"/>
        </w:rPr>
        <w:t>Menetlusosalisi tuleb juhendada ka olukorras, kui asjaoludest nähtub, et tõendite esitamata jätmine põhineb eksimusel või õigusliku olukorra äratuntavalt valesti hindamisel. Samuti peab kohus menetlusosalisele selgitama, millised on lubamatud või ebasobivad tõendid, ning tähelepanu juhtima ebaselgele taotlusele tõendite kogumise</w:t>
      </w:r>
      <w:r w:rsidR="005B383A">
        <w:rPr>
          <w:rFonts w:ascii="Times New Roman" w:hAnsi="Times New Roman" w:cs="Times New Roman"/>
          <w:sz w:val="24"/>
          <w:szCs w:val="24"/>
        </w:rPr>
        <w:t>le</w:t>
      </w:r>
      <w:r w:rsidR="00485CF0" w:rsidRPr="00485CF0">
        <w:rPr>
          <w:rFonts w:ascii="Times New Roman" w:hAnsi="Times New Roman" w:cs="Times New Roman"/>
          <w:sz w:val="24"/>
          <w:szCs w:val="24"/>
        </w:rPr>
        <w:t>. Sisuliselt sarnastele seisukohtadele on asunud ka Riigikohus oma lahendites</w:t>
      </w:r>
      <w:r w:rsidR="005B383A">
        <w:rPr>
          <w:rFonts w:ascii="Times New Roman" w:hAnsi="Times New Roman" w:cs="Times New Roman"/>
          <w:sz w:val="24"/>
          <w:szCs w:val="24"/>
        </w:rPr>
        <w:t>:“</w:t>
      </w:r>
      <w:r w:rsidR="00D50BE2">
        <w:rPr>
          <w:rStyle w:val="Allmrkuseviide"/>
          <w:rFonts w:ascii="Times New Roman" w:hAnsi="Times New Roman"/>
          <w:sz w:val="24"/>
          <w:szCs w:val="24"/>
        </w:rPr>
        <w:footnoteReference w:id="12"/>
      </w:r>
      <w:r w:rsidR="00F33EB0">
        <w:rPr>
          <w:rFonts w:ascii="Times New Roman" w:hAnsi="Times New Roman" w:cs="Times New Roman"/>
          <w:sz w:val="24"/>
          <w:szCs w:val="24"/>
        </w:rPr>
        <w:t xml:space="preserve"> </w:t>
      </w:r>
      <w:r w:rsidR="000D4FE0">
        <w:rPr>
          <w:rFonts w:ascii="Times New Roman" w:hAnsi="Times New Roman" w:cs="Times New Roman"/>
          <w:sz w:val="24"/>
          <w:szCs w:val="24"/>
        </w:rPr>
        <w:t>Kehtestatav</w:t>
      </w:r>
      <w:r w:rsidR="00A502BA">
        <w:rPr>
          <w:rFonts w:ascii="Times New Roman" w:hAnsi="Times New Roman" w:cs="Times New Roman"/>
          <w:sz w:val="24"/>
          <w:szCs w:val="24"/>
        </w:rPr>
        <w:t xml:space="preserve"> </w:t>
      </w:r>
      <w:r w:rsidR="00FD597E">
        <w:rPr>
          <w:rFonts w:ascii="Times New Roman" w:hAnsi="Times New Roman" w:cs="Times New Roman"/>
          <w:sz w:val="24"/>
          <w:szCs w:val="24"/>
        </w:rPr>
        <w:t>norm</w:t>
      </w:r>
      <w:r w:rsidR="00A502BA">
        <w:rPr>
          <w:rFonts w:ascii="Times New Roman" w:hAnsi="Times New Roman" w:cs="Times New Roman"/>
          <w:sz w:val="24"/>
          <w:szCs w:val="24"/>
        </w:rPr>
        <w:t xml:space="preserve"> </w:t>
      </w:r>
      <w:r w:rsidR="00B850C7">
        <w:rPr>
          <w:rFonts w:ascii="Times New Roman" w:hAnsi="Times New Roman" w:cs="Times New Roman"/>
          <w:sz w:val="24"/>
          <w:szCs w:val="24"/>
        </w:rPr>
        <w:t xml:space="preserve">on analoogne </w:t>
      </w:r>
      <w:r w:rsidR="00D94C13">
        <w:rPr>
          <w:rFonts w:ascii="Times New Roman" w:hAnsi="Times New Roman" w:cs="Times New Roman"/>
          <w:sz w:val="24"/>
          <w:szCs w:val="24"/>
        </w:rPr>
        <w:t xml:space="preserve">eelnevalt viidatud </w:t>
      </w:r>
      <w:proofErr w:type="spellStart"/>
      <w:r w:rsidR="00D94C13">
        <w:rPr>
          <w:rFonts w:ascii="Times New Roman" w:hAnsi="Times New Roman" w:cs="Times New Roman"/>
          <w:sz w:val="24"/>
          <w:szCs w:val="24"/>
        </w:rPr>
        <w:t>TsMS</w:t>
      </w:r>
      <w:proofErr w:type="spellEnd"/>
      <w:r w:rsidR="00D94C13">
        <w:rPr>
          <w:rFonts w:ascii="Times New Roman" w:hAnsi="Times New Roman" w:cs="Times New Roman"/>
          <w:sz w:val="24"/>
          <w:szCs w:val="24"/>
        </w:rPr>
        <w:t xml:space="preserve"> §</w:t>
      </w:r>
      <w:r w:rsidR="00077A04">
        <w:rPr>
          <w:rFonts w:ascii="Times New Roman" w:hAnsi="Times New Roman" w:cs="Times New Roman"/>
          <w:sz w:val="24"/>
          <w:szCs w:val="24"/>
        </w:rPr>
        <w:t xml:space="preserve">-ga </w:t>
      </w:r>
      <w:r w:rsidR="00C64BBC">
        <w:rPr>
          <w:rFonts w:ascii="Times New Roman" w:hAnsi="Times New Roman" w:cs="Times New Roman"/>
          <w:sz w:val="24"/>
          <w:szCs w:val="24"/>
        </w:rPr>
        <w:t>351</w:t>
      </w:r>
      <w:r w:rsidR="000D4FE0">
        <w:rPr>
          <w:rFonts w:ascii="Times New Roman" w:hAnsi="Times New Roman" w:cs="Times New Roman"/>
          <w:sz w:val="24"/>
          <w:szCs w:val="24"/>
        </w:rPr>
        <w:t xml:space="preserve">, </w:t>
      </w:r>
      <w:r w:rsidR="00CB1EF8">
        <w:rPr>
          <w:rFonts w:ascii="Times New Roman" w:hAnsi="Times New Roman" w:cs="Times New Roman"/>
          <w:sz w:val="24"/>
          <w:szCs w:val="24"/>
        </w:rPr>
        <w:t xml:space="preserve">mille tulemusel peaks </w:t>
      </w:r>
      <w:r w:rsidR="00FD597E">
        <w:rPr>
          <w:rFonts w:ascii="Times New Roman" w:hAnsi="Times New Roman" w:cs="Times New Roman"/>
          <w:sz w:val="24"/>
          <w:szCs w:val="24"/>
        </w:rPr>
        <w:t>ka tõlgendus olema võimalikult sarnane.</w:t>
      </w:r>
    </w:p>
    <w:p w14:paraId="719E3436" w14:textId="77777777" w:rsidR="00BF00D2" w:rsidRDefault="00BF00D2" w:rsidP="002F3FFC">
      <w:pPr>
        <w:tabs>
          <w:tab w:val="left" w:pos="426"/>
        </w:tabs>
        <w:spacing w:after="0" w:line="240" w:lineRule="auto"/>
        <w:jc w:val="both"/>
        <w:rPr>
          <w:rFonts w:ascii="Times New Roman" w:hAnsi="Times New Roman" w:cs="Times New Roman"/>
          <w:sz w:val="24"/>
          <w:szCs w:val="24"/>
        </w:rPr>
      </w:pPr>
    </w:p>
    <w:p w14:paraId="7EFBB5B3" w14:textId="15E39C96" w:rsidR="00883BF9" w:rsidRDefault="00BF00D2"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Samas on oluline rõhutada, et </w:t>
      </w:r>
      <w:r w:rsidR="00AA49A6">
        <w:rPr>
          <w:rFonts w:ascii="Times New Roman" w:hAnsi="Times New Roman" w:cs="Times New Roman"/>
          <w:sz w:val="24"/>
          <w:szCs w:val="24"/>
        </w:rPr>
        <w:t>selgituskohustuse täitmisel ei tohi TVK</w:t>
      </w:r>
      <w:r w:rsidR="00F37504">
        <w:rPr>
          <w:rFonts w:ascii="Times New Roman" w:hAnsi="Times New Roman" w:cs="Times New Roman"/>
          <w:sz w:val="24"/>
          <w:szCs w:val="24"/>
        </w:rPr>
        <w:t xml:space="preserve"> erapooletuse säilitamiseks</w:t>
      </w:r>
      <w:r w:rsidR="00AA49A6">
        <w:rPr>
          <w:rFonts w:ascii="Times New Roman" w:hAnsi="Times New Roman" w:cs="Times New Roman"/>
          <w:sz w:val="24"/>
          <w:szCs w:val="24"/>
        </w:rPr>
        <w:t xml:space="preserve"> </w:t>
      </w:r>
      <w:r w:rsidR="00F37504">
        <w:rPr>
          <w:rFonts w:ascii="Times New Roman" w:hAnsi="Times New Roman" w:cs="Times New Roman"/>
          <w:sz w:val="24"/>
          <w:szCs w:val="24"/>
        </w:rPr>
        <w:t>sekkuda liialt menetluse käiku. Näiteks</w:t>
      </w:r>
      <w:r w:rsidR="00E976A6">
        <w:rPr>
          <w:rFonts w:ascii="Times New Roman" w:hAnsi="Times New Roman" w:cs="Times New Roman"/>
          <w:sz w:val="24"/>
          <w:szCs w:val="24"/>
        </w:rPr>
        <w:t xml:space="preserve"> </w:t>
      </w:r>
      <w:r w:rsidR="00E976A6" w:rsidRPr="00E976A6">
        <w:rPr>
          <w:rFonts w:ascii="Times New Roman" w:hAnsi="Times New Roman" w:cs="Times New Roman"/>
          <w:sz w:val="24"/>
          <w:szCs w:val="24"/>
        </w:rPr>
        <w:t>on T</w:t>
      </w:r>
      <w:r w:rsidR="00E976A6">
        <w:rPr>
          <w:rFonts w:ascii="Times New Roman" w:hAnsi="Times New Roman" w:cs="Times New Roman"/>
          <w:sz w:val="24"/>
          <w:szCs w:val="24"/>
        </w:rPr>
        <w:t>VK-l</w:t>
      </w:r>
      <w:r w:rsidR="00E976A6" w:rsidRPr="00E976A6">
        <w:rPr>
          <w:rFonts w:ascii="Times New Roman" w:hAnsi="Times New Roman" w:cs="Times New Roman"/>
          <w:sz w:val="24"/>
          <w:szCs w:val="24"/>
        </w:rPr>
        <w:t xml:space="preserve"> õigus teha poolele ettepanek esitada </w:t>
      </w:r>
      <w:r w:rsidR="004D3AAC">
        <w:rPr>
          <w:rFonts w:ascii="Times New Roman" w:hAnsi="Times New Roman" w:cs="Times New Roman"/>
          <w:sz w:val="24"/>
          <w:szCs w:val="24"/>
        </w:rPr>
        <w:t>lisa</w:t>
      </w:r>
      <w:r w:rsidR="00E976A6" w:rsidRPr="00E976A6">
        <w:rPr>
          <w:rFonts w:ascii="Times New Roman" w:hAnsi="Times New Roman" w:cs="Times New Roman"/>
          <w:sz w:val="24"/>
          <w:szCs w:val="24"/>
        </w:rPr>
        <w:t xml:space="preserve">tõendeid, </w:t>
      </w:r>
      <w:r w:rsidR="00A45EBB">
        <w:rPr>
          <w:rFonts w:ascii="Times New Roman" w:hAnsi="Times New Roman" w:cs="Times New Roman"/>
          <w:sz w:val="24"/>
          <w:szCs w:val="24"/>
        </w:rPr>
        <w:t xml:space="preserve">kui tõendid on lihtsasti esitatavad ning võiksid </w:t>
      </w:r>
      <w:r w:rsidR="00B9289F">
        <w:rPr>
          <w:rFonts w:ascii="Times New Roman" w:hAnsi="Times New Roman" w:cs="Times New Roman"/>
          <w:sz w:val="24"/>
          <w:szCs w:val="24"/>
        </w:rPr>
        <w:t>menetluse k</w:t>
      </w:r>
      <w:r w:rsidR="00754CAC">
        <w:rPr>
          <w:rFonts w:ascii="Times New Roman" w:hAnsi="Times New Roman" w:cs="Times New Roman"/>
          <w:sz w:val="24"/>
          <w:szCs w:val="24"/>
        </w:rPr>
        <w:t>ulgu</w:t>
      </w:r>
      <w:r w:rsidR="00B9289F">
        <w:rPr>
          <w:rFonts w:ascii="Times New Roman" w:hAnsi="Times New Roman" w:cs="Times New Roman"/>
          <w:sz w:val="24"/>
          <w:szCs w:val="24"/>
        </w:rPr>
        <w:t xml:space="preserve"> kiirendada</w:t>
      </w:r>
      <w:r w:rsidR="00A45EBB">
        <w:rPr>
          <w:rFonts w:ascii="Times New Roman" w:hAnsi="Times New Roman" w:cs="Times New Roman"/>
          <w:sz w:val="24"/>
          <w:szCs w:val="24"/>
        </w:rPr>
        <w:t xml:space="preserve">. </w:t>
      </w:r>
      <w:r w:rsidR="001776A2">
        <w:rPr>
          <w:rFonts w:ascii="Times New Roman" w:hAnsi="Times New Roman" w:cs="Times New Roman"/>
          <w:sz w:val="24"/>
          <w:szCs w:val="24"/>
        </w:rPr>
        <w:t xml:space="preserve">Samas </w:t>
      </w:r>
      <w:r w:rsidR="00B30746">
        <w:rPr>
          <w:rFonts w:ascii="Times New Roman" w:hAnsi="Times New Roman" w:cs="Times New Roman"/>
          <w:sz w:val="24"/>
          <w:szCs w:val="24"/>
        </w:rPr>
        <w:t>võiks pidada</w:t>
      </w:r>
      <w:r w:rsidR="001776A2">
        <w:rPr>
          <w:rFonts w:ascii="Times New Roman" w:hAnsi="Times New Roman" w:cs="Times New Roman"/>
          <w:sz w:val="24"/>
          <w:szCs w:val="24"/>
        </w:rPr>
        <w:t xml:space="preserve"> liialt menetlusse sekkuv</w:t>
      </w:r>
      <w:r w:rsidR="00B30746">
        <w:rPr>
          <w:rFonts w:ascii="Times New Roman" w:hAnsi="Times New Roman" w:cs="Times New Roman"/>
          <w:sz w:val="24"/>
          <w:szCs w:val="24"/>
        </w:rPr>
        <w:t>aks</w:t>
      </w:r>
      <w:r w:rsidR="00E976A6" w:rsidRPr="00E976A6">
        <w:rPr>
          <w:rFonts w:ascii="Times New Roman" w:hAnsi="Times New Roman" w:cs="Times New Roman"/>
          <w:sz w:val="24"/>
          <w:szCs w:val="24"/>
        </w:rPr>
        <w:t xml:space="preserve"> esialgse nõude vähese </w:t>
      </w:r>
      <w:proofErr w:type="spellStart"/>
      <w:r w:rsidR="00E976A6" w:rsidRPr="00E976A6">
        <w:rPr>
          <w:rFonts w:ascii="Times New Roman" w:hAnsi="Times New Roman" w:cs="Times New Roman"/>
          <w:sz w:val="24"/>
          <w:szCs w:val="24"/>
        </w:rPr>
        <w:t>tõendatuse</w:t>
      </w:r>
      <w:proofErr w:type="spellEnd"/>
      <w:r w:rsidR="00E976A6" w:rsidRPr="00E976A6">
        <w:rPr>
          <w:rFonts w:ascii="Times New Roman" w:hAnsi="Times New Roman" w:cs="Times New Roman"/>
          <w:sz w:val="24"/>
          <w:szCs w:val="24"/>
        </w:rPr>
        <w:t xml:space="preserve"> või õigusliku perspektiivituse korral</w:t>
      </w:r>
      <w:r w:rsidR="005F4A12">
        <w:rPr>
          <w:rFonts w:ascii="Times New Roman" w:hAnsi="Times New Roman" w:cs="Times New Roman"/>
          <w:sz w:val="24"/>
          <w:szCs w:val="24"/>
        </w:rPr>
        <w:t xml:space="preserve"> soovitada</w:t>
      </w:r>
      <w:r w:rsidR="00F34A05">
        <w:rPr>
          <w:rFonts w:ascii="Times New Roman" w:hAnsi="Times New Roman" w:cs="Times New Roman"/>
          <w:sz w:val="24"/>
          <w:szCs w:val="24"/>
        </w:rPr>
        <w:t xml:space="preserve"> poolele</w:t>
      </w:r>
      <w:r w:rsidR="00E976A6" w:rsidRPr="00E976A6">
        <w:rPr>
          <w:rFonts w:ascii="Times New Roman" w:hAnsi="Times New Roman" w:cs="Times New Roman"/>
          <w:sz w:val="24"/>
          <w:szCs w:val="24"/>
        </w:rPr>
        <w:t xml:space="preserve"> samas menetluses alternatiivse nõude esitamist.</w:t>
      </w:r>
      <w:r w:rsidR="00B0439F">
        <w:rPr>
          <w:rFonts w:ascii="Times New Roman" w:hAnsi="Times New Roman" w:cs="Times New Roman"/>
          <w:sz w:val="24"/>
          <w:szCs w:val="24"/>
        </w:rPr>
        <w:t xml:space="preserve"> </w:t>
      </w:r>
      <w:r w:rsidR="0093448A">
        <w:rPr>
          <w:rFonts w:ascii="Times New Roman" w:hAnsi="Times New Roman" w:cs="Times New Roman"/>
          <w:sz w:val="24"/>
          <w:szCs w:val="24"/>
        </w:rPr>
        <w:t>TVK-</w:t>
      </w:r>
      <w:r w:rsidR="0093448A" w:rsidRPr="00A22822">
        <w:rPr>
          <w:rFonts w:ascii="Times New Roman" w:hAnsi="Times New Roman" w:cs="Times New Roman"/>
          <w:sz w:val="24"/>
          <w:szCs w:val="24"/>
        </w:rPr>
        <w:t xml:space="preserve">l ei ole kohustust selgitada nõude eseme ja/või aluse muutmise vajadust ega seda, millise nõude või tõendi esitamine aitaks paremini saavutada soovitud eesmärki. </w:t>
      </w:r>
      <w:r w:rsidR="00806D9C">
        <w:rPr>
          <w:rFonts w:ascii="Times New Roman" w:hAnsi="Times New Roman" w:cs="Times New Roman"/>
          <w:sz w:val="24"/>
          <w:szCs w:val="24"/>
        </w:rPr>
        <w:t>E</w:t>
      </w:r>
      <w:r w:rsidR="0093448A" w:rsidRPr="00A22822">
        <w:rPr>
          <w:rFonts w:ascii="Times New Roman" w:hAnsi="Times New Roman" w:cs="Times New Roman"/>
          <w:sz w:val="24"/>
          <w:szCs w:val="24"/>
        </w:rPr>
        <w:t xml:space="preserve">elöeldu ei tähenda siiski seda, et </w:t>
      </w:r>
      <w:r w:rsidR="0093448A">
        <w:rPr>
          <w:rFonts w:ascii="Times New Roman" w:hAnsi="Times New Roman" w:cs="Times New Roman"/>
          <w:sz w:val="24"/>
          <w:szCs w:val="24"/>
        </w:rPr>
        <w:t>TVK</w:t>
      </w:r>
      <w:r w:rsidR="0093448A" w:rsidRPr="00A22822">
        <w:rPr>
          <w:rFonts w:ascii="Times New Roman" w:hAnsi="Times New Roman" w:cs="Times New Roman"/>
          <w:sz w:val="24"/>
          <w:szCs w:val="24"/>
        </w:rPr>
        <w:t xml:space="preserve"> ei peaks</w:t>
      </w:r>
      <w:r w:rsidR="007650CD">
        <w:rPr>
          <w:rFonts w:ascii="Times New Roman" w:hAnsi="Times New Roman" w:cs="Times New Roman"/>
          <w:sz w:val="24"/>
          <w:szCs w:val="24"/>
        </w:rPr>
        <w:t xml:space="preserve"> selgitama</w:t>
      </w:r>
      <w:r w:rsidR="0093448A" w:rsidRPr="00A22822">
        <w:rPr>
          <w:rFonts w:ascii="Times New Roman" w:hAnsi="Times New Roman" w:cs="Times New Roman"/>
          <w:sz w:val="24"/>
          <w:szCs w:val="24"/>
        </w:rPr>
        <w:t xml:space="preserve"> näiteks nõude alusena mõne olulise asjaolu märkimata jätmise korral avaldajale avalduse puudust</w:t>
      </w:r>
      <w:r w:rsidR="00806D9C">
        <w:rPr>
          <w:rFonts w:ascii="Times New Roman" w:hAnsi="Times New Roman" w:cs="Times New Roman"/>
          <w:sz w:val="24"/>
          <w:szCs w:val="24"/>
        </w:rPr>
        <w:t>.</w:t>
      </w:r>
      <w:r w:rsidR="0093448A" w:rsidRPr="00A22822">
        <w:rPr>
          <w:rFonts w:ascii="Times New Roman" w:hAnsi="Times New Roman" w:cs="Times New Roman"/>
          <w:sz w:val="24"/>
          <w:szCs w:val="24"/>
        </w:rPr>
        <w:t xml:space="preserve"> </w:t>
      </w:r>
      <w:r w:rsidR="00806D9C">
        <w:rPr>
          <w:rFonts w:ascii="Times New Roman" w:hAnsi="Times New Roman" w:cs="Times New Roman"/>
          <w:sz w:val="24"/>
          <w:szCs w:val="24"/>
        </w:rPr>
        <w:t>A</w:t>
      </w:r>
      <w:r w:rsidR="0093448A" w:rsidRPr="00A22822">
        <w:rPr>
          <w:rFonts w:ascii="Times New Roman" w:hAnsi="Times New Roman" w:cs="Times New Roman"/>
          <w:sz w:val="24"/>
          <w:szCs w:val="24"/>
        </w:rPr>
        <w:t>valdajale tuleb anda võimalus nõude muutmiseks või avalduse täiendamiseks</w:t>
      </w:r>
      <w:r w:rsidR="00C05A59">
        <w:rPr>
          <w:rFonts w:ascii="Times New Roman" w:hAnsi="Times New Roman" w:cs="Times New Roman"/>
          <w:sz w:val="24"/>
          <w:szCs w:val="24"/>
        </w:rPr>
        <w:t>,</w:t>
      </w:r>
      <w:r w:rsidR="0093448A" w:rsidRPr="00A22822">
        <w:rPr>
          <w:rFonts w:ascii="Times New Roman" w:hAnsi="Times New Roman" w:cs="Times New Roman"/>
          <w:sz w:val="24"/>
          <w:szCs w:val="24"/>
        </w:rPr>
        <w:t xml:space="preserve"> ilma et </w:t>
      </w:r>
      <w:r w:rsidR="0093448A">
        <w:rPr>
          <w:rFonts w:ascii="Times New Roman" w:hAnsi="Times New Roman" w:cs="Times New Roman"/>
          <w:sz w:val="24"/>
          <w:szCs w:val="24"/>
        </w:rPr>
        <w:t>TVK</w:t>
      </w:r>
      <w:r w:rsidR="0093448A" w:rsidRPr="00A22822">
        <w:rPr>
          <w:rFonts w:ascii="Times New Roman" w:hAnsi="Times New Roman" w:cs="Times New Roman"/>
          <w:sz w:val="24"/>
          <w:szCs w:val="24"/>
        </w:rPr>
        <w:t xml:space="preserve"> asuks</w:t>
      </w:r>
      <w:r w:rsidR="0075613E">
        <w:rPr>
          <w:rFonts w:ascii="Times New Roman" w:hAnsi="Times New Roman" w:cs="Times New Roman"/>
          <w:sz w:val="24"/>
          <w:szCs w:val="24"/>
        </w:rPr>
        <w:t xml:space="preserve"> sealjuures</w:t>
      </w:r>
      <w:r w:rsidR="0093448A" w:rsidRPr="00A22822">
        <w:rPr>
          <w:rFonts w:ascii="Times New Roman" w:hAnsi="Times New Roman" w:cs="Times New Roman"/>
          <w:sz w:val="24"/>
          <w:szCs w:val="24"/>
        </w:rPr>
        <w:t xml:space="preserve"> ise nõudeid ümber kvalifitseerima või nõuaks menetluses alternatiivsete nõuete esitamist.</w:t>
      </w:r>
    </w:p>
    <w:p w14:paraId="4C633645" w14:textId="77777777" w:rsidR="00797B78" w:rsidRPr="00A22822" w:rsidRDefault="00797B78" w:rsidP="002F3FFC">
      <w:pPr>
        <w:tabs>
          <w:tab w:val="left" w:pos="426"/>
        </w:tabs>
        <w:spacing w:after="0" w:line="240" w:lineRule="auto"/>
        <w:jc w:val="both"/>
        <w:rPr>
          <w:rFonts w:ascii="Times New Roman" w:hAnsi="Times New Roman" w:cs="Times New Roman"/>
          <w:sz w:val="24"/>
          <w:szCs w:val="24"/>
        </w:rPr>
      </w:pPr>
    </w:p>
    <w:p w14:paraId="415CA386" w14:textId="01BD61F6" w:rsidR="00534A9D" w:rsidRPr="00A22822" w:rsidRDefault="00534A9D" w:rsidP="002F3FFC">
      <w:pPr>
        <w:tabs>
          <w:tab w:val="left" w:pos="426"/>
        </w:tabs>
        <w:spacing w:after="0" w:line="240" w:lineRule="auto"/>
        <w:jc w:val="both"/>
        <w:rPr>
          <w:rFonts w:ascii="Times New Roman" w:hAnsi="Times New Roman" w:cs="Times New Roman"/>
          <w:sz w:val="24"/>
          <w:szCs w:val="24"/>
        </w:rPr>
      </w:pPr>
      <w:r w:rsidRPr="454DD3B9">
        <w:rPr>
          <w:rFonts w:ascii="Times New Roman" w:hAnsi="Times New Roman" w:cs="Times New Roman"/>
          <w:sz w:val="24"/>
          <w:szCs w:val="24"/>
        </w:rPr>
        <w:lastRenderedPageBreak/>
        <w:t xml:space="preserve">Eelnõu kohaselt on TVK-l kohustus pooltele selgitada </w:t>
      </w:r>
      <w:r w:rsidR="009E789F" w:rsidRPr="454DD3B9">
        <w:rPr>
          <w:rFonts w:ascii="Times New Roman" w:hAnsi="Times New Roman" w:cs="Times New Roman"/>
          <w:sz w:val="24"/>
          <w:szCs w:val="24"/>
        </w:rPr>
        <w:t>menetlusaluseid asjaolusid ja suhteid</w:t>
      </w:r>
      <w:r w:rsidR="00EE3CEC" w:rsidRPr="454DD3B9">
        <w:rPr>
          <w:rFonts w:ascii="Times New Roman" w:hAnsi="Times New Roman" w:cs="Times New Roman"/>
          <w:sz w:val="24"/>
          <w:szCs w:val="24"/>
        </w:rPr>
        <w:t xml:space="preserve"> vajalikus ulatuses nii faktilisest kui</w:t>
      </w:r>
      <w:ins w:id="18" w:author="Maarja-Liis Lall - JUSTDIGI" w:date="2025-11-10T12:08:00Z">
        <w:r w:rsidR="2A1A2153" w:rsidRPr="454DD3B9">
          <w:rPr>
            <w:rFonts w:ascii="Times New Roman" w:hAnsi="Times New Roman" w:cs="Times New Roman"/>
            <w:sz w:val="24"/>
            <w:szCs w:val="24"/>
          </w:rPr>
          <w:t xml:space="preserve"> ka</w:t>
        </w:r>
      </w:ins>
      <w:r w:rsidR="00EE3CEC" w:rsidRPr="454DD3B9">
        <w:rPr>
          <w:rFonts w:ascii="Times New Roman" w:hAnsi="Times New Roman" w:cs="Times New Roman"/>
          <w:sz w:val="24"/>
          <w:szCs w:val="24"/>
        </w:rPr>
        <w:t xml:space="preserve"> õiguslikust küljest</w:t>
      </w:r>
      <w:r w:rsidR="00967BFB" w:rsidRPr="454DD3B9">
        <w:rPr>
          <w:rFonts w:ascii="Times New Roman" w:hAnsi="Times New Roman" w:cs="Times New Roman"/>
          <w:sz w:val="24"/>
          <w:szCs w:val="24"/>
        </w:rPr>
        <w:t>.</w:t>
      </w:r>
      <w:r w:rsidR="00441A32" w:rsidRPr="454DD3B9">
        <w:rPr>
          <w:rFonts w:ascii="Times New Roman" w:hAnsi="Times New Roman" w:cs="Times New Roman"/>
          <w:sz w:val="24"/>
          <w:szCs w:val="24"/>
        </w:rPr>
        <w:t xml:space="preserve"> </w:t>
      </w:r>
      <w:commentRangeStart w:id="19"/>
      <w:r w:rsidR="00162A8A" w:rsidRPr="454DD3B9">
        <w:rPr>
          <w:rFonts w:ascii="Times New Roman" w:hAnsi="Times New Roman" w:cs="Times New Roman"/>
          <w:sz w:val="24"/>
          <w:szCs w:val="24"/>
        </w:rPr>
        <w:t xml:space="preserve">Õiguslikku selgitust vajavaks </w:t>
      </w:r>
      <w:r w:rsidRPr="454DD3B9">
        <w:rPr>
          <w:rFonts w:ascii="Times New Roman" w:hAnsi="Times New Roman" w:cs="Times New Roman"/>
          <w:sz w:val="24"/>
          <w:szCs w:val="24"/>
        </w:rPr>
        <w:t xml:space="preserve">olukorraks </w:t>
      </w:r>
      <w:r w:rsidR="00BE253B" w:rsidRPr="454DD3B9">
        <w:rPr>
          <w:rFonts w:ascii="Times New Roman" w:hAnsi="Times New Roman" w:cs="Times New Roman"/>
          <w:sz w:val="24"/>
          <w:szCs w:val="24"/>
        </w:rPr>
        <w:t>võib pidada näiteks</w:t>
      </w:r>
      <w:r w:rsidRPr="454DD3B9">
        <w:rPr>
          <w:rFonts w:ascii="Times New Roman" w:hAnsi="Times New Roman" w:cs="Times New Roman"/>
          <w:sz w:val="24"/>
          <w:szCs w:val="24"/>
        </w:rPr>
        <w:t xml:space="preserve"> </w:t>
      </w:r>
      <w:r w:rsidR="00222519" w:rsidRPr="454DD3B9">
        <w:rPr>
          <w:rFonts w:ascii="Times New Roman" w:hAnsi="Times New Roman" w:cs="Times New Roman"/>
          <w:sz w:val="24"/>
          <w:szCs w:val="24"/>
        </w:rPr>
        <w:t xml:space="preserve">elulist </w:t>
      </w:r>
      <w:r w:rsidRPr="454DD3B9">
        <w:rPr>
          <w:rFonts w:ascii="Times New Roman" w:hAnsi="Times New Roman" w:cs="Times New Roman"/>
          <w:sz w:val="24"/>
          <w:szCs w:val="24"/>
        </w:rPr>
        <w:t>situatsioon</w:t>
      </w:r>
      <w:r w:rsidR="00BE253B" w:rsidRPr="454DD3B9">
        <w:rPr>
          <w:rFonts w:ascii="Times New Roman" w:hAnsi="Times New Roman" w:cs="Times New Roman"/>
          <w:sz w:val="24"/>
          <w:szCs w:val="24"/>
        </w:rPr>
        <w:t>i</w:t>
      </w:r>
      <w:r w:rsidRPr="454DD3B9">
        <w:rPr>
          <w:rFonts w:ascii="Times New Roman" w:hAnsi="Times New Roman" w:cs="Times New Roman"/>
          <w:sz w:val="24"/>
          <w:szCs w:val="24"/>
        </w:rPr>
        <w:t xml:space="preserve">, kus töötaja on </w:t>
      </w:r>
      <w:r w:rsidR="00BE253B" w:rsidRPr="454DD3B9">
        <w:rPr>
          <w:rFonts w:ascii="Times New Roman" w:hAnsi="Times New Roman" w:cs="Times New Roman"/>
          <w:sz w:val="24"/>
          <w:szCs w:val="24"/>
        </w:rPr>
        <w:t>töölepingu erakorraliselt</w:t>
      </w:r>
      <w:r w:rsidRPr="454DD3B9">
        <w:rPr>
          <w:rFonts w:ascii="Times New Roman" w:hAnsi="Times New Roman" w:cs="Times New Roman"/>
          <w:sz w:val="24"/>
          <w:szCs w:val="24"/>
        </w:rPr>
        <w:t xml:space="preserve"> üles öelnud ja p</w:t>
      </w:r>
      <w:r w:rsidR="001B51B0" w:rsidRPr="454DD3B9">
        <w:rPr>
          <w:rFonts w:ascii="Times New Roman" w:hAnsi="Times New Roman" w:cs="Times New Roman"/>
          <w:sz w:val="24"/>
          <w:szCs w:val="24"/>
        </w:rPr>
        <w:t>ärast</w:t>
      </w:r>
      <w:r w:rsidRPr="454DD3B9">
        <w:rPr>
          <w:rFonts w:ascii="Times New Roman" w:hAnsi="Times New Roman" w:cs="Times New Roman"/>
          <w:sz w:val="24"/>
          <w:szCs w:val="24"/>
        </w:rPr>
        <w:t xml:space="preserve"> seda </w:t>
      </w:r>
      <w:r w:rsidR="002E5C7D" w:rsidRPr="454DD3B9">
        <w:rPr>
          <w:rFonts w:ascii="Times New Roman" w:hAnsi="Times New Roman" w:cs="Times New Roman"/>
          <w:sz w:val="24"/>
          <w:szCs w:val="24"/>
        </w:rPr>
        <w:t xml:space="preserve">pannud toime </w:t>
      </w:r>
      <w:r w:rsidRPr="454DD3B9">
        <w:rPr>
          <w:rFonts w:ascii="Times New Roman" w:hAnsi="Times New Roman" w:cs="Times New Roman"/>
          <w:sz w:val="24"/>
          <w:szCs w:val="24"/>
        </w:rPr>
        <w:t>rikkumise</w:t>
      </w:r>
      <w:r w:rsidR="002E5C7D" w:rsidRPr="454DD3B9">
        <w:rPr>
          <w:rFonts w:ascii="Times New Roman" w:hAnsi="Times New Roman" w:cs="Times New Roman"/>
          <w:sz w:val="24"/>
          <w:szCs w:val="24"/>
        </w:rPr>
        <w:t>.</w:t>
      </w:r>
      <w:r w:rsidRPr="454DD3B9">
        <w:rPr>
          <w:rFonts w:ascii="Times New Roman" w:hAnsi="Times New Roman" w:cs="Times New Roman"/>
          <w:sz w:val="24"/>
          <w:szCs w:val="24"/>
        </w:rPr>
        <w:t xml:space="preserve"> Tööandja ütleb selle peale</w:t>
      </w:r>
      <w:r w:rsidR="00255ADC" w:rsidRPr="454DD3B9">
        <w:rPr>
          <w:rFonts w:ascii="Times New Roman" w:hAnsi="Times New Roman" w:cs="Times New Roman"/>
          <w:sz w:val="24"/>
          <w:szCs w:val="24"/>
        </w:rPr>
        <w:t xml:space="preserve"> omakorda</w:t>
      </w:r>
      <w:r w:rsidRPr="454DD3B9">
        <w:rPr>
          <w:rFonts w:ascii="Times New Roman" w:hAnsi="Times New Roman" w:cs="Times New Roman"/>
          <w:sz w:val="24"/>
          <w:szCs w:val="24"/>
        </w:rPr>
        <w:t xml:space="preserve"> töölepingu üles ja töötaja vaidlustab selle. Istungil tuleb</w:t>
      </w:r>
      <w:r w:rsidR="00255ADC" w:rsidRPr="454DD3B9">
        <w:rPr>
          <w:rFonts w:ascii="Times New Roman" w:hAnsi="Times New Roman" w:cs="Times New Roman"/>
          <w:sz w:val="24"/>
          <w:szCs w:val="24"/>
        </w:rPr>
        <w:t xml:space="preserve"> seejärel</w:t>
      </w:r>
      <w:r w:rsidRPr="454DD3B9">
        <w:rPr>
          <w:rFonts w:ascii="Times New Roman" w:hAnsi="Times New Roman" w:cs="Times New Roman"/>
          <w:sz w:val="24"/>
          <w:szCs w:val="24"/>
        </w:rPr>
        <w:t xml:space="preserve"> selgitada</w:t>
      </w:r>
      <w:r w:rsidR="00222519" w:rsidRPr="454DD3B9">
        <w:rPr>
          <w:rFonts w:ascii="Times New Roman" w:hAnsi="Times New Roman" w:cs="Times New Roman"/>
          <w:sz w:val="24"/>
          <w:szCs w:val="24"/>
        </w:rPr>
        <w:t xml:space="preserve"> pool</w:t>
      </w:r>
      <w:r w:rsidR="002E5C7D" w:rsidRPr="454DD3B9">
        <w:rPr>
          <w:rFonts w:ascii="Times New Roman" w:hAnsi="Times New Roman" w:cs="Times New Roman"/>
          <w:sz w:val="24"/>
          <w:szCs w:val="24"/>
        </w:rPr>
        <w:t>t</w:t>
      </w:r>
      <w:r w:rsidR="00222519" w:rsidRPr="454DD3B9">
        <w:rPr>
          <w:rFonts w:ascii="Times New Roman" w:hAnsi="Times New Roman" w:cs="Times New Roman"/>
          <w:sz w:val="24"/>
          <w:szCs w:val="24"/>
        </w:rPr>
        <w:t>ele</w:t>
      </w:r>
      <w:r w:rsidRPr="454DD3B9">
        <w:rPr>
          <w:rFonts w:ascii="Times New Roman" w:hAnsi="Times New Roman" w:cs="Times New Roman"/>
          <w:sz w:val="24"/>
          <w:szCs w:val="24"/>
        </w:rPr>
        <w:t xml:space="preserve"> õiguslikku olukorda, </w:t>
      </w:r>
      <w:r w:rsidR="00984536" w:rsidRPr="454DD3B9">
        <w:rPr>
          <w:rFonts w:ascii="Times New Roman" w:hAnsi="Times New Roman" w:cs="Times New Roman"/>
          <w:sz w:val="24"/>
          <w:szCs w:val="24"/>
        </w:rPr>
        <w:t>mille kohaselt</w:t>
      </w:r>
      <w:r w:rsidRPr="454DD3B9">
        <w:rPr>
          <w:rFonts w:ascii="Times New Roman" w:hAnsi="Times New Roman" w:cs="Times New Roman"/>
          <w:sz w:val="24"/>
          <w:szCs w:val="24"/>
        </w:rPr>
        <w:t xml:space="preserve"> tööleping on juba üles öeldud ja teist korda </w:t>
      </w:r>
      <w:r w:rsidR="36D54F41" w:rsidRPr="454DD3B9">
        <w:rPr>
          <w:rFonts w:ascii="Times New Roman" w:hAnsi="Times New Roman" w:cs="Times New Roman"/>
          <w:sz w:val="24"/>
          <w:szCs w:val="24"/>
        </w:rPr>
        <w:t>seda teha ei saa.</w:t>
      </w:r>
      <w:commentRangeEnd w:id="19"/>
      <w:r>
        <w:commentReference w:id="19"/>
      </w:r>
    </w:p>
    <w:p w14:paraId="04867410" w14:textId="77777777" w:rsidR="00883BF9" w:rsidRPr="00A22822" w:rsidRDefault="00883BF9" w:rsidP="002F3FFC">
      <w:pPr>
        <w:tabs>
          <w:tab w:val="left" w:pos="426"/>
        </w:tabs>
        <w:spacing w:after="0" w:line="240" w:lineRule="auto"/>
        <w:jc w:val="both"/>
        <w:rPr>
          <w:rFonts w:ascii="Times New Roman" w:hAnsi="Times New Roman" w:cs="Times New Roman"/>
          <w:sz w:val="24"/>
          <w:szCs w:val="24"/>
        </w:rPr>
      </w:pPr>
    </w:p>
    <w:p w14:paraId="5C2D4E5D" w14:textId="01B114FC" w:rsidR="00883BF9" w:rsidRDefault="00883BF9" w:rsidP="002F3FFC">
      <w:pPr>
        <w:tabs>
          <w:tab w:val="left" w:pos="426"/>
        </w:tabs>
        <w:spacing w:after="0" w:line="240" w:lineRule="auto"/>
        <w:jc w:val="both"/>
        <w:rPr>
          <w:rFonts w:ascii="Times New Roman" w:hAnsi="Times New Roman" w:cs="Times New Roman"/>
          <w:sz w:val="24"/>
          <w:szCs w:val="24"/>
        </w:rPr>
      </w:pPr>
      <w:commentRangeStart w:id="20"/>
      <w:r w:rsidRPr="454DD3B9">
        <w:rPr>
          <w:rFonts w:ascii="Times New Roman" w:hAnsi="Times New Roman" w:cs="Times New Roman"/>
          <w:sz w:val="24"/>
          <w:szCs w:val="24"/>
        </w:rPr>
        <w:t xml:space="preserve">Kui </w:t>
      </w:r>
      <w:r w:rsidR="001B51B0" w:rsidRPr="454DD3B9">
        <w:rPr>
          <w:rFonts w:ascii="Times New Roman" w:hAnsi="Times New Roman" w:cs="Times New Roman"/>
          <w:sz w:val="24"/>
          <w:szCs w:val="24"/>
        </w:rPr>
        <w:t>praegu</w:t>
      </w:r>
      <w:r w:rsidRPr="454DD3B9">
        <w:rPr>
          <w:rFonts w:ascii="Times New Roman" w:hAnsi="Times New Roman" w:cs="Times New Roman"/>
          <w:sz w:val="24"/>
          <w:szCs w:val="24"/>
        </w:rPr>
        <w:t xml:space="preserve"> puudub </w:t>
      </w:r>
      <w:r w:rsidR="00931341" w:rsidRPr="454DD3B9">
        <w:rPr>
          <w:rFonts w:ascii="Times New Roman" w:hAnsi="Times New Roman" w:cs="Times New Roman"/>
          <w:sz w:val="24"/>
          <w:szCs w:val="24"/>
        </w:rPr>
        <w:t>TVK</w:t>
      </w:r>
      <w:r w:rsidR="00254837" w:rsidRPr="454DD3B9">
        <w:rPr>
          <w:rFonts w:ascii="Times New Roman" w:hAnsi="Times New Roman" w:cs="Times New Roman"/>
          <w:sz w:val="24"/>
          <w:szCs w:val="24"/>
        </w:rPr>
        <w:t>-</w:t>
      </w:r>
      <w:r w:rsidRPr="454DD3B9">
        <w:rPr>
          <w:rFonts w:ascii="Times New Roman" w:hAnsi="Times New Roman" w:cs="Times New Roman"/>
          <w:sz w:val="24"/>
          <w:szCs w:val="24"/>
        </w:rPr>
        <w:t>l selgesõnaline õigus tõendite esitamist omal algatusel nõuda, siis eelnõu jõustumise korral</w:t>
      </w:r>
      <w:r w:rsidR="000A2418" w:rsidRPr="454DD3B9">
        <w:rPr>
          <w:rFonts w:ascii="Times New Roman" w:hAnsi="Times New Roman" w:cs="Times New Roman"/>
          <w:sz w:val="24"/>
          <w:szCs w:val="24"/>
        </w:rPr>
        <w:t xml:space="preserve"> </w:t>
      </w:r>
      <w:r w:rsidRPr="454DD3B9">
        <w:rPr>
          <w:rFonts w:ascii="Times New Roman" w:hAnsi="Times New Roman" w:cs="Times New Roman"/>
          <w:sz w:val="24"/>
          <w:szCs w:val="24"/>
        </w:rPr>
        <w:t>selline õigus</w:t>
      </w:r>
      <w:commentRangeEnd w:id="20"/>
      <w:r>
        <w:commentReference w:id="20"/>
      </w:r>
      <w:r w:rsidRPr="454DD3B9">
        <w:rPr>
          <w:rFonts w:ascii="Times New Roman" w:hAnsi="Times New Roman" w:cs="Times New Roman"/>
          <w:sz w:val="24"/>
          <w:szCs w:val="24"/>
        </w:rPr>
        <w:t xml:space="preserve"> teki</w:t>
      </w:r>
      <w:r w:rsidR="00C57D4C" w:rsidRPr="454DD3B9">
        <w:rPr>
          <w:rFonts w:ascii="Times New Roman" w:hAnsi="Times New Roman" w:cs="Times New Roman"/>
          <w:sz w:val="24"/>
          <w:szCs w:val="24"/>
        </w:rPr>
        <w:t>b</w:t>
      </w:r>
      <w:r w:rsidRPr="454DD3B9">
        <w:rPr>
          <w:rFonts w:ascii="Times New Roman" w:hAnsi="Times New Roman" w:cs="Times New Roman"/>
          <w:sz w:val="24"/>
          <w:szCs w:val="24"/>
        </w:rPr>
        <w:t xml:space="preserve"> ning see aitab </w:t>
      </w:r>
      <w:r w:rsidR="000F03F5" w:rsidRPr="454DD3B9">
        <w:rPr>
          <w:rFonts w:ascii="Times New Roman" w:hAnsi="Times New Roman" w:cs="Times New Roman"/>
          <w:sz w:val="24"/>
          <w:szCs w:val="24"/>
        </w:rPr>
        <w:t xml:space="preserve">kaasa </w:t>
      </w:r>
      <w:r w:rsidRPr="454DD3B9">
        <w:rPr>
          <w:rFonts w:ascii="Times New Roman" w:hAnsi="Times New Roman" w:cs="Times New Roman"/>
          <w:sz w:val="24"/>
          <w:szCs w:val="24"/>
        </w:rPr>
        <w:t>asja kiirele ja õiglasele lahendamisele.</w:t>
      </w:r>
      <w:r w:rsidR="000403B4" w:rsidRPr="454DD3B9">
        <w:rPr>
          <w:rFonts w:ascii="Times New Roman" w:hAnsi="Times New Roman" w:cs="Times New Roman"/>
          <w:sz w:val="24"/>
          <w:szCs w:val="24"/>
        </w:rPr>
        <w:t xml:space="preserve"> </w:t>
      </w:r>
      <w:r w:rsidR="00FC31E8" w:rsidRPr="454DD3B9">
        <w:rPr>
          <w:rFonts w:ascii="Times New Roman" w:hAnsi="Times New Roman" w:cs="Times New Roman"/>
          <w:sz w:val="24"/>
          <w:szCs w:val="24"/>
        </w:rPr>
        <w:t xml:space="preserve">Seda </w:t>
      </w:r>
      <w:r w:rsidR="000403B4" w:rsidRPr="454DD3B9">
        <w:rPr>
          <w:rFonts w:ascii="Times New Roman" w:hAnsi="Times New Roman" w:cs="Times New Roman"/>
          <w:sz w:val="24"/>
          <w:szCs w:val="24"/>
        </w:rPr>
        <w:t>eriti olukorras, kus TVK eesmär</w:t>
      </w:r>
      <w:r w:rsidR="007B4CEF" w:rsidRPr="454DD3B9">
        <w:rPr>
          <w:rFonts w:ascii="Times New Roman" w:hAnsi="Times New Roman" w:cs="Times New Roman"/>
          <w:sz w:val="24"/>
          <w:szCs w:val="24"/>
        </w:rPr>
        <w:t>k</w:t>
      </w:r>
      <w:r w:rsidR="000403B4" w:rsidRPr="454DD3B9">
        <w:rPr>
          <w:rFonts w:ascii="Times New Roman" w:hAnsi="Times New Roman" w:cs="Times New Roman"/>
          <w:sz w:val="24"/>
          <w:szCs w:val="24"/>
        </w:rPr>
        <w:t xml:space="preserve"> on tuua</w:t>
      </w:r>
      <w:r w:rsidR="008F5868" w:rsidRPr="454DD3B9">
        <w:rPr>
          <w:rFonts w:ascii="Times New Roman" w:hAnsi="Times New Roman" w:cs="Times New Roman"/>
          <w:sz w:val="24"/>
          <w:szCs w:val="24"/>
        </w:rPr>
        <w:t xml:space="preserve"> kiire ja õiglane lahendus</w:t>
      </w:r>
      <w:r w:rsidR="000403B4" w:rsidRPr="454DD3B9">
        <w:rPr>
          <w:rFonts w:ascii="Times New Roman" w:hAnsi="Times New Roman" w:cs="Times New Roman"/>
          <w:sz w:val="24"/>
          <w:szCs w:val="24"/>
        </w:rPr>
        <w:t xml:space="preserve"> ilma õigusalaste eriteadmisteta </w:t>
      </w:r>
      <w:r w:rsidR="00D96523" w:rsidRPr="454DD3B9">
        <w:rPr>
          <w:rFonts w:ascii="Times New Roman" w:hAnsi="Times New Roman" w:cs="Times New Roman"/>
          <w:sz w:val="24"/>
          <w:szCs w:val="24"/>
        </w:rPr>
        <w:t>töötajatele ja tööandjatele</w:t>
      </w:r>
      <w:r w:rsidR="008F5868" w:rsidRPr="454DD3B9">
        <w:rPr>
          <w:rFonts w:ascii="Times New Roman" w:hAnsi="Times New Roman" w:cs="Times New Roman"/>
          <w:sz w:val="24"/>
          <w:szCs w:val="24"/>
        </w:rPr>
        <w:t>.</w:t>
      </w:r>
    </w:p>
    <w:p w14:paraId="0A3A3546" w14:textId="77777777" w:rsidR="00C108B5" w:rsidRDefault="00C108B5" w:rsidP="002F3FFC">
      <w:pPr>
        <w:tabs>
          <w:tab w:val="left" w:pos="426"/>
        </w:tabs>
        <w:spacing w:after="0" w:line="240" w:lineRule="auto"/>
        <w:jc w:val="both"/>
        <w:rPr>
          <w:rFonts w:ascii="Times New Roman" w:hAnsi="Times New Roman" w:cs="Times New Roman"/>
          <w:sz w:val="24"/>
          <w:szCs w:val="24"/>
        </w:rPr>
      </w:pPr>
    </w:p>
    <w:p w14:paraId="79469786" w14:textId="4077B9B8" w:rsidR="00C108B5" w:rsidRPr="00E42CD4" w:rsidRDefault="00C108B5" w:rsidP="00C108B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P</w:t>
      </w:r>
      <w:r w:rsidRPr="00C708C6">
        <w:rPr>
          <w:rFonts w:ascii="Times New Roman" w:hAnsi="Times New Roman" w:cs="Times New Roman"/>
          <w:b/>
          <w:sz w:val="24"/>
          <w:szCs w:val="24"/>
        </w:rPr>
        <w:t>unktiga 1</w:t>
      </w:r>
      <w:r w:rsidR="005B02BB">
        <w:rPr>
          <w:rFonts w:ascii="Times New Roman" w:hAnsi="Times New Roman" w:cs="Times New Roman"/>
          <w:b/>
          <w:sz w:val="24"/>
          <w:szCs w:val="24"/>
        </w:rPr>
        <w:t>2</w:t>
      </w:r>
      <w:r w:rsidRPr="00C708C6">
        <w:rPr>
          <w:rFonts w:ascii="Times New Roman" w:hAnsi="Times New Roman" w:cs="Times New Roman"/>
          <w:sz w:val="24"/>
          <w:szCs w:val="24"/>
        </w:rPr>
        <w:t xml:space="preserve"> muudetakse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Pr="022250B6">
        <w:rPr>
          <w:rFonts w:ascii="Times New Roman" w:hAnsi="Times New Roman" w:cs="Times New Roman"/>
          <w:sz w:val="24"/>
          <w:szCs w:val="24"/>
        </w:rPr>
        <w:t>§</w:t>
      </w:r>
      <w:r>
        <w:rPr>
          <w:rFonts w:ascii="Times New Roman" w:hAnsi="Times New Roman" w:cs="Times New Roman"/>
          <w:sz w:val="24"/>
          <w:szCs w:val="24"/>
        </w:rPr>
        <w:t xml:space="preserve"> </w:t>
      </w:r>
      <w:r w:rsidRPr="00C708C6">
        <w:rPr>
          <w:rFonts w:ascii="Times New Roman" w:hAnsi="Times New Roman" w:cs="Times New Roman"/>
          <w:sz w:val="24"/>
          <w:szCs w:val="24"/>
        </w:rPr>
        <w:t>13</w:t>
      </w:r>
      <w:r w:rsidRPr="00C708C6">
        <w:rPr>
          <w:rFonts w:ascii="Times New Roman" w:hAnsi="Times New Roman" w:cs="Times New Roman"/>
          <w:sz w:val="24"/>
          <w:szCs w:val="24"/>
          <w:vertAlign w:val="superscript"/>
        </w:rPr>
        <w:t>1</w:t>
      </w:r>
      <w:r w:rsidRPr="00C708C6">
        <w:rPr>
          <w:rFonts w:ascii="Times New Roman" w:hAnsi="Times New Roman" w:cs="Times New Roman"/>
          <w:sz w:val="24"/>
          <w:szCs w:val="24"/>
        </w:rPr>
        <w:t xml:space="preserve"> lõike 3 sõnastust, et tagada menetluste sujuvam läbiviimine TVK-s juhtudel, kus menetlusosaline ei valda eesti keelt. Muudatuse põhieesmärk on tagada, et tõlgi puudumine või ebapiisavad tõlkimisoskused ei takistaks </w:t>
      </w:r>
      <w:r>
        <w:rPr>
          <w:rFonts w:ascii="Times New Roman" w:hAnsi="Times New Roman" w:cs="Times New Roman"/>
          <w:sz w:val="24"/>
          <w:szCs w:val="24"/>
        </w:rPr>
        <w:t>vaidluste</w:t>
      </w:r>
      <w:r w:rsidRPr="00C708C6">
        <w:rPr>
          <w:rFonts w:ascii="Times New Roman" w:hAnsi="Times New Roman" w:cs="Times New Roman"/>
          <w:sz w:val="24"/>
          <w:szCs w:val="24"/>
        </w:rPr>
        <w:t xml:space="preserve"> lahendamist.</w:t>
      </w:r>
      <w:r>
        <w:rPr>
          <w:rFonts w:ascii="Times New Roman" w:hAnsi="Times New Roman" w:cs="Times New Roman"/>
          <w:sz w:val="24"/>
          <w:szCs w:val="24"/>
        </w:rPr>
        <w:t xml:space="preserve"> Sageli</w:t>
      </w:r>
      <w:r w:rsidRPr="000D4460">
        <w:rPr>
          <w:rFonts w:ascii="Times New Roman" w:eastAsia="Times New Roman" w:hAnsi="Times New Roman" w:cs="Times New Roman"/>
          <w:sz w:val="24"/>
          <w:szCs w:val="24"/>
          <w:lang w:eastAsia="et-EE"/>
        </w:rPr>
        <w:t xml:space="preserve"> esineb olukordi, kus istungil osaleja ei suuda leida sobivat tõlki või kaasatud tõlk ei ole piisavalt pädev, mille tulemusel</w:t>
      </w:r>
      <w:r>
        <w:rPr>
          <w:rFonts w:ascii="Times New Roman" w:eastAsia="Times New Roman" w:hAnsi="Times New Roman" w:cs="Times New Roman"/>
          <w:sz w:val="24"/>
          <w:szCs w:val="24"/>
          <w:lang w:eastAsia="et-EE"/>
        </w:rPr>
        <w:t xml:space="preserve"> lükatakse</w:t>
      </w:r>
      <w:r w:rsidRPr="000D4460">
        <w:rPr>
          <w:rFonts w:ascii="Times New Roman" w:eastAsia="Times New Roman" w:hAnsi="Times New Roman" w:cs="Times New Roman"/>
          <w:sz w:val="24"/>
          <w:szCs w:val="24"/>
          <w:lang w:eastAsia="et-EE"/>
        </w:rPr>
        <w:t xml:space="preserve"> istung</w:t>
      </w:r>
      <w:r>
        <w:rPr>
          <w:rFonts w:ascii="Times New Roman" w:eastAsia="Times New Roman" w:hAnsi="Times New Roman" w:cs="Times New Roman"/>
          <w:sz w:val="24"/>
          <w:szCs w:val="24"/>
          <w:lang w:eastAsia="et-EE"/>
        </w:rPr>
        <w:t>it</w:t>
      </w:r>
      <w:r w:rsidRPr="000D4460">
        <w:rPr>
          <w:rFonts w:ascii="Times New Roman" w:eastAsia="Times New Roman" w:hAnsi="Times New Roman" w:cs="Times New Roman"/>
          <w:sz w:val="24"/>
          <w:szCs w:val="24"/>
          <w:lang w:eastAsia="et-EE"/>
        </w:rPr>
        <w:t xml:space="preserve"> korduvalt edasi. See takistab avaldus</w:t>
      </w:r>
      <w:r>
        <w:rPr>
          <w:rFonts w:ascii="Times New Roman" w:eastAsia="Times New Roman" w:hAnsi="Times New Roman" w:cs="Times New Roman"/>
          <w:sz w:val="24"/>
          <w:szCs w:val="24"/>
          <w:lang w:eastAsia="et-EE"/>
        </w:rPr>
        <w:t>t</w:t>
      </w:r>
      <w:r w:rsidRPr="000D4460">
        <w:rPr>
          <w:rFonts w:ascii="Times New Roman" w:eastAsia="Times New Roman" w:hAnsi="Times New Roman" w:cs="Times New Roman"/>
          <w:sz w:val="24"/>
          <w:szCs w:val="24"/>
          <w:lang w:eastAsia="et-EE"/>
        </w:rPr>
        <w:t>e läbivaatamist seaduses sätestatud 45 päeva jooksul ning põhjustab menetlus</w:t>
      </w:r>
      <w:r>
        <w:rPr>
          <w:rFonts w:ascii="Times New Roman" w:eastAsia="Times New Roman" w:hAnsi="Times New Roman" w:cs="Times New Roman"/>
          <w:sz w:val="24"/>
          <w:szCs w:val="24"/>
          <w:lang w:eastAsia="et-EE"/>
        </w:rPr>
        <w:t>t</w:t>
      </w:r>
      <w:r w:rsidRPr="000D4460">
        <w:rPr>
          <w:rFonts w:ascii="Times New Roman" w:eastAsia="Times New Roman" w:hAnsi="Times New Roman" w:cs="Times New Roman"/>
          <w:sz w:val="24"/>
          <w:szCs w:val="24"/>
          <w:lang w:eastAsia="et-EE"/>
        </w:rPr>
        <w:t>e venimist</w:t>
      </w:r>
      <w:r>
        <w:rPr>
          <w:rFonts w:ascii="Times New Roman" w:eastAsia="Times New Roman" w:hAnsi="Times New Roman" w:cs="Times New Roman"/>
          <w:sz w:val="24"/>
          <w:szCs w:val="24"/>
          <w:lang w:eastAsia="et-EE"/>
        </w:rPr>
        <w:t>, k</w:t>
      </w:r>
      <w:r w:rsidRPr="000D4460">
        <w:rPr>
          <w:rFonts w:ascii="Times New Roman" w:eastAsia="Times New Roman" w:hAnsi="Times New Roman" w:cs="Times New Roman"/>
          <w:sz w:val="24"/>
          <w:szCs w:val="24"/>
          <w:lang w:eastAsia="et-EE"/>
        </w:rPr>
        <w:t>u</w:t>
      </w:r>
      <w:r>
        <w:rPr>
          <w:rFonts w:ascii="Times New Roman" w:eastAsia="Times New Roman" w:hAnsi="Times New Roman" w:cs="Times New Roman"/>
          <w:sz w:val="24"/>
          <w:szCs w:val="24"/>
          <w:lang w:eastAsia="et-EE"/>
        </w:rPr>
        <w:t>ivõrd</w:t>
      </w:r>
      <w:r w:rsidRPr="000D4460">
        <w:rPr>
          <w:rFonts w:ascii="Times New Roman" w:eastAsia="Times New Roman" w:hAnsi="Times New Roman" w:cs="Times New Roman"/>
          <w:sz w:val="24"/>
          <w:szCs w:val="24"/>
          <w:lang w:eastAsia="et-EE"/>
        </w:rPr>
        <w:t xml:space="preserve"> kehtivas õiguses puudub TVK-l õigus </w:t>
      </w:r>
      <w:r>
        <w:rPr>
          <w:rFonts w:ascii="Times New Roman" w:eastAsia="Times New Roman" w:hAnsi="Times New Roman" w:cs="Times New Roman"/>
          <w:sz w:val="24"/>
          <w:szCs w:val="24"/>
          <w:lang w:eastAsia="et-EE"/>
        </w:rPr>
        <w:t>menetlusega edasi liikuda või menetlus lõpetada juhul</w:t>
      </w:r>
      <w:r w:rsidRPr="000D4460">
        <w:rPr>
          <w:rFonts w:ascii="Times New Roman" w:eastAsia="Times New Roman" w:hAnsi="Times New Roman" w:cs="Times New Roman"/>
          <w:sz w:val="24"/>
          <w:szCs w:val="24"/>
          <w:lang w:eastAsia="et-EE"/>
        </w:rPr>
        <w:t xml:space="preserve">, kui avaldaja ei ole korduvalt </w:t>
      </w:r>
      <w:r>
        <w:rPr>
          <w:rFonts w:ascii="Times New Roman" w:eastAsia="Times New Roman" w:hAnsi="Times New Roman" w:cs="Times New Roman"/>
          <w:sz w:val="24"/>
          <w:szCs w:val="24"/>
          <w:lang w:eastAsia="et-EE"/>
        </w:rPr>
        <w:t>suutnud tagada</w:t>
      </w:r>
      <w:r w:rsidRPr="000D4460">
        <w:rPr>
          <w:rFonts w:ascii="Times New Roman" w:eastAsia="Times New Roman" w:hAnsi="Times New Roman" w:cs="Times New Roman"/>
          <w:sz w:val="24"/>
          <w:szCs w:val="24"/>
          <w:lang w:eastAsia="et-EE"/>
        </w:rPr>
        <w:t xml:space="preserve"> pädeva tõlgi kohalolekut</w:t>
      </w:r>
      <w:r>
        <w:rPr>
          <w:rFonts w:ascii="Times New Roman" w:eastAsia="Times New Roman" w:hAnsi="Times New Roman" w:cs="Times New Roman"/>
          <w:sz w:val="24"/>
          <w:szCs w:val="24"/>
          <w:lang w:eastAsia="et-EE"/>
        </w:rPr>
        <w:t>.</w:t>
      </w:r>
    </w:p>
    <w:p w14:paraId="242FF74D" w14:textId="77777777" w:rsidR="00C108B5" w:rsidRDefault="00C108B5" w:rsidP="00C108B5">
      <w:pPr>
        <w:spacing w:after="0" w:line="240" w:lineRule="auto"/>
        <w:jc w:val="both"/>
        <w:rPr>
          <w:rFonts w:ascii="Times New Roman" w:eastAsia="Times New Roman" w:hAnsi="Times New Roman" w:cs="Times New Roman"/>
          <w:sz w:val="24"/>
          <w:szCs w:val="24"/>
          <w:lang w:eastAsia="et-EE"/>
        </w:rPr>
      </w:pPr>
    </w:p>
    <w:p w14:paraId="05221BE1" w14:textId="470868B7" w:rsidR="00C108B5" w:rsidRPr="00D06603" w:rsidRDefault="00C108B5" w:rsidP="00D06603">
      <w:pPr>
        <w:spacing w:after="0" w:line="240" w:lineRule="auto"/>
        <w:jc w:val="both"/>
        <w:rPr>
          <w:rFonts w:ascii="Times New Roman" w:eastAsia="Times New Roman" w:hAnsi="Times New Roman" w:cs="Times New Roman"/>
          <w:sz w:val="24"/>
          <w:szCs w:val="24"/>
          <w:lang w:eastAsia="et-EE"/>
        </w:rPr>
      </w:pPr>
      <w:r w:rsidRPr="000D4460">
        <w:rPr>
          <w:rFonts w:ascii="Times New Roman" w:eastAsia="Times New Roman" w:hAnsi="Times New Roman" w:cs="Times New Roman"/>
          <w:sz w:val="24"/>
          <w:szCs w:val="24"/>
          <w:lang w:eastAsia="et-EE"/>
        </w:rPr>
        <w:t>Muudatusega kehtestatakse selge põhimõte, et tõlgi kaasanud pool vastutab tõlgi pädevuse eest ning juhul, kui kaasatud tõlk ei ole suuteline istungil tõhusalt tõlkima</w:t>
      </w:r>
      <w:r>
        <w:rPr>
          <w:rFonts w:ascii="Times New Roman" w:eastAsia="Times New Roman" w:hAnsi="Times New Roman" w:cs="Times New Roman"/>
          <w:sz w:val="24"/>
          <w:szCs w:val="24"/>
          <w:lang w:eastAsia="et-EE"/>
        </w:rPr>
        <w:t xml:space="preserve"> või kui tõlki ei kaasatud,</w:t>
      </w:r>
      <w:r w:rsidRPr="000D4460">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on TVK-l sõltuvalt asjaoludest kaalutlusõigus istung edasi lükata või mitte</w:t>
      </w:r>
      <w:r w:rsidRPr="000D4460">
        <w:rPr>
          <w:rFonts w:ascii="Times New Roman" w:eastAsia="Times New Roman" w:hAnsi="Times New Roman" w:cs="Times New Roman"/>
          <w:sz w:val="24"/>
          <w:szCs w:val="24"/>
          <w:lang w:eastAsia="et-EE"/>
        </w:rPr>
        <w:t>. Samuti sätestatakse, et kui kohustust tagada tõlgi olemasolu</w:t>
      </w:r>
      <w:r>
        <w:rPr>
          <w:rFonts w:ascii="Times New Roman" w:eastAsia="Times New Roman" w:hAnsi="Times New Roman" w:cs="Times New Roman"/>
          <w:sz w:val="24"/>
          <w:szCs w:val="24"/>
          <w:lang w:eastAsia="et-EE"/>
        </w:rPr>
        <w:t xml:space="preserve"> ei täida avaldaja</w:t>
      </w:r>
      <w:r w:rsidRPr="000D4460">
        <w:rPr>
          <w:rFonts w:ascii="Times New Roman" w:eastAsia="Times New Roman" w:hAnsi="Times New Roman" w:cs="Times New Roman"/>
          <w:sz w:val="24"/>
          <w:szCs w:val="24"/>
          <w:lang w:eastAsia="et-EE"/>
        </w:rPr>
        <w:t xml:space="preserve">, võib TVK jätta avalduse läbi vaatamata. </w:t>
      </w:r>
      <w:r>
        <w:rPr>
          <w:rFonts w:ascii="Times New Roman" w:eastAsia="Times New Roman" w:hAnsi="Times New Roman" w:cs="Times New Roman"/>
          <w:sz w:val="24"/>
          <w:szCs w:val="24"/>
          <w:lang w:eastAsia="et-EE"/>
        </w:rPr>
        <w:t>Need põhimõtted</w:t>
      </w:r>
      <w:r w:rsidRPr="000D4460">
        <w:rPr>
          <w:rFonts w:ascii="Times New Roman" w:eastAsia="Times New Roman" w:hAnsi="Times New Roman" w:cs="Times New Roman"/>
          <w:sz w:val="24"/>
          <w:szCs w:val="24"/>
          <w:lang w:eastAsia="et-EE"/>
        </w:rPr>
        <w:t xml:space="preserve"> distsiplineeri</w:t>
      </w:r>
      <w:r>
        <w:rPr>
          <w:rFonts w:ascii="Times New Roman" w:eastAsia="Times New Roman" w:hAnsi="Times New Roman" w:cs="Times New Roman"/>
          <w:sz w:val="24"/>
          <w:szCs w:val="24"/>
          <w:lang w:eastAsia="et-EE"/>
        </w:rPr>
        <w:t>vad</w:t>
      </w:r>
      <w:r w:rsidRPr="000D4460">
        <w:rPr>
          <w:rFonts w:ascii="Times New Roman" w:eastAsia="Times New Roman" w:hAnsi="Times New Roman" w:cs="Times New Roman"/>
          <w:sz w:val="24"/>
          <w:szCs w:val="24"/>
          <w:lang w:eastAsia="et-EE"/>
        </w:rPr>
        <w:t xml:space="preserve"> menetlusosalisi suhtuma tõlgi leidmisse tõsiselt </w:t>
      </w:r>
      <w:r>
        <w:rPr>
          <w:rFonts w:ascii="Times New Roman" w:eastAsia="Times New Roman" w:hAnsi="Times New Roman" w:cs="Times New Roman"/>
          <w:sz w:val="24"/>
          <w:szCs w:val="24"/>
          <w:lang w:eastAsia="et-EE"/>
        </w:rPr>
        <w:t>ning</w:t>
      </w:r>
      <w:r w:rsidRPr="000D4460">
        <w:rPr>
          <w:rFonts w:ascii="Times New Roman" w:eastAsia="Times New Roman" w:hAnsi="Times New Roman" w:cs="Times New Roman"/>
          <w:sz w:val="24"/>
          <w:szCs w:val="24"/>
          <w:lang w:eastAsia="et-EE"/>
        </w:rPr>
        <w:t xml:space="preserve"> aita</w:t>
      </w:r>
      <w:r>
        <w:rPr>
          <w:rFonts w:ascii="Times New Roman" w:eastAsia="Times New Roman" w:hAnsi="Times New Roman" w:cs="Times New Roman"/>
          <w:sz w:val="24"/>
          <w:szCs w:val="24"/>
          <w:lang w:eastAsia="et-EE"/>
        </w:rPr>
        <w:t>vad edaspidi</w:t>
      </w:r>
      <w:r w:rsidRPr="000D4460">
        <w:rPr>
          <w:rFonts w:ascii="Times New Roman" w:eastAsia="Times New Roman" w:hAnsi="Times New Roman" w:cs="Times New Roman"/>
          <w:sz w:val="24"/>
          <w:szCs w:val="24"/>
          <w:lang w:eastAsia="et-EE"/>
        </w:rPr>
        <w:t xml:space="preserve"> vältida ebamõistlikke viivitusi menetluse käigus.</w:t>
      </w:r>
    </w:p>
    <w:p w14:paraId="23CC2AC6" w14:textId="12BFFEFC"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1B06CB03" w14:textId="1523B620" w:rsidR="00883BF9" w:rsidRPr="00A22822" w:rsidRDefault="00B928FD" w:rsidP="0B2072A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678CCA8E" w:rsidRPr="022250B6">
        <w:rPr>
          <w:rFonts w:ascii="Times New Roman" w:hAnsi="Times New Roman" w:cs="Times New Roman"/>
          <w:b/>
          <w:bCs/>
          <w:sz w:val="24"/>
          <w:szCs w:val="24"/>
        </w:rPr>
        <w:t>unktiga 1</w:t>
      </w:r>
      <w:r w:rsidR="00F530F8">
        <w:rPr>
          <w:rFonts w:ascii="Times New Roman" w:hAnsi="Times New Roman" w:cs="Times New Roman"/>
          <w:b/>
          <w:bCs/>
          <w:sz w:val="24"/>
          <w:szCs w:val="24"/>
        </w:rPr>
        <w:t>3</w:t>
      </w:r>
      <w:r w:rsidR="678CCA8E" w:rsidRPr="022250B6">
        <w:rPr>
          <w:rFonts w:ascii="Times New Roman" w:hAnsi="Times New Roman" w:cs="Times New Roman"/>
          <w:sz w:val="24"/>
          <w:szCs w:val="24"/>
        </w:rPr>
        <w:t xml:space="preserve"> täiendatakse </w:t>
      </w:r>
      <w:r w:rsidR="00FC31E8" w:rsidRPr="022250B6">
        <w:rPr>
          <w:rFonts w:ascii="Times New Roman" w:hAnsi="Times New Roman" w:cs="Times New Roman"/>
          <w:sz w:val="24"/>
          <w:szCs w:val="24"/>
        </w:rPr>
        <w:t>§</w:t>
      </w:r>
      <w:r w:rsidR="678CCA8E" w:rsidRPr="022250B6">
        <w:rPr>
          <w:rFonts w:ascii="Times New Roman" w:hAnsi="Times New Roman" w:cs="Times New Roman"/>
          <w:sz w:val="24"/>
          <w:szCs w:val="24"/>
        </w:rPr>
        <w:t xml:space="preserve"> 13</w:t>
      </w:r>
      <w:r w:rsidR="678CCA8E" w:rsidRPr="022250B6">
        <w:rPr>
          <w:rFonts w:ascii="Times New Roman" w:hAnsi="Times New Roman" w:cs="Times New Roman"/>
          <w:sz w:val="24"/>
          <w:szCs w:val="24"/>
          <w:vertAlign w:val="superscript"/>
        </w:rPr>
        <w:t>1</w:t>
      </w:r>
      <w:r w:rsidR="678CCA8E" w:rsidRPr="022250B6">
        <w:rPr>
          <w:rFonts w:ascii="Times New Roman" w:hAnsi="Times New Roman" w:cs="Times New Roman"/>
          <w:sz w:val="24"/>
          <w:szCs w:val="24"/>
        </w:rPr>
        <w:t xml:space="preserve"> lõikega</w:t>
      </w:r>
      <w:r w:rsidR="448F69DC" w:rsidRPr="022250B6">
        <w:rPr>
          <w:rFonts w:ascii="Times New Roman" w:hAnsi="Times New Roman" w:cs="Times New Roman"/>
          <w:sz w:val="24"/>
          <w:szCs w:val="24"/>
        </w:rPr>
        <w:t xml:space="preserve"> 5</w:t>
      </w:r>
      <w:r w:rsidR="678CCA8E" w:rsidRPr="022250B6">
        <w:rPr>
          <w:rFonts w:ascii="Times New Roman" w:hAnsi="Times New Roman" w:cs="Times New Roman"/>
          <w:sz w:val="24"/>
          <w:szCs w:val="24"/>
        </w:rPr>
        <w:t>, mille</w:t>
      </w:r>
      <w:r w:rsidR="272482BE" w:rsidRPr="022250B6">
        <w:rPr>
          <w:rFonts w:ascii="Times New Roman" w:hAnsi="Times New Roman" w:cs="Times New Roman"/>
          <w:sz w:val="24"/>
          <w:szCs w:val="24"/>
        </w:rPr>
        <w:t xml:space="preserve">ga lisatakse </w:t>
      </w:r>
      <w:r w:rsidR="0D54362C" w:rsidRPr="022250B6">
        <w:rPr>
          <w:rFonts w:ascii="Times New Roman" w:hAnsi="Times New Roman" w:cs="Times New Roman"/>
          <w:sz w:val="24"/>
          <w:szCs w:val="24"/>
        </w:rPr>
        <w:t xml:space="preserve">viide </w:t>
      </w:r>
      <w:proofErr w:type="spellStart"/>
      <w:r w:rsidR="0D54362C" w:rsidRPr="022250B6">
        <w:rPr>
          <w:rFonts w:ascii="Times New Roman" w:hAnsi="Times New Roman" w:cs="Times New Roman"/>
          <w:sz w:val="24"/>
          <w:szCs w:val="24"/>
        </w:rPr>
        <w:t>TsMS</w:t>
      </w:r>
      <w:proofErr w:type="spellEnd"/>
      <w:r w:rsidR="00FC31E8">
        <w:rPr>
          <w:rFonts w:ascii="Times New Roman" w:hAnsi="Times New Roman" w:cs="Times New Roman"/>
          <w:sz w:val="24"/>
          <w:szCs w:val="24"/>
        </w:rPr>
        <w:t>-i</w:t>
      </w:r>
      <w:r w:rsidR="0D54362C" w:rsidRPr="022250B6">
        <w:rPr>
          <w:rFonts w:ascii="Times New Roman" w:hAnsi="Times New Roman" w:cs="Times New Roman"/>
          <w:sz w:val="24"/>
          <w:szCs w:val="24"/>
        </w:rPr>
        <w:t xml:space="preserve"> § 33 lõigetele 1 ja 3</w:t>
      </w:r>
      <w:r w:rsidR="55DD8BA9" w:rsidRPr="022250B6">
        <w:rPr>
          <w:rFonts w:ascii="Times New Roman" w:hAnsi="Times New Roman" w:cs="Times New Roman"/>
          <w:sz w:val="24"/>
          <w:szCs w:val="24"/>
        </w:rPr>
        <w:t>, mis sätestavad</w:t>
      </w:r>
      <w:r w:rsidR="678CCA8E" w:rsidRPr="022250B6">
        <w:rPr>
          <w:rFonts w:ascii="Times New Roman" w:hAnsi="Times New Roman" w:cs="Times New Roman"/>
          <w:sz w:val="24"/>
          <w:szCs w:val="24"/>
        </w:rPr>
        <w:t>, et võõrkeelsete dokumentide</w:t>
      </w:r>
      <w:r w:rsidR="2193B83A" w:rsidRPr="022250B6">
        <w:rPr>
          <w:rFonts w:ascii="Times New Roman" w:hAnsi="Times New Roman" w:cs="Times New Roman"/>
          <w:sz w:val="24"/>
          <w:szCs w:val="24"/>
        </w:rPr>
        <w:t xml:space="preserve"> (sh avalduse, taotluse, kaebuse või vastuväite)</w:t>
      </w:r>
      <w:r w:rsidR="678CCA8E" w:rsidRPr="022250B6">
        <w:rPr>
          <w:rFonts w:ascii="Times New Roman" w:hAnsi="Times New Roman" w:cs="Times New Roman"/>
          <w:sz w:val="24"/>
          <w:szCs w:val="24"/>
        </w:rPr>
        <w:t xml:space="preserve"> esitamise korral </w:t>
      </w:r>
      <w:r w:rsidR="4C53D631" w:rsidRPr="022250B6">
        <w:rPr>
          <w:rFonts w:ascii="Times New Roman" w:hAnsi="Times New Roman" w:cs="Times New Roman"/>
          <w:sz w:val="24"/>
          <w:szCs w:val="24"/>
        </w:rPr>
        <w:t xml:space="preserve">on </w:t>
      </w:r>
      <w:r w:rsidR="5F565B3D" w:rsidRPr="022250B6">
        <w:rPr>
          <w:rFonts w:ascii="Times New Roman" w:hAnsi="Times New Roman" w:cs="Times New Roman"/>
          <w:sz w:val="24"/>
          <w:szCs w:val="24"/>
        </w:rPr>
        <w:t>TVK</w:t>
      </w:r>
      <w:r w:rsidR="0BE49BFE" w:rsidRPr="022250B6">
        <w:rPr>
          <w:rFonts w:ascii="Times New Roman" w:hAnsi="Times New Roman" w:cs="Times New Roman"/>
          <w:sz w:val="24"/>
          <w:szCs w:val="24"/>
        </w:rPr>
        <w:t>-</w:t>
      </w:r>
      <w:r w:rsidR="2193B83A" w:rsidRPr="022250B6">
        <w:rPr>
          <w:rFonts w:ascii="Times New Roman" w:hAnsi="Times New Roman" w:cs="Times New Roman"/>
          <w:sz w:val="24"/>
          <w:szCs w:val="24"/>
        </w:rPr>
        <w:t xml:space="preserve">l õigus nõuda tõlget </w:t>
      </w:r>
      <w:r>
        <w:rPr>
          <w:rFonts w:ascii="Times New Roman" w:hAnsi="Times New Roman" w:cs="Times New Roman"/>
          <w:sz w:val="24"/>
          <w:szCs w:val="24"/>
        </w:rPr>
        <w:t>ning</w:t>
      </w:r>
      <w:r w:rsidR="2193B83A" w:rsidRPr="022250B6">
        <w:rPr>
          <w:rFonts w:ascii="Times New Roman" w:hAnsi="Times New Roman" w:cs="Times New Roman"/>
          <w:sz w:val="24"/>
          <w:szCs w:val="24"/>
        </w:rPr>
        <w:t xml:space="preserve"> selle nõude täitmata jätmise korral jätta </w:t>
      </w:r>
      <w:r w:rsidR="02A54BB3" w:rsidRPr="022250B6">
        <w:rPr>
          <w:rFonts w:ascii="Times New Roman" w:hAnsi="Times New Roman" w:cs="Times New Roman"/>
          <w:sz w:val="24"/>
          <w:szCs w:val="24"/>
        </w:rPr>
        <w:t xml:space="preserve">dokument </w:t>
      </w:r>
      <w:r w:rsidR="2193B83A" w:rsidRPr="022250B6">
        <w:rPr>
          <w:rFonts w:ascii="Times New Roman" w:hAnsi="Times New Roman" w:cs="Times New Roman"/>
          <w:sz w:val="24"/>
          <w:szCs w:val="24"/>
        </w:rPr>
        <w:t>tähelepanut</w:t>
      </w:r>
      <w:r w:rsidR="732DEE3C" w:rsidRPr="022250B6">
        <w:rPr>
          <w:rFonts w:ascii="Times New Roman" w:hAnsi="Times New Roman" w:cs="Times New Roman"/>
          <w:sz w:val="24"/>
          <w:szCs w:val="24"/>
        </w:rPr>
        <w:t xml:space="preserve">a. </w:t>
      </w:r>
      <w:r w:rsidR="0891EBD9" w:rsidRPr="022250B6">
        <w:rPr>
          <w:rFonts w:ascii="Times New Roman" w:hAnsi="Times New Roman" w:cs="Times New Roman"/>
          <w:sz w:val="24"/>
          <w:szCs w:val="24"/>
        </w:rPr>
        <w:t xml:space="preserve">Kuigi </w:t>
      </w:r>
      <w:proofErr w:type="spellStart"/>
      <w:r w:rsidR="0891EBD9" w:rsidRPr="022250B6">
        <w:rPr>
          <w:rFonts w:ascii="Times New Roman" w:hAnsi="Times New Roman" w:cs="Times New Roman"/>
          <w:sz w:val="24"/>
          <w:szCs w:val="24"/>
        </w:rPr>
        <w:t>TvLS</w:t>
      </w:r>
      <w:proofErr w:type="spellEnd"/>
      <w:r w:rsidR="0891EBD9" w:rsidRPr="022250B6">
        <w:rPr>
          <w:rFonts w:ascii="Times New Roman" w:hAnsi="Times New Roman" w:cs="Times New Roman"/>
          <w:sz w:val="24"/>
          <w:szCs w:val="24"/>
        </w:rPr>
        <w:t xml:space="preserve"> näeb ette, et menetlus (sh protokollimine) </w:t>
      </w:r>
      <w:r>
        <w:rPr>
          <w:rFonts w:ascii="Times New Roman" w:hAnsi="Times New Roman" w:cs="Times New Roman"/>
          <w:sz w:val="24"/>
          <w:szCs w:val="24"/>
        </w:rPr>
        <w:t>on</w:t>
      </w:r>
      <w:r w:rsidRPr="022250B6">
        <w:rPr>
          <w:rFonts w:ascii="Times New Roman" w:hAnsi="Times New Roman" w:cs="Times New Roman"/>
          <w:sz w:val="24"/>
          <w:szCs w:val="24"/>
        </w:rPr>
        <w:t xml:space="preserve"> </w:t>
      </w:r>
      <w:r w:rsidR="0891EBD9" w:rsidRPr="022250B6">
        <w:rPr>
          <w:rFonts w:ascii="Times New Roman" w:hAnsi="Times New Roman" w:cs="Times New Roman"/>
          <w:sz w:val="24"/>
          <w:szCs w:val="24"/>
        </w:rPr>
        <w:t xml:space="preserve">eesti keeles, </w:t>
      </w:r>
      <w:r w:rsidR="00924F16">
        <w:rPr>
          <w:rFonts w:ascii="Times New Roman" w:hAnsi="Times New Roman" w:cs="Times New Roman"/>
          <w:sz w:val="24"/>
          <w:szCs w:val="24"/>
        </w:rPr>
        <w:t>puudub TVK</w:t>
      </w:r>
      <w:r w:rsidR="005448DE">
        <w:rPr>
          <w:rFonts w:ascii="Times New Roman" w:hAnsi="Times New Roman" w:cs="Times New Roman"/>
          <w:sz w:val="24"/>
          <w:szCs w:val="24"/>
        </w:rPr>
        <w:t>-l</w:t>
      </w:r>
      <w:r w:rsidR="00924F16">
        <w:rPr>
          <w:rFonts w:ascii="Times New Roman" w:hAnsi="Times New Roman" w:cs="Times New Roman"/>
          <w:sz w:val="24"/>
          <w:szCs w:val="24"/>
        </w:rPr>
        <w:t xml:space="preserve"> selge õigusnorm, millele antud olukordades viida</w:t>
      </w:r>
      <w:r w:rsidR="0080133B">
        <w:rPr>
          <w:rFonts w:ascii="Times New Roman" w:hAnsi="Times New Roman" w:cs="Times New Roman"/>
          <w:sz w:val="24"/>
          <w:szCs w:val="24"/>
        </w:rPr>
        <w:t xml:space="preserve">ta. </w:t>
      </w:r>
      <w:r w:rsidR="00EA0FE9">
        <w:rPr>
          <w:rFonts w:ascii="Times New Roman" w:hAnsi="Times New Roman" w:cs="Times New Roman"/>
          <w:sz w:val="24"/>
          <w:szCs w:val="24"/>
        </w:rPr>
        <w:t xml:space="preserve">Pidev analoogia </w:t>
      </w:r>
      <w:r w:rsidR="00A522B5">
        <w:rPr>
          <w:rFonts w:ascii="Times New Roman" w:hAnsi="Times New Roman" w:cs="Times New Roman"/>
          <w:sz w:val="24"/>
          <w:szCs w:val="24"/>
        </w:rPr>
        <w:t xml:space="preserve">rakendamine </w:t>
      </w:r>
      <w:r w:rsidR="00891044">
        <w:rPr>
          <w:rFonts w:ascii="Times New Roman" w:hAnsi="Times New Roman" w:cs="Times New Roman"/>
          <w:sz w:val="24"/>
          <w:szCs w:val="24"/>
        </w:rPr>
        <w:t>seaduselünga täitmiseks ei ole jätkusuutlik ega TVK klientide jaoks arusaadav lahendus</w:t>
      </w:r>
      <w:r w:rsidR="00A603E1">
        <w:rPr>
          <w:rFonts w:ascii="Times New Roman" w:hAnsi="Times New Roman" w:cs="Times New Roman"/>
          <w:sz w:val="24"/>
          <w:szCs w:val="24"/>
        </w:rPr>
        <w:t xml:space="preserve"> ja toob kaasa pideva vajaduse olukorda selgitada</w:t>
      </w:r>
      <w:r w:rsidR="00891044">
        <w:rPr>
          <w:rFonts w:ascii="Times New Roman" w:hAnsi="Times New Roman" w:cs="Times New Roman"/>
          <w:sz w:val="24"/>
          <w:szCs w:val="24"/>
        </w:rPr>
        <w:t xml:space="preserve">. Seetõttu </w:t>
      </w:r>
      <w:r w:rsidR="0891EBD9" w:rsidRPr="022250B6">
        <w:rPr>
          <w:rFonts w:ascii="Times New Roman" w:hAnsi="Times New Roman" w:cs="Times New Roman"/>
          <w:sz w:val="24"/>
          <w:szCs w:val="24"/>
        </w:rPr>
        <w:t>on õigusselguse</w:t>
      </w:r>
      <w:r w:rsidR="00A603E1">
        <w:rPr>
          <w:rFonts w:ascii="Times New Roman" w:hAnsi="Times New Roman" w:cs="Times New Roman"/>
          <w:sz w:val="24"/>
          <w:szCs w:val="24"/>
        </w:rPr>
        <w:t xml:space="preserve"> ja menetluse sujuvuse</w:t>
      </w:r>
      <w:r w:rsidR="0891EBD9" w:rsidRPr="022250B6">
        <w:rPr>
          <w:rFonts w:ascii="Times New Roman" w:hAnsi="Times New Roman" w:cs="Times New Roman"/>
          <w:sz w:val="24"/>
          <w:szCs w:val="24"/>
        </w:rPr>
        <w:t xml:space="preserve"> huvides mõistlik </w:t>
      </w:r>
      <w:r w:rsidR="01C7F67A" w:rsidRPr="022250B6">
        <w:rPr>
          <w:rFonts w:ascii="Times New Roman" w:hAnsi="Times New Roman" w:cs="Times New Roman"/>
          <w:sz w:val="24"/>
          <w:szCs w:val="24"/>
        </w:rPr>
        <w:t>seadust täiendada s</w:t>
      </w:r>
      <w:r w:rsidR="0891EBD9" w:rsidRPr="022250B6">
        <w:rPr>
          <w:rFonts w:ascii="Times New Roman" w:hAnsi="Times New Roman" w:cs="Times New Roman"/>
          <w:sz w:val="24"/>
          <w:szCs w:val="24"/>
        </w:rPr>
        <w:t>elgesõnalise viite</w:t>
      </w:r>
      <w:r w:rsidR="01C7F67A" w:rsidRPr="022250B6">
        <w:rPr>
          <w:rFonts w:ascii="Times New Roman" w:hAnsi="Times New Roman" w:cs="Times New Roman"/>
          <w:sz w:val="24"/>
          <w:szCs w:val="24"/>
        </w:rPr>
        <w:t>ga</w:t>
      </w:r>
      <w:r w:rsidR="0891EBD9" w:rsidRPr="022250B6">
        <w:rPr>
          <w:rFonts w:ascii="Times New Roman" w:hAnsi="Times New Roman" w:cs="Times New Roman"/>
          <w:sz w:val="24"/>
          <w:szCs w:val="24"/>
        </w:rPr>
        <w:t xml:space="preserve"> </w:t>
      </w:r>
      <w:proofErr w:type="spellStart"/>
      <w:r w:rsidR="0891EBD9" w:rsidRPr="022250B6">
        <w:rPr>
          <w:rFonts w:ascii="Times New Roman" w:hAnsi="Times New Roman" w:cs="Times New Roman"/>
          <w:sz w:val="24"/>
          <w:szCs w:val="24"/>
        </w:rPr>
        <w:t>TsMS</w:t>
      </w:r>
      <w:proofErr w:type="spellEnd"/>
      <w:r>
        <w:rPr>
          <w:rFonts w:ascii="Times New Roman" w:hAnsi="Times New Roman" w:cs="Times New Roman"/>
          <w:sz w:val="24"/>
          <w:szCs w:val="24"/>
        </w:rPr>
        <w:t>-i</w:t>
      </w:r>
      <w:r w:rsidR="0891EBD9" w:rsidRPr="022250B6">
        <w:rPr>
          <w:rFonts w:ascii="Times New Roman" w:hAnsi="Times New Roman" w:cs="Times New Roman"/>
          <w:sz w:val="24"/>
          <w:szCs w:val="24"/>
        </w:rPr>
        <w:t xml:space="preserve"> §-le 33.</w:t>
      </w:r>
      <w:r w:rsidR="3DFAFAF5" w:rsidRPr="022250B6">
        <w:rPr>
          <w:rFonts w:ascii="Times New Roman" w:hAnsi="Times New Roman" w:cs="Times New Roman"/>
          <w:sz w:val="24"/>
          <w:szCs w:val="24"/>
        </w:rPr>
        <w:t xml:space="preserve"> </w:t>
      </w:r>
    </w:p>
    <w:p w14:paraId="55500410" w14:textId="30B771C0" w:rsidR="00883BF9" w:rsidRPr="00A22822" w:rsidRDefault="00883BF9" w:rsidP="0B2072A9">
      <w:pPr>
        <w:tabs>
          <w:tab w:val="left" w:pos="426"/>
        </w:tabs>
        <w:spacing w:after="0" w:line="240" w:lineRule="auto"/>
        <w:jc w:val="both"/>
        <w:rPr>
          <w:rFonts w:ascii="Times New Roman" w:hAnsi="Times New Roman" w:cs="Times New Roman"/>
          <w:sz w:val="24"/>
          <w:szCs w:val="24"/>
        </w:rPr>
      </w:pPr>
    </w:p>
    <w:p w14:paraId="5E16CFCC" w14:textId="77777777" w:rsidR="00DB14F1" w:rsidRDefault="7A24490E" w:rsidP="00E42CD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tõsiasjale, et </w:t>
      </w:r>
      <w:r w:rsidR="732DEE3C" w:rsidRPr="00A22822">
        <w:rPr>
          <w:rFonts w:ascii="Times New Roman" w:hAnsi="Times New Roman" w:cs="Times New Roman"/>
          <w:sz w:val="24"/>
          <w:szCs w:val="24"/>
        </w:rPr>
        <w:t xml:space="preserve">välisriigi kodanike </w:t>
      </w:r>
      <w:r w:rsidR="5F565B3D">
        <w:rPr>
          <w:rFonts w:ascii="Times New Roman" w:hAnsi="Times New Roman" w:cs="Times New Roman"/>
          <w:sz w:val="24"/>
          <w:szCs w:val="24"/>
        </w:rPr>
        <w:t>TVK</w:t>
      </w:r>
      <w:r w:rsidR="09350237">
        <w:rPr>
          <w:rFonts w:ascii="Times New Roman" w:hAnsi="Times New Roman" w:cs="Times New Roman"/>
          <w:sz w:val="24"/>
          <w:szCs w:val="24"/>
        </w:rPr>
        <w:t>-</w:t>
      </w:r>
      <w:proofErr w:type="spellStart"/>
      <w:r w:rsidR="732DEE3C" w:rsidRPr="00A22822">
        <w:rPr>
          <w:rFonts w:ascii="Times New Roman" w:hAnsi="Times New Roman" w:cs="Times New Roman"/>
          <w:sz w:val="24"/>
          <w:szCs w:val="24"/>
        </w:rPr>
        <w:t>le</w:t>
      </w:r>
      <w:proofErr w:type="spellEnd"/>
      <w:r w:rsidR="732DEE3C" w:rsidRPr="00A22822">
        <w:rPr>
          <w:rFonts w:ascii="Times New Roman" w:hAnsi="Times New Roman" w:cs="Times New Roman"/>
          <w:sz w:val="24"/>
          <w:szCs w:val="24"/>
        </w:rPr>
        <w:t xml:space="preserve"> esitatud avalduste hulk kasvab iga aastaga</w:t>
      </w:r>
      <w:r w:rsidR="006108B1" w:rsidRPr="00A22822">
        <w:rPr>
          <w:rStyle w:val="Allmrkuseviide"/>
          <w:rFonts w:ascii="Times New Roman" w:hAnsi="Times New Roman"/>
          <w:sz w:val="24"/>
          <w:szCs w:val="24"/>
        </w:rPr>
        <w:footnoteReference w:id="13"/>
      </w:r>
      <w:r w:rsidR="00B928FD">
        <w:rPr>
          <w:rFonts w:ascii="Times New Roman" w:hAnsi="Times New Roman" w:cs="Times New Roman"/>
          <w:sz w:val="24"/>
          <w:szCs w:val="24"/>
        </w:rPr>
        <w:t xml:space="preserve">, </w:t>
      </w:r>
      <w:r w:rsidR="732DEE3C" w:rsidRPr="00A22822">
        <w:rPr>
          <w:rFonts w:ascii="Times New Roman" w:hAnsi="Times New Roman" w:cs="Times New Roman"/>
          <w:sz w:val="24"/>
          <w:szCs w:val="24"/>
        </w:rPr>
        <w:t xml:space="preserve">jõuavad </w:t>
      </w:r>
      <w:r w:rsidR="5F565B3D">
        <w:rPr>
          <w:rFonts w:ascii="Times New Roman" w:hAnsi="Times New Roman" w:cs="Times New Roman"/>
          <w:sz w:val="24"/>
          <w:szCs w:val="24"/>
        </w:rPr>
        <w:t>TVK</w:t>
      </w:r>
      <w:r>
        <w:rPr>
          <w:rFonts w:ascii="Times New Roman" w:hAnsi="Times New Roman" w:cs="Times New Roman"/>
          <w:sz w:val="24"/>
          <w:szCs w:val="24"/>
        </w:rPr>
        <w:t>-</w:t>
      </w:r>
      <w:proofErr w:type="spellStart"/>
      <w:r>
        <w:rPr>
          <w:rFonts w:ascii="Times New Roman" w:hAnsi="Times New Roman" w:cs="Times New Roman"/>
          <w:sz w:val="24"/>
          <w:szCs w:val="24"/>
        </w:rPr>
        <w:t>sse</w:t>
      </w:r>
      <w:proofErr w:type="spellEnd"/>
      <w:r w:rsidR="732DEE3C" w:rsidRPr="00A22822">
        <w:rPr>
          <w:rFonts w:ascii="Times New Roman" w:hAnsi="Times New Roman" w:cs="Times New Roman"/>
          <w:sz w:val="24"/>
          <w:szCs w:val="24"/>
        </w:rPr>
        <w:t xml:space="preserve"> ka Eesti kodanikud, kelle emakeel ei ole eesti keel, kuid kes lisavad avaldusele üldjuhul tõenditena juurde võõrkeelsed dokumendid.</w:t>
      </w:r>
      <w:r w:rsidR="5D091C6B">
        <w:rPr>
          <w:rFonts w:ascii="Times New Roman" w:hAnsi="Times New Roman" w:cs="Times New Roman"/>
          <w:sz w:val="24"/>
          <w:szCs w:val="24"/>
        </w:rPr>
        <w:t xml:space="preserve"> Seetõttu hõlbustab </w:t>
      </w:r>
      <w:r w:rsidR="27BD3240">
        <w:rPr>
          <w:rFonts w:ascii="Times New Roman" w:hAnsi="Times New Roman" w:cs="Times New Roman"/>
          <w:sz w:val="24"/>
          <w:szCs w:val="24"/>
        </w:rPr>
        <w:t>täiendus TVK</w:t>
      </w:r>
      <w:r w:rsidR="48785F24">
        <w:rPr>
          <w:rFonts w:ascii="Times New Roman" w:hAnsi="Times New Roman" w:cs="Times New Roman"/>
          <w:sz w:val="24"/>
          <w:szCs w:val="24"/>
        </w:rPr>
        <w:t xml:space="preserve"> tööd.</w:t>
      </w:r>
    </w:p>
    <w:p w14:paraId="3D38F792" w14:textId="77777777" w:rsidR="00DB14F1" w:rsidRDefault="00DB14F1" w:rsidP="00E42CD4">
      <w:pPr>
        <w:tabs>
          <w:tab w:val="left" w:pos="426"/>
        </w:tabs>
        <w:spacing w:after="0" w:line="240" w:lineRule="auto"/>
        <w:jc w:val="both"/>
        <w:rPr>
          <w:rFonts w:ascii="Times New Roman" w:hAnsi="Times New Roman" w:cs="Times New Roman"/>
          <w:sz w:val="24"/>
          <w:szCs w:val="24"/>
        </w:rPr>
      </w:pPr>
    </w:p>
    <w:p w14:paraId="176F3502" w14:textId="18AEFB45" w:rsidR="00C96AA9" w:rsidRDefault="00AC0D02"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EB3A51" w:rsidRPr="022250B6">
        <w:rPr>
          <w:rFonts w:ascii="Times New Roman" w:hAnsi="Times New Roman" w:cs="Times New Roman"/>
          <w:b/>
          <w:bCs/>
          <w:sz w:val="24"/>
          <w:szCs w:val="24"/>
        </w:rPr>
        <w:t>unktiga 1</w:t>
      </w:r>
      <w:r w:rsidR="00A404A9">
        <w:rPr>
          <w:rFonts w:ascii="Times New Roman" w:hAnsi="Times New Roman" w:cs="Times New Roman"/>
          <w:b/>
          <w:bCs/>
          <w:sz w:val="24"/>
          <w:szCs w:val="24"/>
        </w:rPr>
        <w:t>4</w:t>
      </w:r>
      <w:r w:rsidR="00EB3A51" w:rsidRPr="022250B6">
        <w:rPr>
          <w:rFonts w:ascii="Times New Roman" w:hAnsi="Times New Roman" w:cs="Times New Roman"/>
          <w:sz w:val="24"/>
          <w:szCs w:val="24"/>
        </w:rPr>
        <w:t xml:space="preserve"> täiendatakse </w:t>
      </w:r>
      <w:r w:rsidRPr="022250B6">
        <w:rPr>
          <w:rFonts w:ascii="Times New Roman" w:hAnsi="Times New Roman" w:cs="Times New Roman"/>
          <w:sz w:val="24"/>
          <w:szCs w:val="24"/>
        </w:rPr>
        <w:t>§</w:t>
      </w:r>
      <w:r w:rsidR="00EB3A51" w:rsidRPr="022250B6">
        <w:rPr>
          <w:rFonts w:ascii="Times New Roman" w:hAnsi="Times New Roman" w:cs="Times New Roman"/>
          <w:sz w:val="24"/>
          <w:szCs w:val="24"/>
        </w:rPr>
        <w:t xml:space="preserve"> 14 lõikega </w:t>
      </w:r>
      <w:r w:rsidR="76E4D586" w:rsidRPr="022250B6">
        <w:rPr>
          <w:rFonts w:ascii="Times New Roman" w:hAnsi="Times New Roman" w:cs="Times New Roman"/>
          <w:sz w:val="24"/>
          <w:szCs w:val="24"/>
        </w:rPr>
        <w:t>3</w:t>
      </w:r>
      <w:r w:rsidR="00EB3A51" w:rsidRPr="022250B6">
        <w:rPr>
          <w:rFonts w:ascii="Times New Roman" w:hAnsi="Times New Roman" w:cs="Times New Roman"/>
          <w:sz w:val="24"/>
          <w:szCs w:val="24"/>
        </w:rPr>
        <w:t xml:space="preserve">, mis näeb </w:t>
      </w:r>
      <w:r w:rsidR="00931341" w:rsidRPr="022250B6">
        <w:rPr>
          <w:rFonts w:ascii="Times New Roman" w:hAnsi="Times New Roman" w:cs="Times New Roman"/>
          <w:sz w:val="24"/>
          <w:szCs w:val="24"/>
        </w:rPr>
        <w:t>TVK</w:t>
      </w:r>
      <w:r w:rsidR="00513987" w:rsidRPr="022250B6">
        <w:rPr>
          <w:rFonts w:ascii="Times New Roman" w:hAnsi="Times New Roman" w:cs="Times New Roman"/>
          <w:sz w:val="24"/>
          <w:szCs w:val="24"/>
        </w:rPr>
        <w:t>-</w:t>
      </w:r>
      <w:proofErr w:type="spellStart"/>
      <w:r w:rsidR="00EB3A51" w:rsidRPr="022250B6">
        <w:rPr>
          <w:rFonts w:ascii="Times New Roman" w:hAnsi="Times New Roman" w:cs="Times New Roman"/>
          <w:sz w:val="24"/>
          <w:szCs w:val="24"/>
        </w:rPr>
        <w:t>le</w:t>
      </w:r>
      <w:proofErr w:type="spellEnd"/>
      <w:r w:rsidR="00EB3A51" w:rsidRPr="022250B6">
        <w:rPr>
          <w:rFonts w:ascii="Times New Roman" w:hAnsi="Times New Roman" w:cs="Times New Roman"/>
          <w:sz w:val="24"/>
          <w:szCs w:val="24"/>
        </w:rPr>
        <w:t xml:space="preserve"> ette õiguse lahendada poolte esitatud taotlusi </w:t>
      </w:r>
      <w:proofErr w:type="spellStart"/>
      <w:r w:rsidR="00E42CD4" w:rsidRPr="022250B6">
        <w:rPr>
          <w:rFonts w:ascii="Times New Roman" w:hAnsi="Times New Roman" w:cs="Times New Roman"/>
          <w:sz w:val="24"/>
          <w:szCs w:val="24"/>
        </w:rPr>
        <w:t>TvLS</w:t>
      </w:r>
      <w:proofErr w:type="spellEnd"/>
      <w:r w:rsidR="0089232D">
        <w:rPr>
          <w:rFonts w:ascii="Times New Roman" w:hAnsi="Times New Roman" w:cs="Times New Roman"/>
          <w:sz w:val="24"/>
          <w:szCs w:val="24"/>
        </w:rPr>
        <w:t>-i</w:t>
      </w:r>
      <w:r w:rsidR="004201C0" w:rsidRPr="022250B6">
        <w:rPr>
          <w:rFonts w:ascii="Times New Roman" w:hAnsi="Times New Roman" w:cs="Times New Roman"/>
          <w:sz w:val="24"/>
          <w:szCs w:val="24"/>
        </w:rPr>
        <w:t xml:space="preserve"> §</w:t>
      </w:r>
      <w:r w:rsidR="00E42CD4" w:rsidRPr="022250B6">
        <w:rPr>
          <w:rFonts w:ascii="Times New Roman" w:hAnsi="Times New Roman" w:cs="Times New Roman"/>
          <w:sz w:val="24"/>
          <w:szCs w:val="24"/>
        </w:rPr>
        <w:t>-s</w:t>
      </w:r>
      <w:r w:rsidR="004201C0" w:rsidRPr="022250B6">
        <w:rPr>
          <w:rFonts w:ascii="Times New Roman" w:hAnsi="Times New Roman" w:cs="Times New Roman"/>
          <w:sz w:val="24"/>
          <w:szCs w:val="24"/>
        </w:rPr>
        <w:t xml:space="preserve"> 23 nimetatud protokolli</w:t>
      </w:r>
      <w:r w:rsidR="00B53A3D">
        <w:rPr>
          <w:rFonts w:ascii="Times New Roman" w:hAnsi="Times New Roman" w:cs="Times New Roman"/>
          <w:sz w:val="24"/>
          <w:szCs w:val="24"/>
        </w:rPr>
        <w:t>ga</w:t>
      </w:r>
      <w:r w:rsidR="004201C0" w:rsidRPr="022250B6">
        <w:rPr>
          <w:rFonts w:ascii="Times New Roman" w:hAnsi="Times New Roman" w:cs="Times New Roman"/>
          <w:sz w:val="24"/>
          <w:szCs w:val="24"/>
        </w:rPr>
        <w:t xml:space="preserve"> </w:t>
      </w:r>
      <w:r w:rsidR="005F37DE" w:rsidRPr="022250B6">
        <w:rPr>
          <w:rFonts w:ascii="Times New Roman" w:hAnsi="Times New Roman" w:cs="Times New Roman"/>
          <w:sz w:val="24"/>
          <w:szCs w:val="24"/>
        </w:rPr>
        <w:t>(</w:t>
      </w:r>
      <w:r w:rsidR="00E42CD4" w:rsidRPr="022250B6">
        <w:rPr>
          <w:rFonts w:ascii="Times New Roman" w:hAnsi="Times New Roman" w:cs="Times New Roman"/>
          <w:sz w:val="24"/>
          <w:szCs w:val="24"/>
        </w:rPr>
        <w:t xml:space="preserve">st lahendada taotlusi </w:t>
      </w:r>
      <w:r w:rsidR="005F37DE" w:rsidRPr="022250B6">
        <w:rPr>
          <w:rFonts w:ascii="Times New Roman" w:hAnsi="Times New Roman" w:cs="Times New Roman"/>
          <w:sz w:val="24"/>
          <w:szCs w:val="24"/>
        </w:rPr>
        <w:t>nn</w:t>
      </w:r>
      <w:r w:rsidR="004201C0" w:rsidRPr="022250B6">
        <w:rPr>
          <w:rFonts w:ascii="Times New Roman" w:hAnsi="Times New Roman" w:cs="Times New Roman"/>
          <w:sz w:val="24"/>
          <w:szCs w:val="24"/>
        </w:rPr>
        <w:t xml:space="preserve"> </w:t>
      </w:r>
      <w:r w:rsidR="00EB3A51" w:rsidRPr="022250B6">
        <w:rPr>
          <w:rFonts w:ascii="Times New Roman" w:hAnsi="Times New Roman" w:cs="Times New Roman"/>
          <w:sz w:val="24"/>
          <w:szCs w:val="24"/>
        </w:rPr>
        <w:t>protokollilise määrusega</w:t>
      </w:r>
      <w:r w:rsidR="005F37DE" w:rsidRPr="022250B6">
        <w:rPr>
          <w:rFonts w:ascii="Times New Roman" w:hAnsi="Times New Roman" w:cs="Times New Roman"/>
          <w:sz w:val="24"/>
          <w:szCs w:val="24"/>
        </w:rPr>
        <w:t>)</w:t>
      </w:r>
      <w:r w:rsidR="00EB3A51" w:rsidRPr="022250B6">
        <w:rPr>
          <w:rFonts w:ascii="Times New Roman" w:hAnsi="Times New Roman" w:cs="Times New Roman"/>
          <w:sz w:val="24"/>
          <w:szCs w:val="24"/>
        </w:rPr>
        <w:t xml:space="preserve">. </w:t>
      </w:r>
      <w:r w:rsidR="001C67CD" w:rsidRPr="022250B6">
        <w:rPr>
          <w:rFonts w:ascii="Times New Roman" w:hAnsi="Times New Roman" w:cs="Times New Roman"/>
          <w:sz w:val="24"/>
          <w:szCs w:val="24"/>
        </w:rPr>
        <w:t xml:space="preserve">Protokollilise määruse saab </w:t>
      </w:r>
      <w:r w:rsidR="007776DC" w:rsidRPr="022250B6">
        <w:rPr>
          <w:rFonts w:ascii="Times New Roman" w:hAnsi="Times New Roman" w:cs="Times New Roman"/>
          <w:sz w:val="24"/>
          <w:szCs w:val="24"/>
        </w:rPr>
        <w:t>teha näitek</w:t>
      </w:r>
      <w:r w:rsidR="0032635B" w:rsidRPr="022250B6">
        <w:rPr>
          <w:rFonts w:ascii="Times New Roman" w:hAnsi="Times New Roman" w:cs="Times New Roman"/>
          <w:sz w:val="24"/>
          <w:szCs w:val="24"/>
        </w:rPr>
        <w:t xml:space="preserve">s juhul, kui pool esitab taotluse </w:t>
      </w:r>
      <w:r w:rsidR="001C67CD" w:rsidRPr="022250B6">
        <w:rPr>
          <w:rFonts w:ascii="Times New Roman" w:hAnsi="Times New Roman" w:cs="Times New Roman"/>
          <w:sz w:val="24"/>
          <w:szCs w:val="24"/>
        </w:rPr>
        <w:t>tõendite väljanõudmise</w:t>
      </w:r>
      <w:r w:rsidR="00FF5F3A" w:rsidRPr="022250B6">
        <w:rPr>
          <w:rFonts w:ascii="Times New Roman" w:hAnsi="Times New Roman" w:cs="Times New Roman"/>
          <w:sz w:val="24"/>
          <w:szCs w:val="24"/>
        </w:rPr>
        <w:t>ks</w:t>
      </w:r>
      <w:r w:rsidR="001C67CD" w:rsidRPr="022250B6">
        <w:rPr>
          <w:rFonts w:ascii="Times New Roman" w:hAnsi="Times New Roman" w:cs="Times New Roman"/>
          <w:sz w:val="24"/>
          <w:szCs w:val="24"/>
        </w:rPr>
        <w:t xml:space="preserve">, esitatud tõenditega tutvumiseks </w:t>
      </w:r>
      <w:r w:rsidR="0089232D">
        <w:rPr>
          <w:rFonts w:ascii="Times New Roman" w:hAnsi="Times New Roman" w:cs="Times New Roman"/>
          <w:sz w:val="24"/>
          <w:szCs w:val="24"/>
        </w:rPr>
        <w:t>uue</w:t>
      </w:r>
      <w:r w:rsidR="001C67CD" w:rsidRPr="022250B6">
        <w:rPr>
          <w:rFonts w:ascii="Times New Roman" w:hAnsi="Times New Roman" w:cs="Times New Roman"/>
          <w:sz w:val="24"/>
          <w:szCs w:val="24"/>
        </w:rPr>
        <w:t xml:space="preserve"> tähtaja saamise</w:t>
      </w:r>
      <w:r w:rsidR="00FF5F3A" w:rsidRPr="022250B6">
        <w:rPr>
          <w:rFonts w:ascii="Times New Roman" w:hAnsi="Times New Roman" w:cs="Times New Roman"/>
          <w:sz w:val="24"/>
          <w:szCs w:val="24"/>
        </w:rPr>
        <w:t>ks</w:t>
      </w:r>
      <w:r w:rsidR="0032635B" w:rsidRPr="022250B6">
        <w:rPr>
          <w:rFonts w:ascii="Times New Roman" w:hAnsi="Times New Roman" w:cs="Times New Roman"/>
          <w:sz w:val="24"/>
          <w:szCs w:val="24"/>
        </w:rPr>
        <w:t xml:space="preserve"> või</w:t>
      </w:r>
      <w:r w:rsidR="001C67CD" w:rsidRPr="022250B6">
        <w:rPr>
          <w:rFonts w:ascii="Times New Roman" w:hAnsi="Times New Roman" w:cs="Times New Roman"/>
          <w:sz w:val="24"/>
          <w:szCs w:val="24"/>
        </w:rPr>
        <w:t xml:space="preserve"> uue istungiaja </w:t>
      </w:r>
      <w:r w:rsidR="001C67CD" w:rsidRPr="022250B6">
        <w:rPr>
          <w:rFonts w:ascii="Times New Roman" w:hAnsi="Times New Roman" w:cs="Times New Roman"/>
          <w:sz w:val="24"/>
          <w:szCs w:val="24"/>
        </w:rPr>
        <w:lastRenderedPageBreak/>
        <w:t>määramise</w:t>
      </w:r>
      <w:r w:rsidR="00FF5F3A" w:rsidRPr="022250B6">
        <w:rPr>
          <w:rFonts w:ascii="Times New Roman" w:hAnsi="Times New Roman" w:cs="Times New Roman"/>
          <w:sz w:val="24"/>
          <w:szCs w:val="24"/>
        </w:rPr>
        <w:t>ks</w:t>
      </w:r>
      <w:r w:rsidR="0032635B" w:rsidRPr="022250B6">
        <w:rPr>
          <w:rFonts w:ascii="Times New Roman" w:hAnsi="Times New Roman" w:cs="Times New Roman"/>
          <w:sz w:val="24"/>
          <w:szCs w:val="24"/>
        </w:rPr>
        <w:t>.</w:t>
      </w:r>
      <w:r w:rsidR="008058F8" w:rsidRPr="022250B6">
        <w:rPr>
          <w:rFonts w:ascii="Times New Roman" w:hAnsi="Times New Roman" w:cs="Times New Roman"/>
          <w:sz w:val="24"/>
          <w:szCs w:val="24"/>
        </w:rPr>
        <w:t xml:space="preserve"> </w:t>
      </w:r>
      <w:r w:rsidR="00C96AA9" w:rsidRPr="022250B6">
        <w:rPr>
          <w:rFonts w:ascii="Times New Roman" w:hAnsi="Times New Roman" w:cs="Times New Roman"/>
          <w:sz w:val="24"/>
          <w:szCs w:val="24"/>
        </w:rPr>
        <w:t xml:space="preserve">Protokollilisi määruseid ei saa teha selliste otsustuste </w:t>
      </w:r>
      <w:r w:rsidR="0089232D">
        <w:rPr>
          <w:rFonts w:ascii="Times New Roman" w:hAnsi="Times New Roman" w:cs="Times New Roman"/>
          <w:sz w:val="24"/>
          <w:szCs w:val="24"/>
        </w:rPr>
        <w:t>korral</w:t>
      </w:r>
      <w:r w:rsidR="00C96AA9" w:rsidRPr="022250B6">
        <w:rPr>
          <w:rFonts w:ascii="Times New Roman" w:hAnsi="Times New Roman" w:cs="Times New Roman"/>
          <w:sz w:val="24"/>
          <w:szCs w:val="24"/>
        </w:rPr>
        <w:t xml:space="preserve">, </w:t>
      </w:r>
      <w:r w:rsidR="003F46B6" w:rsidRPr="022250B6">
        <w:rPr>
          <w:rFonts w:ascii="Times New Roman" w:hAnsi="Times New Roman" w:cs="Times New Roman"/>
          <w:sz w:val="24"/>
          <w:szCs w:val="24"/>
        </w:rPr>
        <w:t xml:space="preserve">mida peaks olema õigus vaidlustada ja </w:t>
      </w:r>
      <w:r w:rsidR="00C96AA9" w:rsidRPr="022250B6">
        <w:rPr>
          <w:rFonts w:ascii="Times New Roman" w:hAnsi="Times New Roman" w:cs="Times New Roman"/>
          <w:sz w:val="24"/>
          <w:szCs w:val="24"/>
        </w:rPr>
        <w:t xml:space="preserve">mille </w:t>
      </w:r>
      <w:r w:rsidR="0089232D">
        <w:rPr>
          <w:rFonts w:ascii="Times New Roman" w:hAnsi="Times New Roman" w:cs="Times New Roman"/>
          <w:sz w:val="24"/>
          <w:szCs w:val="24"/>
        </w:rPr>
        <w:t>puhul</w:t>
      </w:r>
      <w:r w:rsidR="00C96AA9" w:rsidRPr="022250B6">
        <w:rPr>
          <w:rFonts w:ascii="Times New Roman" w:hAnsi="Times New Roman" w:cs="Times New Roman"/>
          <w:sz w:val="24"/>
          <w:szCs w:val="24"/>
        </w:rPr>
        <w:t xml:space="preserve"> tekib kättetoimetamise vajadus.</w:t>
      </w:r>
    </w:p>
    <w:p w14:paraId="67F32034" w14:textId="77777777" w:rsidR="00DE15F9" w:rsidRDefault="00DE15F9" w:rsidP="002F3FFC">
      <w:pPr>
        <w:tabs>
          <w:tab w:val="left" w:pos="426"/>
        </w:tabs>
        <w:spacing w:after="0" w:line="240" w:lineRule="auto"/>
        <w:jc w:val="both"/>
        <w:rPr>
          <w:rFonts w:ascii="Times New Roman" w:hAnsi="Times New Roman" w:cs="Times New Roman"/>
          <w:sz w:val="24"/>
          <w:szCs w:val="24"/>
        </w:rPr>
      </w:pPr>
    </w:p>
    <w:p w14:paraId="43B16AEB" w14:textId="3B665958" w:rsidR="00756DF0" w:rsidRPr="00A22822" w:rsidRDefault="00DE15F9" w:rsidP="002F3FFC">
      <w:pPr>
        <w:tabs>
          <w:tab w:val="left" w:pos="426"/>
        </w:tabs>
        <w:spacing w:after="0" w:line="240" w:lineRule="auto"/>
        <w:jc w:val="both"/>
        <w:rPr>
          <w:rFonts w:ascii="Times New Roman" w:hAnsi="Times New Roman" w:cs="Times New Roman"/>
          <w:sz w:val="24"/>
          <w:szCs w:val="24"/>
        </w:rPr>
      </w:pPr>
      <w:r w:rsidRPr="00A22822">
        <w:rPr>
          <w:rFonts w:ascii="Times New Roman" w:hAnsi="Times New Roman" w:cs="Times New Roman"/>
          <w:sz w:val="24"/>
          <w:szCs w:val="24"/>
        </w:rPr>
        <w:t>Protokolliliste määruste tegemine on</w:t>
      </w:r>
      <w:r w:rsidR="0055361F">
        <w:rPr>
          <w:rFonts w:ascii="Times New Roman" w:hAnsi="Times New Roman" w:cs="Times New Roman"/>
          <w:sz w:val="24"/>
          <w:szCs w:val="24"/>
        </w:rPr>
        <w:t xml:space="preserve"> </w:t>
      </w:r>
      <w:r w:rsidRPr="00A22822">
        <w:rPr>
          <w:rFonts w:ascii="Times New Roman" w:hAnsi="Times New Roman" w:cs="Times New Roman"/>
          <w:sz w:val="24"/>
          <w:szCs w:val="24"/>
        </w:rPr>
        <w:t>menetlusökonoomikast tulenevalt vajalik</w:t>
      </w:r>
      <w:r w:rsidR="00E9796D">
        <w:rPr>
          <w:rFonts w:ascii="Times New Roman" w:hAnsi="Times New Roman" w:cs="Times New Roman"/>
          <w:sz w:val="24"/>
          <w:szCs w:val="24"/>
        </w:rPr>
        <w:t xml:space="preserve">, kuna </w:t>
      </w:r>
      <w:r w:rsidRPr="00A22822">
        <w:rPr>
          <w:rFonts w:ascii="Times New Roman" w:hAnsi="Times New Roman" w:cs="Times New Roman"/>
          <w:sz w:val="24"/>
          <w:szCs w:val="24"/>
        </w:rPr>
        <w:t>istungi ajal pole</w:t>
      </w:r>
      <w:r>
        <w:rPr>
          <w:rFonts w:ascii="Times New Roman" w:hAnsi="Times New Roman" w:cs="Times New Roman"/>
          <w:sz w:val="24"/>
          <w:szCs w:val="24"/>
        </w:rPr>
        <w:t xml:space="preserve"> </w:t>
      </w:r>
      <w:r w:rsidRPr="00D355CD">
        <w:rPr>
          <w:rFonts w:ascii="Times New Roman" w:hAnsi="Times New Roman" w:cs="Times New Roman"/>
          <w:sz w:val="24"/>
          <w:szCs w:val="24"/>
        </w:rPr>
        <w:t xml:space="preserve">ajalise ressursi mõistliku kasutuse seisukohast </w:t>
      </w:r>
      <w:r w:rsidRPr="00A22822">
        <w:rPr>
          <w:rFonts w:ascii="Times New Roman" w:hAnsi="Times New Roman" w:cs="Times New Roman"/>
          <w:sz w:val="24"/>
          <w:szCs w:val="24"/>
        </w:rPr>
        <w:t>võimalik tavalisi määrusi teha</w:t>
      </w:r>
      <w:r w:rsidR="00E9796D">
        <w:rPr>
          <w:rFonts w:ascii="Times New Roman" w:hAnsi="Times New Roman" w:cs="Times New Roman"/>
          <w:sz w:val="24"/>
          <w:szCs w:val="24"/>
        </w:rPr>
        <w:t xml:space="preserve">. </w:t>
      </w:r>
      <w:r w:rsidR="00802619">
        <w:rPr>
          <w:rFonts w:ascii="Times New Roman" w:hAnsi="Times New Roman" w:cs="Times New Roman"/>
          <w:sz w:val="24"/>
          <w:szCs w:val="24"/>
        </w:rPr>
        <w:t xml:space="preserve">Sarnane praktika </w:t>
      </w:r>
      <w:r w:rsidR="00F32F1D">
        <w:rPr>
          <w:rFonts w:ascii="Times New Roman" w:hAnsi="Times New Roman" w:cs="Times New Roman"/>
          <w:sz w:val="24"/>
          <w:szCs w:val="24"/>
        </w:rPr>
        <w:t>on kasutusel</w:t>
      </w:r>
      <w:r w:rsidR="007763D0">
        <w:rPr>
          <w:rFonts w:ascii="Times New Roman" w:hAnsi="Times New Roman" w:cs="Times New Roman"/>
          <w:sz w:val="24"/>
          <w:szCs w:val="24"/>
        </w:rPr>
        <w:t xml:space="preserve"> </w:t>
      </w:r>
      <w:r w:rsidR="00802619">
        <w:rPr>
          <w:rFonts w:ascii="Times New Roman" w:hAnsi="Times New Roman" w:cs="Times New Roman"/>
          <w:sz w:val="24"/>
          <w:szCs w:val="24"/>
        </w:rPr>
        <w:t xml:space="preserve">tsiviilkohtumenetluses. </w:t>
      </w:r>
      <w:r w:rsidR="00EB3A51" w:rsidRPr="00A22822">
        <w:rPr>
          <w:rFonts w:ascii="Times New Roman" w:hAnsi="Times New Roman" w:cs="Times New Roman"/>
          <w:sz w:val="24"/>
          <w:szCs w:val="24"/>
        </w:rPr>
        <w:t xml:space="preserve">Kuigi ka </w:t>
      </w:r>
      <w:r w:rsidR="00F32F1D">
        <w:rPr>
          <w:rFonts w:ascii="Times New Roman" w:hAnsi="Times New Roman" w:cs="Times New Roman"/>
          <w:sz w:val="24"/>
          <w:szCs w:val="24"/>
        </w:rPr>
        <w:t>praegu</w:t>
      </w:r>
      <w:r w:rsidR="00EB3A51" w:rsidRPr="00A22822">
        <w:rPr>
          <w:rFonts w:ascii="Times New Roman" w:hAnsi="Times New Roman" w:cs="Times New Roman"/>
          <w:sz w:val="24"/>
          <w:szCs w:val="24"/>
        </w:rPr>
        <w:t xml:space="preserve"> lahendab </w:t>
      </w:r>
      <w:r w:rsidR="00931341">
        <w:rPr>
          <w:rFonts w:ascii="Times New Roman" w:hAnsi="Times New Roman" w:cs="Times New Roman"/>
          <w:sz w:val="24"/>
          <w:szCs w:val="24"/>
        </w:rPr>
        <w:t>TVK</w:t>
      </w:r>
      <w:r w:rsidR="00EB3A51" w:rsidRPr="00A22822">
        <w:rPr>
          <w:rFonts w:ascii="Times New Roman" w:hAnsi="Times New Roman" w:cs="Times New Roman"/>
          <w:sz w:val="24"/>
          <w:szCs w:val="24"/>
        </w:rPr>
        <w:t xml:space="preserve"> poolte taotlusi protokolliga ja määrab se</w:t>
      </w:r>
      <w:r w:rsidR="00A2423A">
        <w:rPr>
          <w:rFonts w:ascii="Times New Roman" w:hAnsi="Times New Roman" w:cs="Times New Roman"/>
          <w:sz w:val="24"/>
          <w:szCs w:val="24"/>
        </w:rPr>
        <w:t>llega</w:t>
      </w:r>
      <w:r w:rsidR="00EB3A51" w:rsidRPr="00A22822">
        <w:rPr>
          <w:rFonts w:ascii="Times New Roman" w:hAnsi="Times New Roman" w:cs="Times New Roman"/>
          <w:sz w:val="24"/>
          <w:szCs w:val="24"/>
        </w:rPr>
        <w:t xml:space="preserve"> pooltele kohustusi ja/või tähtaegasid, siis </w:t>
      </w:r>
      <w:r w:rsidR="006B1F87">
        <w:rPr>
          <w:rFonts w:ascii="Times New Roman" w:hAnsi="Times New Roman" w:cs="Times New Roman"/>
          <w:sz w:val="24"/>
          <w:szCs w:val="24"/>
        </w:rPr>
        <w:t>ei ole kehtiva korra kohaselt TVK-l kohustust omal algatusel menetlusosalistele</w:t>
      </w:r>
      <w:r w:rsidR="00DD4CD9">
        <w:rPr>
          <w:rFonts w:ascii="Times New Roman" w:hAnsi="Times New Roman" w:cs="Times New Roman"/>
          <w:sz w:val="24"/>
          <w:szCs w:val="24"/>
        </w:rPr>
        <w:t xml:space="preserve"> </w:t>
      </w:r>
      <w:r w:rsidR="006B1F87">
        <w:rPr>
          <w:rFonts w:ascii="Times New Roman" w:hAnsi="Times New Roman" w:cs="Times New Roman"/>
          <w:sz w:val="24"/>
          <w:szCs w:val="24"/>
        </w:rPr>
        <w:t>protokoll</w:t>
      </w:r>
      <w:r w:rsidR="00617B92">
        <w:rPr>
          <w:rFonts w:ascii="Times New Roman" w:hAnsi="Times New Roman" w:cs="Times New Roman"/>
          <w:sz w:val="24"/>
          <w:szCs w:val="24"/>
        </w:rPr>
        <w:t>e</w:t>
      </w:r>
      <w:r w:rsidR="006B1F87">
        <w:rPr>
          <w:rFonts w:ascii="Times New Roman" w:hAnsi="Times New Roman" w:cs="Times New Roman"/>
          <w:sz w:val="24"/>
          <w:szCs w:val="24"/>
        </w:rPr>
        <w:t xml:space="preserve"> edastada.</w:t>
      </w:r>
      <w:r w:rsidR="004569F5">
        <w:rPr>
          <w:rFonts w:ascii="Times New Roman" w:hAnsi="Times New Roman" w:cs="Times New Roman"/>
          <w:sz w:val="24"/>
          <w:szCs w:val="24"/>
        </w:rPr>
        <w:t xml:space="preserve"> </w:t>
      </w:r>
      <w:r w:rsidR="00F27F68">
        <w:rPr>
          <w:rFonts w:ascii="Times New Roman" w:hAnsi="Times New Roman" w:cs="Times New Roman"/>
          <w:sz w:val="24"/>
          <w:szCs w:val="24"/>
        </w:rPr>
        <w:t>Täiendusega</w:t>
      </w:r>
      <w:r w:rsidR="00617B92">
        <w:rPr>
          <w:rFonts w:ascii="Times New Roman" w:hAnsi="Times New Roman" w:cs="Times New Roman"/>
          <w:sz w:val="24"/>
          <w:szCs w:val="24"/>
        </w:rPr>
        <w:t xml:space="preserve"> </w:t>
      </w:r>
      <w:r w:rsidR="00FF4A73">
        <w:rPr>
          <w:rFonts w:ascii="Times New Roman" w:hAnsi="Times New Roman" w:cs="Times New Roman"/>
          <w:sz w:val="24"/>
          <w:szCs w:val="24"/>
        </w:rPr>
        <w:t>luuakse selgus TVK klientidele protokollilise määruse olemuse osas</w:t>
      </w:r>
      <w:r w:rsidR="00425D49">
        <w:rPr>
          <w:rFonts w:ascii="Times New Roman" w:hAnsi="Times New Roman" w:cs="Times New Roman"/>
          <w:sz w:val="24"/>
          <w:szCs w:val="24"/>
        </w:rPr>
        <w:t xml:space="preserve"> (</w:t>
      </w:r>
      <w:r w:rsidR="00915FDE">
        <w:rPr>
          <w:rFonts w:ascii="Times New Roman" w:hAnsi="Times New Roman" w:cs="Times New Roman"/>
          <w:sz w:val="24"/>
          <w:szCs w:val="24"/>
        </w:rPr>
        <w:t xml:space="preserve">selgituskohustuse täitmisel saab viidata </w:t>
      </w:r>
      <w:proofErr w:type="spellStart"/>
      <w:r w:rsidR="00915FDE">
        <w:rPr>
          <w:rFonts w:ascii="Times New Roman" w:hAnsi="Times New Roman" w:cs="Times New Roman"/>
          <w:sz w:val="24"/>
          <w:szCs w:val="24"/>
        </w:rPr>
        <w:t>TvLS-ile</w:t>
      </w:r>
      <w:proofErr w:type="spellEnd"/>
      <w:r w:rsidR="00915FDE">
        <w:rPr>
          <w:rFonts w:ascii="Times New Roman" w:hAnsi="Times New Roman" w:cs="Times New Roman"/>
          <w:sz w:val="24"/>
          <w:szCs w:val="24"/>
        </w:rPr>
        <w:t xml:space="preserve">, </w:t>
      </w:r>
      <w:proofErr w:type="spellStart"/>
      <w:r w:rsidR="00693CD1">
        <w:rPr>
          <w:rFonts w:ascii="Times New Roman" w:hAnsi="Times New Roman" w:cs="Times New Roman"/>
          <w:sz w:val="24"/>
          <w:szCs w:val="24"/>
        </w:rPr>
        <w:t>selmet</w:t>
      </w:r>
      <w:proofErr w:type="spellEnd"/>
      <w:r w:rsidR="00915FDE">
        <w:rPr>
          <w:rFonts w:ascii="Times New Roman" w:hAnsi="Times New Roman" w:cs="Times New Roman"/>
          <w:sz w:val="24"/>
          <w:szCs w:val="24"/>
        </w:rPr>
        <w:t xml:space="preserve"> hakata selgitama tsiviilkohtumenetluse praktikat ja selle sarnasusi TVK menetlusega)</w:t>
      </w:r>
      <w:r w:rsidR="00FF4A73">
        <w:rPr>
          <w:rFonts w:ascii="Times New Roman" w:hAnsi="Times New Roman" w:cs="Times New Roman"/>
          <w:sz w:val="24"/>
          <w:szCs w:val="24"/>
        </w:rPr>
        <w:t xml:space="preserve"> </w:t>
      </w:r>
      <w:r w:rsidR="008B5916">
        <w:rPr>
          <w:rFonts w:ascii="Times New Roman" w:hAnsi="Times New Roman" w:cs="Times New Roman"/>
          <w:sz w:val="24"/>
          <w:szCs w:val="24"/>
        </w:rPr>
        <w:t>ning</w:t>
      </w:r>
      <w:r w:rsidR="004569F5">
        <w:rPr>
          <w:rFonts w:ascii="Times New Roman" w:hAnsi="Times New Roman" w:cs="Times New Roman"/>
          <w:sz w:val="24"/>
          <w:szCs w:val="24"/>
        </w:rPr>
        <w:t xml:space="preserve"> </w:t>
      </w:r>
      <w:r w:rsidR="00C628C5">
        <w:rPr>
          <w:rFonts w:ascii="Times New Roman" w:hAnsi="Times New Roman" w:cs="Times New Roman"/>
          <w:sz w:val="24"/>
          <w:szCs w:val="24"/>
        </w:rPr>
        <w:t xml:space="preserve">nähakse ette, et protokollilised määrused tuleb menetlusosalistele esitada ilma </w:t>
      </w:r>
      <w:r w:rsidR="00A2423A">
        <w:rPr>
          <w:rFonts w:ascii="Times New Roman" w:hAnsi="Times New Roman" w:cs="Times New Roman"/>
          <w:sz w:val="24"/>
          <w:szCs w:val="24"/>
        </w:rPr>
        <w:t>seda</w:t>
      </w:r>
      <w:r w:rsidR="00C628C5">
        <w:rPr>
          <w:rFonts w:ascii="Times New Roman" w:hAnsi="Times New Roman" w:cs="Times New Roman"/>
          <w:sz w:val="24"/>
          <w:szCs w:val="24"/>
        </w:rPr>
        <w:t xml:space="preserve"> taotl</w:t>
      </w:r>
      <w:r w:rsidR="00A2423A">
        <w:rPr>
          <w:rFonts w:ascii="Times New Roman" w:hAnsi="Times New Roman" w:cs="Times New Roman"/>
          <w:sz w:val="24"/>
          <w:szCs w:val="24"/>
        </w:rPr>
        <w:t>emata</w:t>
      </w:r>
      <w:r w:rsidR="00C628C5">
        <w:rPr>
          <w:rFonts w:ascii="Times New Roman" w:hAnsi="Times New Roman" w:cs="Times New Roman"/>
          <w:sz w:val="24"/>
          <w:szCs w:val="24"/>
        </w:rPr>
        <w:t xml:space="preserve"> kolme tööpäeva jooksul alates protokolli allkirjastamisest.</w:t>
      </w:r>
    </w:p>
    <w:p w14:paraId="105F4552" w14:textId="325B77DD" w:rsidR="00756DF0" w:rsidRPr="00A22822" w:rsidRDefault="00756DF0" w:rsidP="002F3FFC">
      <w:pPr>
        <w:tabs>
          <w:tab w:val="left" w:pos="426"/>
        </w:tabs>
        <w:spacing w:after="0" w:line="240" w:lineRule="auto"/>
        <w:jc w:val="both"/>
        <w:rPr>
          <w:rFonts w:ascii="Times New Roman" w:hAnsi="Times New Roman" w:cs="Times New Roman"/>
          <w:sz w:val="24"/>
          <w:szCs w:val="24"/>
        </w:rPr>
      </w:pPr>
    </w:p>
    <w:p w14:paraId="71689DA3" w14:textId="6F8AEF5F" w:rsidR="00A51F6A" w:rsidRDefault="00A2423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756DF0" w:rsidRPr="00A22822">
        <w:rPr>
          <w:rFonts w:ascii="Times New Roman" w:hAnsi="Times New Roman" w:cs="Times New Roman"/>
          <w:b/>
          <w:bCs/>
          <w:sz w:val="24"/>
          <w:szCs w:val="24"/>
        </w:rPr>
        <w:t>unktiga 1</w:t>
      </w:r>
      <w:r w:rsidR="00B50297">
        <w:rPr>
          <w:rFonts w:ascii="Times New Roman" w:hAnsi="Times New Roman" w:cs="Times New Roman"/>
          <w:b/>
          <w:bCs/>
          <w:sz w:val="24"/>
          <w:szCs w:val="24"/>
        </w:rPr>
        <w:t>5</w:t>
      </w:r>
      <w:r w:rsidR="00756DF0" w:rsidRPr="00A22822">
        <w:rPr>
          <w:rFonts w:ascii="Times New Roman" w:hAnsi="Times New Roman" w:cs="Times New Roman"/>
          <w:sz w:val="24"/>
          <w:szCs w:val="24"/>
        </w:rPr>
        <w:t xml:space="preserve"> muudetakse </w:t>
      </w:r>
      <w:r w:rsidRPr="022250B6">
        <w:rPr>
          <w:rFonts w:ascii="Times New Roman" w:hAnsi="Times New Roman" w:cs="Times New Roman"/>
          <w:sz w:val="24"/>
          <w:szCs w:val="24"/>
        </w:rPr>
        <w:t>§</w:t>
      </w:r>
      <w:r w:rsidR="00756DF0" w:rsidRPr="00A22822">
        <w:rPr>
          <w:rFonts w:ascii="Times New Roman" w:hAnsi="Times New Roman" w:cs="Times New Roman"/>
          <w:sz w:val="24"/>
          <w:szCs w:val="24"/>
        </w:rPr>
        <w:t xml:space="preserve"> 16 lõigete 1 ja 2 sõnastust</w:t>
      </w:r>
      <w:r w:rsidR="00A86B31">
        <w:rPr>
          <w:rFonts w:ascii="Times New Roman" w:hAnsi="Times New Roman" w:cs="Times New Roman"/>
          <w:sz w:val="24"/>
          <w:szCs w:val="24"/>
        </w:rPr>
        <w:t xml:space="preserve"> </w:t>
      </w:r>
      <w:r w:rsidR="00D25AED">
        <w:rPr>
          <w:rFonts w:ascii="Times New Roman" w:hAnsi="Times New Roman" w:cs="Times New Roman"/>
          <w:sz w:val="24"/>
          <w:szCs w:val="24"/>
        </w:rPr>
        <w:t>selgemaks ja arusaadavamaks</w:t>
      </w:r>
      <w:r w:rsidR="00756DF0" w:rsidRPr="00A22822">
        <w:rPr>
          <w:rFonts w:ascii="Times New Roman" w:hAnsi="Times New Roman" w:cs="Times New Roman"/>
          <w:sz w:val="24"/>
          <w:szCs w:val="24"/>
        </w:rPr>
        <w:t xml:space="preserve">. </w:t>
      </w:r>
      <w:r w:rsidR="00E03D56">
        <w:rPr>
          <w:rFonts w:ascii="Times New Roman" w:hAnsi="Times New Roman" w:cs="Times New Roman"/>
          <w:sz w:val="24"/>
          <w:szCs w:val="24"/>
        </w:rPr>
        <w:t>Kehtivas</w:t>
      </w:r>
      <w:r w:rsidR="00167C25">
        <w:rPr>
          <w:rFonts w:ascii="Times New Roman" w:hAnsi="Times New Roman" w:cs="Times New Roman"/>
          <w:sz w:val="24"/>
          <w:szCs w:val="24"/>
        </w:rPr>
        <w:t xml:space="preserve"> sõnastuses</w:t>
      </w:r>
      <w:r w:rsidR="00F81CD4">
        <w:rPr>
          <w:rFonts w:ascii="Times New Roman" w:hAnsi="Times New Roman" w:cs="Times New Roman"/>
          <w:sz w:val="24"/>
          <w:szCs w:val="24"/>
        </w:rPr>
        <w:t xml:space="preserve"> tekitab</w:t>
      </w:r>
      <w:r w:rsidR="00756DF0" w:rsidRPr="00A22822">
        <w:rPr>
          <w:rFonts w:ascii="Times New Roman" w:hAnsi="Times New Roman" w:cs="Times New Roman"/>
          <w:sz w:val="24"/>
          <w:szCs w:val="24"/>
        </w:rPr>
        <w:t xml:space="preserve"> </w:t>
      </w:r>
      <w:proofErr w:type="spellStart"/>
      <w:r w:rsidR="00756DF0" w:rsidRPr="00A22822">
        <w:rPr>
          <w:rFonts w:ascii="Times New Roman" w:hAnsi="Times New Roman" w:cs="Times New Roman"/>
          <w:sz w:val="24"/>
          <w:szCs w:val="24"/>
        </w:rPr>
        <w:t>TvLS</w:t>
      </w:r>
      <w:proofErr w:type="spellEnd"/>
      <w:r>
        <w:rPr>
          <w:rFonts w:ascii="Times New Roman" w:hAnsi="Times New Roman" w:cs="Times New Roman"/>
          <w:sz w:val="24"/>
          <w:szCs w:val="24"/>
        </w:rPr>
        <w:t>-i</w:t>
      </w:r>
      <w:r w:rsidR="00756DF0" w:rsidRPr="00A22822">
        <w:rPr>
          <w:rFonts w:ascii="Times New Roman" w:hAnsi="Times New Roman" w:cs="Times New Roman"/>
          <w:sz w:val="24"/>
          <w:szCs w:val="24"/>
        </w:rPr>
        <w:t xml:space="preserve"> § 16 ebaselgust j</w:t>
      </w:r>
      <w:r w:rsidR="00E03D56">
        <w:rPr>
          <w:rFonts w:ascii="Times New Roman" w:hAnsi="Times New Roman" w:cs="Times New Roman"/>
          <w:sz w:val="24"/>
          <w:szCs w:val="24"/>
        </w:rPr>
        <w:t xml:space="preserve">a </w:t>
      </w:r>
      <w:r w:rsidR="00756DF0" w:rsidRPr="00A22822">
        <w:rPr>
          <w:rFonts w:ascii="Times New Roman" w:hAnsi="Times New Roman" w:cs="Times New Roman"/>
          <w:sz w:val="24"/>
          <w:szCs w:val="24"/>
        </w:rPr>
        <w:t>vastuolusid</w:t>
      </w:r>
      <w:r w:rsidR="00E03D56">
        <w:rPr>
          <w:rFonts w:ascii="Times New Roman" w:hAnsi="Times New Roman" w:cs="Times New Roman"/>
          <w:sz w:val="24"/>
          <w:szCs w:val="24"/>
        </w:rPr>
        <w:t xml:space="preserve">. Nimelt sätestab </w:t>
      </w:r>
      <w:proofErr w:type="spellStart"/>
      <w:r w:rsidR="00E03D56">
        <w:rPr>
          <w:rFonts w:ascii="Times New Roman" w:hAnsi="Times New Roman" w:cs="Times New Roman"/>
          <w:sz w:val="24"/>
          <w:szCs w:val="24"/>
        </w:rPr>
        <w:t>TvLS</w:t>
      </w:r>
      <w:proofErr w:type="spellEnd"/>
      <w:r>
        <w:rPr>
          <w:rFonts w:ascii="Times New Roman" w:hAnsi="Times New Roman" w:cs="Times New Roman"/>
          <w:sz w:val="24"/>
          <w:szCs w:val="24"/>
        </w:rPr>
        <w:t>-i</w:t>
      </w:r>
      <w:r w:rsidR="00E03D56">
        <w:rPr>
          <w:rFonts w:ascii="Times New Roman" w:hAnsi="Times New Roman" w:cs="Times New Roman"/>
          <w:sz w:val="24"/>
          <w:szCs w:val="24"/>
        </w:rPr>
        <w:t xml:space="preserve"> § 16 lõige 2</w:t>
      </w:r>
      <w:r w:rsidR="00756DF0" w:rsidRPr="00A22822">
        <w:rPr>
          <w:rFonts w:ascii="Times New Roman" w:hAnsi="Times New Roman" w:cs="Times New Roman"/>
          <w:sz w:val="24"/>
          <w:szCs w:val="24"/>
        </w:rPr>
        <w:t xml:space="preserve">, et </w:t>
      </w:r>
      <w:r w:rsidR="00F33A84">
        <w:rPr>
          <w:rFonts w:ascii="Times New Roman" w:hAnsi="Times New Roman" w:cs="Times New Roman"/>
          <w:sz w:val="24"/>
          <w:szCs w:val="24"/>
        </w:rPr>
        <w:t>kohtumenetluses</w:t>
      </w:r>
      <w:r w:rsidR="00756DF0" w:rsidRPr="00A22822">
        <w:rPr>
          <w:rFonts w:ascii="Times New Roman" w:hAnsi="Times New Roman" w:cs="Times New Roman"/>
          <w:sz w:val="24"/>
          <w:szCs w:val="24"/>
        </w:rPr>
        <w:t xml:space="preserve"> </w:t>
      </w:r>
      <w:r w:rsidR="00DE5340">
        <w:rPr>
          <w:rFonts w:ascii="Times New Roman" w:hAnsi="Times New Roman" w:cs="Times New Roman"/>
          <w:sz w:val="24"/>
          <w:szCs w:val="24"/>
        </w:rPr>
        <w:t xml:space="preserve">loetakse </w:t>
      </w:r>
      <w:r w:rsidR="00931341">
        <w:rPr>
          <w:rFonts w:ascii="Times New Roman" w:hAnsi="Times New Roman" w:cs="Times New Roman"/>
          <w:sz w:val="24"/>
          <w:szCs w:val="24"/>
        </w:rPr>
        <w:t>TVK</w:t>
      </w:r>
      <w:r w:rsidR="00B64F77">
        <w:rPr>
          <w:rFonts w:ascii="Times New Roman" w:hAnsi="Times New Roman" w:cs="Times New Roman"/>
          <w:sz w:val="24"/>
          <w:szCs w:val="24"/>
        </w:rPr>
        <w:t>-</w:t>
      </w:r>
      <w:r w:rsidR="00DE5340">
        <w:rPr>
          <w:rFonts w:ascii="Times New Roman" w:hAnsi="Times New Roman" w:cs="Times New Roman"/>
          <w:sz w:val="24"/>
          <w:szCs w:val="24"/>
        </w:rPr>
        <w:t>s tekkinud kulud kohtuvälisteks kuludeks</w:t>
      </w:r>
      <w:r w:rsidR="005E2629">
        <w:rPr>
          <w:rFonts w:ascii="Times New Roman" w:hAnsi="Times New Roman" w:cs="Times New Roman"/>
          <w:sz w:val="24"/>
          <w:szCs w:val="24"/>
        </w:rPr>
        <w:t xml:space="preserve"> (mida saab </w:t>
      </w:r>
      <w:r w:rsidR="0064715F">
        <w:rPr>
          <w:rFonts w:ascii="Times New Roman" w:hAnsi="Times New Roman" w:cs="Times New Roman"/>
          <w:sz w:val="24"/>
          <w:szCs w:val="24"/>
        </w:rPr>
        <w:t>vastas</w:t>
      </w:r>
      <w:r w:rsidR="005E2629">
        <w:rPr>
          <w:rFonts w:ascii="Times New Roman" w:hAnsi="Times New Roman" w:cs="Times New Roman"/>
          <w:sz w:val="24"/>
          <w:szCs w:val="24"/>
        </w:rPr>
        <w:t>poolelt välja nõuda)</w:t>
      </w:r>
      <w:r w:rsidR="00355FEB">
        <w:rPr>
          <w:rFonts w:ascii="Times New Roman" w:hAnsi="Times New Roman" w:cs="Times New Roman"/>
          <w:sz w:val="24"/>
          <w:szCs w:val="24"/>
        </w:rPr>
        <w:t>,</w:t>
      </w:r>
      <w:r w:rsidR="00DE5340">
        <w:rPr>
          <w:rFonts w:ascii="Times New Roman" w:hAnsi="Times New Roman" w:cs="Times New Roman"/>
          <w:sz w:val="24"/>
          <w:szCs w:val="24"/>
        </w:rPr>
        <w:t xml:space="preserve"> </w:t>
      </w:r>
      <w:r w:rsidR="00CA0FF4" w:rsidRPr="00A22822">
        <w:rPr>
          <w:rFonts w:ascii="Times New Roman" w:hAnsi="Times New Roman" w:cs="Times New Roman"/>
          <w:sz w:val="24"/>
          <w:szCs w:val="24"/>
        </w:rPr>
        <w:t xml:space="preserve">kuigi </w:t>
      </w:r>
      <w:r w:rsidR="00E450E8">
        <w:rPr>
          <w:rFonts w:ascii="Times New Roman" w:hAnsi="Times New Roman" w:cs="Times New Roman"/>
          <w:sz w:val="24"/>
          <w:szCs w:val="24"/>
        </w:rPr>
        <w:t xml:space="preserve">sama paragrahvi </w:t>
      </w:r>
      <w:r w:rsidR="00E03D56">
        <w:rPr>
          <w:rFonts w:ascii="Times New Roman" w:hAnsi="Times New Roman" w:cs="Times New Roman"/>
          <w:sz w:val="24"/>
          <w:szCs w:val="24"/>
        </w:rPr>
        <w:t>lõige 1</w:t>
      </w:r>
      <w:r w:rsidR="00CA0FF4" w:rsidRPr="00A22822">
        <w:rPr>
          <w:rFonts w:ascii="Times New Roman" w:hAnsi="Times New Roman" w:cs="Times New Roman"/>
          <w:sz w:val="24"/>
          <w:szCs w:val="24"/>
        </w:rPr>
        <w:t xml:space="preserve"> näeb ette, et pooled kannavad oma kulud ise.</w:t>
      </w:r>
      <w:r w:rsidR="00ED67CA">
        <w:rPr>
          <w:rFonts w:ascii="Times New Roman" w:hAnsi="Times New Roman" w:cs="Times New Roman"/>
          <w:sz w:val="24"/>
          <w:szCs w:val="24"/>
        </w:rPr>
        <w:t xml:space="preserve"> See viib olukor</w:t>
      </w:r>
      <w:r>
        <w:rPr>
          <w:rFonts w:ascii="Times New Roman" w:hAnsi="Times New Roman" w:cs="Times New Roman"/>
          <w:sz w:val="24"/>
          <w:szCs w:val="24"/>
        </w:rPr>
        <w:t>rani</w:t>
      </w:r>
      <w:r w:rsidR="00ED67CA">
        <w:rPr>
          <w:rFonts w:ascii="Times New Roman" w:hAnsi="Times New Roman" w:cs="Times New Roman"/>
          <w:sz w:val="24"/>
          <w:szCs w:val="24"/>
        </w:rPr>
        <w:t>, kus pooled üritavad ka TVK menetluse</w:t>
      </w:r>
      <w:r>
        <w:rPr>
          <w:rFonts w:ascii="Times New Roman" w:hAnsi="Times New Roman" w:cs="Times New Roman"/>
          <w:sz w:val="24"/>
          <w:szCs w:val="24"/>
        </w:rPr>
        <w:t>s</w:t>
      </w:r>
      <w:r w:rsidR="00ED67CA">
        <w:rPr>
          <w:rFonts w:ascii="Times New Roman" w:hAnsi="Times New Roman" w:cs="Times New Roman"/>
          <w:sz w:val="24"/>
          <w:szCs w:val="24"/>
        </w:rPr>
        <w:t xml:space="preserve"> </w:t>
      </w:r>
      <w:r w:rsidR="00394BEB">
        <w:rPr>
          <w:rFonts w:ascii="Times New Roman" w:hAnsi="Times New Roman" w:cs="Times New Roman"/>
          <w:sz w:val="24"/>
          <w:szCs w:val="24"/>
        </w:rPr>
        <w:t>vastaspoolelt menetluskulusid välja nõuda.</w:t>
      </w:r>
      <w:r w:rsidR="00F3381D">
        <w:rPr>
          <w:rFonts w:ascii="Times New Roman" w:hAnsi="Times New Roman" w:cs="Times New Roman"/>
          <w:sz w:val="24"/>
          <w:szCs w:val="24"/>
        </w:rPr>
        <w:t xml:space="preserve"> Uus sõnastus on selgem</w:t>
      </w:r>
      <w:r w:rsidR="00394BEB">
        <w:rPr>
          <w:rFonts w:ascii="Times New Roman" w:hAnsi="Times New Roman" w:cs="Times New Roman"/>
          <w:sz w:val="24"/>
          <w:szCs w:val="24"/>
        </w:rPr>
        <w:t xml:space="preserve"> ja arusaadavam</w:t>
      </w:r>
      <w:r w:rsidR="00F3381D">
        <w:rPr>
          <w:rFonts w:ascii="Times New Roman" w:hAnsi="Times New Roman" w:cs="Times New Roman"/>
          <w:sz w:val="24"/>
          <w:szCs w:val="24"/>
        </w:rPr>
        <w:t xml:space="preserve"> selles, et </w:t>
      </w:r>
      <w:r w:rsidR="00931341">
        <w:rPr>
          <w:rFonts w:ascii="Times New Roman" w:hAnsi="Times New Roman" w:cs="Times New Roman"/>
          <w:sz w:val="24"/>
          <w:szCs w:val="24"/>
        </w:rPr>
        <w:t>TVK</w:t>
      </w:r>
      <w:r w:rsidR="00B64F77">
        <w:rPr>
          <w:rFonts w:ascii="Times New Roman" w:hAnsi="Times New Roman" w:cs="Times New Roman"/>
          <w:sz w:val="24"/>
          <w:szCs w:val="24"/>
        </w:rPr>
        <w:t>-</w:t>
      </w:r>
      <w:r w:rsidR="00F3381D">
        <w:rPr>
          <w:rFonts w:ascii="Times New Roman" w:hAnsi="Times New Roman" w:cs="Times New Roman"/>
          <w:sz w:val="24"/>
          <w:szCs w:val="24"/>
        </w:rPr>
        <w:t xml:space="preserve">s tekkinud </w:t>
      </w:r>
      <w:r w:rsidR="00E03D56">
        <w:rPr>
          <w:rFonts w:ascii="Times New Roman" w:hAnsi="Times New Roman" w:cs="Times New Roman"/>
          <w:sz w:val="24"/>
          <w:szCs w:val="24"/>
        </w:rPr>
        <w:t>kulu</w:t>
      </w:r>
      <w:r w:rsidR="000C7F95">
        <w:rPr>
          <w:rFonts w:ascii="Times New Roman" w:hAnsi="Times New Roman" w:cs="Times New Roman"/>
          <w:sz w:val="24"/>
          <w:szCs w:val="24"/>
        </w:rPr>
        <w:t>si</w:t>
      </w:r>
      <w:r w:rsidR="00E03D56">
        <w:rPr>
          <w:rFonts w:ascii="Times New Roman" w:hAnsi="Times New Roman" w:cs="Times New Roman"/>
          <w:sz w:val="24"/>
          <w:szCs w:val="24"/>
        </w:rPr>
        <w:t>d käsit</w:t>
      </w:r>
      <w:r w:rsidR="000C7F95">
        <w:rPr>
          <w:rFonts w:ascii="Times New Roman" w:hAnsi="Times New Roman" w:cs="Times New Roman"/>
          <w:sz w:val="24"/>
          <w:szCs w:val="24"/>
        </w:rPr>
        <w:t>atakse</w:t>
      </w:r>
      <w:r w:rsidR="00A63918">
        <w:rPr>
          <w:rFonts w:ascii="Times New Roman" w:hAnsi="Times New Roman" w:cs="Times New Roman"/>
          <w:sz w:val="24"/>
          <w:szCs w:val="24"/>
        </w:rPr>
        <w:t xml:space="preserve"> kohtuväliste kuludena </w:t>
      </w:r>
      <w:r w:rsidR="00E03D56">
        <w:rPr>
          <w:rFonts w:ascii="Times New Roman" w:hAnsi="Times New Roman" w:cs="Times New Roman"/>
          <w:sz w:val="24"/>
          <w:szCs w:val="24"/>
        </w:rPr>
        <w:t xml:space="preserve">ehk </w:t>
      </w:r>
      <w:r w:rsidR="000C7F95">
        <w:rPr>
          <w:rFonts w:ascii="Times New Roman" w:hAnsi="Times New Roman" w:cs="Times New Roman"/>
          <w:sz w:val="24"/>
          <w:szCs w:val="24"/>
        </w:rPr>
        <w:t xml:space="preserve">need mõistetakse </w:t>
      </w:r>
      <w:r w:rsidR="00E03D56">
        <w:rPr>
          <w:rFonts w:ascii="Times New Roman" w:hAnsi="Times New Roman" w:cs="Times New Roman"/>
          <w:sz w:val="24"/>
          <w:szCs w:val="24"/>
        </w:rPr>
        <w:t xml:space="preserve">välja </w:t>
      </w:r>
      <w:r w:rsidR="00A63918">
        <w:rPr>
          <w:rFonts w:ascii="Times New Roman" w:hAnsi="Times New Roman" w:cs="Times New Roman"/>
          <w:sz w:val="24"/>
          <w:szCs w:val="24"/>
        </w:rPr>
        <w:t>siis</w:t>
      </w:r>
      <w:r w:rsidR="00F3381D">
        <w:rPr>
          <w:rFonts w:ascii="Times New Roman" w:hAnsi="Times New Roman" w:cs="Times New Roman"/>
          <w:sz w:val="24"/>
          <w:szCs w:val="24"/>
        </w:rPr>
        <w:t xml:space="preserve">, kui </w:t>
      </w:r>
      <w:r w:rsidR="0055348C">
        <w:rPr>
          <w:rFonts w:ascii="Times New Roman" w:hAnsi="Times New Roman" w:cs="Times New Roman"/>
          <w:sz w:val="24"/>
          <w:szCs w:val="24"/>
        </w:rPr>
        <w:t>sama töövaidlusasi jätkub kohtumenetluses.</w:t>
      </w:r>
      <w:r w:rsidR="00713701">
        <w:rPr>
          <w:rFonts w:ascii="Times New Roman" w:hAnsi="Times New Roman" w:cs="Times New Roman"/>
          <w:sz w:val="24"/>
          <w:szCs w:val="24"/>
        </w:rPr>
        <w:t xml:space="preserve"> TVK</w:t>
      </w:r>
      <w:r w:rsidR="00713701" w:rsidRPr="00A22822">
        <w:rPr>
          <w:rFonts w:ascii="Times New Roman" w:hAnsi="Times New Roman" w:cs="Times New Roman"/>
          <w:sz w:val="24"/>
          <w:szCs w:val="24"/>
        </w:rPr>
        <w:t xml:space="preserve"> </w:t>
      </w:r>
      <w:r w:rsidR="005C73BF">
        <w:rPr>
          <w:rFonts w:ascii="Times New Roman" w:hAnsi="Times New Roman" w:cs="Times New Roman"/>
          <w:sz w:val="24"/>
          <w:szCs w:val="24"/>
        </w:rPr>
        <w:t>peab lahendama</w:t>
      </w:r>
      <w:r w:rsidR="00713701" w:rsidRPr="00A22822">
        <w:rPr>
          <w:rFonts w:ascii="Times New Roman" w:hAnsi="Times New Roman" w:cs="Times New Roman"/>
          <w:sz w:val="24"/>
          <w:szCs w:val="24"/>
        </w:rPr>
        <w:t xml:space="preserve"> töösuhtest tuleneva</w:t>
      </w:r>
      <w:r w:rsidR="005C73BF">
        <w:rPr>
          <w:rFonts w:ascii="Times New Roman" w:hAnsi="Times New Roman" w:cs="Times New Roman"/>
          <w:sz w:val="24"/>
          <w:szCs w:val="24"/>
        </w:rPr>
        <w:t>d</w:t>
      </w:r>
      <w:r w:rsidR="00713701" w:rsidRPr="00A22822">
        <w:rPr>
          <w:rFonts w:ascii="Times New Roman" w:hAnsi="Times New Roman" w:cs="Times New Roman"/>
          <w:sz w:val="24"/>
          <w:szCs w:val="24"/>
        </w:rPr>
        <w:t xml:space="preserve"> </w:t>
      </w:r>
      <w:r w:rsidR="00915528">
        <w:rPr>
          <w:rFonts w:ascii="Times New Roman" w:hAnsi="Times New Roman" w:cs="Times New Roman"/>
          <w:sz w:val="24"/>
          <w:szCs w:val="24"/>
        </w:rPr>
        <w:t xml:space="preserve">vaidlused </w:t>
      </w:r>
      <w:r w:rsidR="00713701">
        <w:rPr>
          <w:rFonts w:ascii="Times New Roman" w:hAnsi="Times New Roman" w:cs="Times New Roman"/>
          <w:sz w:val="24"/>
          <w:szCs w:val="24"/>
        </w:rPr>
        <w:t>kiire</w:t>
      </w:r>
      <w:r w:rsidR="005C73BF">
        <w:rPr>
          <w:rFonts w:ascii="Times New Roman" w:hAnsi="Times New Roman" w:cs="Times New Roman"/>
          <w:sz w:val="24"/>
          <w:szCs w:val="24"/>
        </w:rPr>
        <w:t>sti</w:t>
      </w:r>
      <w:r w:rsidR="00713701">
        <w:rPr>
          <w:rFonts w:ascii="Times New Roman" w:hAnsi="Times New Roman" w:cs="Times New Roman"/>
          <w:sz w:val="24"/>
          <w:szCs w:val="24"/>
        </w:rPr>
        <w:t xml:space="preserve"> ja selge</w:t>
      </w:r>
      <w:r w:rsidR="005C73BF">
        <w:rPr>
          <w:rFonts w:ascii="Times New Roman" w:hAnsi="Times New Roman" w:cs="Times New Roman"/>
          <w:sz w:val="24"/>
          <w:szCs w:val="24"/>
        </w:rPr>
        <w:t>lt</w:t>
      </w:r>
      <w:r w:rsidR="00713701" w:rsidRPr="00A22822">
        <w:rPr>
          <w:rFonts w:ascii="Times New Roman" w:hAnsi="Times New Roman" w:cs="Times New Roman"/>
          <w:sz w:val="24"/>
          <w:szCs w:val="24"/>
        </w:rPr>
        <w:t xml:space="preserve">, mitte </w:t>
      </w:r>
      <w:r w:rsidR="00310709">
        <w:rPr>
          <w:rFonts w:ascii="Times New Roman" w:hAnsi="Times New Roman" w:cs="Times New Roman"/>
          <w:sz w:val="24"/>
          <w:szCs w:val="24"/>
        </w:rPr>
        <w:t xml:space="preserve">mõistma õigust </w:t>
      </w:r>
      <w:r w:rsidR="00713701" w:rsidRPr="00A22822">
        <w:rPr>
          <w:rFonts w:ascii="Times New Roman" w:hAnsi="Times New Roman" w:cs="Times New Roman"/>
          <w:sz w:val="24"/>
          <w:szCs w:val="24"/>
        </w:rPr>
        <w:t>protsessuaalsete kulude otstarbekuse ja mõistlikkuse üle</w:t>
      </w:r>
      <w:r w:rsidR="00BD72F3">
        <w:rPr>
          <w:rFonts w:ascii="Times New Roman" w:hAnsi="Times New Roman" w:cs="Times New Roman"/>
          <w:sz w:val="24"/>
          <w:szCs w:val="24"/>
        </w:rPr>
        <w:t>. Seega</w:t>
      </w:r>
      <w:r w:rsidR="00713701">
        <w:rPr>
          <w:rFonts w:ascii="Times New Roman" w:hAnsi="Times New Roman" w:cs="Times New Roman"/>
          <w:sz w:val="24"/>
          <w:szCs w:val="24"/>
        </w:rPr>
        <w:t xml:space="preserve"> lisatakse lõikesse õigusselguse huvides ka põhimõte, mille kohaselt TVK ei määra kindlaks poolte kulusid. Sätte eesmärk on tagada selgus selles, et TVK ei mõista välja poolte menetluskulusid</w:t>
      </w:r>
      <w:r w:rsidR="000F0E66">
        <w:rPr>
          <w:rFonts w:ascii="Times New Roman" w:hAnsi="Times New Roman" w:cs="Times New Roman"/>
          <w:sz w:val="24"/>
          <w:szCs w:val="24"/>
        </w:rPr>
        <w:t xml:space="preserve"> ja</w:t>
      </w:r>
      <w:r w:rsidR="003E793D">
        <w:rPr>
          <w:rFonts w:ascii="Times New Roman" w:hAnsi="Times New Roman" w:cs="Times New Roman"/>
          <w:sz w:val="24"/>
          <w:szCs w:val="24"/>
        </w:rPr>
        <w:t xml:space="preserve"> seeläbi</w:t>
      </w:r>
      <w:r w:rsidR="000F0E66">
        <w:rPr>
          <w:rFonts w:ascii="Times New Roman" w:hAnsi="Times New Roman" w:cs="Times New Roman"/>
          <w:sz w:val="24"/>
          <w:szCs w:val="24"/>
        </w:rPr>
        <w:t xml:space="preserve"> edaspidi </w:t>
      </w:r>
      <w:r w:rsidR="00A07219">
        <w:rPr>
          <w:rFonts w:ascii="Times New Roman" w:hAnsi="Times New Roman" w:cs="Times New Roman"/>
          <w:sz w:val="24"/>
          <w:szCs w:val="24"/>
        </w:rPr>
        <w:t>ära hoida</w:t>
      </w:r>
      <w:r w:rsidR="000F0E66">
        <w:rPr>
          <w:rFonts w:ascii="Times New Roman" w:hAnsi="Times New Roman" w:cs="Times New Roman"/>
          <w:sz w:val="24"/>
          <w:szCs w:val="24"/>
        </w:rPr>
        <w:t xml:space="preserve"> </w:t>
      </w:r>
      <w:r w:rsidR="00AE2386">
        <w:rPr>
          <w:rFonts w:ascii="Times New Roman" w:hAnsi="Times New Roman" w:cs="Times New Roman"/>
          <w:sz w:val="24"/>
          <w:szCs w:val="24"/>
        </w:rPr>
        <w:t>arusaamatusest</w:t>
      </w:r>
      <w:r w:rsidR="000F0E66">
        <w:rPr>
          <w:rFonts w:ascii="Times New Roman" w:hAnsi="Times New Roman" w:cs="Times New Roman"/>
          <w:sz w:val="24"/>
          <w:szCs w:val="24"/>
        </w:rPr>
        <w:t xml:space="preserve"> tehtud vastavad taotlused, hoides kokku nii TVK kui ka poolte aega.</w:t>
      </w:r>
    </w:p>
    <w:p w14:paraId="75D28AF3" w14:textId="716E374E" w:rsidR="00584812" w:rsidRDefault="00584812" w:rsidP="002F3FFC">
      <w:pPr>
        <w:tabs>
          <w:tab w:val="left" w:pos="426"/>
        </w:tabs>
        <w:spacing w:after="0" w:line="240" w:lineRule="auto"/>
        <w:jc w:val="both"/>
        <w:rPr>
          <w:rFonts w:ascii="Times New Roman" w:hAnsi="Times New Roman" w:cs="Times New Roman"/>
          <w:sz w:val="24"/>
          <w:szCs w:val="24"/>
        </w:rPr>
      </w:pPr>
    </w:p>
    <w:p w14:paraId="482E4E8A" w14:textId="3581BE0D" w:rsidR="00423D98" w:rsidRDefault="00BF5433"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423D98">
        <w:rPr>
          <w:rFonts w:ascii="Times New Roman" w:hAnsi="Times New Roman" w:cs="Times New Roman"/>
          <w:sz w:val="24"/>
          <w:szCs w:val="24"/>
        </w:rPr>
        <w:t xml:space="preserve">enetluskulude hüvitamisel </w:t>
      </w:r>
      <w:r>
        <w:rPr>
          <w:rFonts w:ascii="Times New Roman" w:hAnsi="Times New Roman" w:cs="Times New Roman"/>
          <w:sz w:val="24"/>
          <w:szCs w:val="24"/>
        </w:rPr>
        <w:t xml:space="preserve">on </w:t>
      </w:r>
      <w:r w:rsidR="00423D98">
        <w:rPr>
          <w:rFonts w:ascii="Times New Roman" w:hAnsi="Times New Roman" w:cs="Times New Roman"/>
          <w:sz w:val="24"/>
          <w:szCs w:val="24"/>
        </w:rPr>
        <w:t xml:space="preserve">TVK-s praegu ja ka edaspidi </w:t>
      </w:r>
      <w:r w:rsidR="00914EE4">
        <w:rPr>
          <w:rFonts w:ascii="Times New Roman" w:hAnsi="Times New Roman" w:cs="Times New Roman"/>
          <w:sz w:val="24"/>
          <w:szCs w:val="24"/>
        </w:rPr>
        <w:t>kolm</w:t>
      </w:r>
      <w:r w:rsidR="00423D98">
        <w:rPr>
          <w:rFonts w:ascii="Times New Roman" w:hAnsi="Times New Roman" w:cs="Times New Roman"/>
          <w:sz w:val="24"/>
          <w:szCs w:val="24"/>
        </w:rPr>
        <w:t xml:space="preserve"> võimalikku stsenaariumi:</w:t>
      </w:r>
    </w:p>
    <w:p w14:paraId="5B5ADA5A" w14:textId="42958014" w:rsidR="00423D98" w:rsidRDefault="00BF5433" w:rsidP="00C5173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 t</w:t>
      </w:r>
      <w:r w:rsidR="00423D98">
        <w:rPr>
          <w:rFonts w:ascii="Times New Roman" w:hAnsi="Times New Roman" w:cs="Times New Roman"/>
          <w:sz w:val="24"/>
          <w:szCs w:val="24"/>
        </w:rPr>
        <w:t>öövaidlusasi lahendatakse TVK-s</w:t>
      </w:r>
      <w:r w:rsidR="00074085">
        <w:rPr>
          <w:rFonts w:ascii="Times New Roman" w:hAnsi="Times New Roman" w:cs="Times New Roman"/>
          <w:sz w:val="24"/>
          <w:szCs w:val="24"/>
        </w:rPr>
        <w:t>, TVK otsus jõustub</w:t>
      </w:r>
      <w:r w:rsidR="00423D98">
        <w:rPr>
          <w:rFonts w:ascii="Times New Roman" w:hAnsi="Times New Roman" w:cs="Times New Roman"/>
          <w:sz w:val="24"/>
          <w:szCs w:val="24"/>
        </w:rPr>
        <w:t xml:space="preserve"> </w:t>
      </w:r>
      <w:r w:rsidR="00074085">
        <w:rPr>
          <w:rFonts w:ascii="Times New Roman" w:hAnsi="Times New Roman" w:cs="Times New Roman"/>
          <w:sz w:val="24"/>
          <w:szCs w:val="24"/>
        </w:rPr>
        <w:t>ja</w:t>
      </w:r>
      <w:r w:rsidR="00423D98">
        <w:rPr>
          <w:rFonts w:ascii="Times New Roman" w:hAnsi="Times New Roman" w:cs="Times New Roman"/>
          <w:sz w:val="24"/>
          <w:szCs w:val="24"/>
        </w:rPr>
        <w:t xml:space="preserve"> osapooled katavad oma menetluskulud ise</w:t>
      </w:r>
      <w:r w:rsidR="00464E4A">
        <w:rPr>
          <w:rFonts w:ascii="Times New Roman" w:hAnsi="Times New Roman" w:cs="Times New Roman"/>
          <w:sz w:val="24"/>
          <w:szCs w:val="24"/>
        </w:rPr>
        <w:t>;</w:t>
      </w:r>
    </w:p>
    <w:p w14:paraId="36124020" w14:textId="774A3CF4" w:rsidR="00423D98" w:rsidRDefault="00A02B4B" w:rsidP="00C5173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 t</w:t>
      </w:r>
      <w:r w:rsidR="00074085">
        <w:rPr>
          <w:rFonts w:ascii="Times New Roman" w:hAnsi="Times New Roman" w:cs="Times New Roman"/>
          <w:sz w:val="24"/>
          <w:szCs w:val="24"/>
        </w:rPr>
        <w:t>öövaidlusasi lahendatakse TVK-s, kuid sa</w:t>
      </w:r>
      <w:r w:rsidR="00423D98">
        <w:rPr>
          <w:rFonts w:ascii="Times New Roman" w:hAnsi="Times New Roman" w:cs="Times New Roman"/>
          <w:sz w:val="24"/>
          <w:szCs w:val="24"/>
        </w:rPr>
        <w:t xml:space="preserve">ma töövaidlusasi jätkub </w:t>
      </w:r>
      <w:r w:rsidR="00827419">
        <w:rPr>
          <w:rFonts w:ascii="Times New Roman" w:hAnsi="Times New Roman" w:cs="Times New Roman"/>
          <w:sz w:val="24"/>
          <w:szCs w:val="24"/>
        </w:rPr>
        <w:t>kohtus ning</w:t>
      </w:r>
      <w:r w:rsidR="00074085">
        <w:rPr>
          <w:rFonts w:ascii="Times New Roman" w:hAnsi="Times New Roman" w:cs="Times New Roman"/>
          <w:sz w:val="24"/>
          <w:szCs w:val="24"/>
        </w:rPr>
        <w:t xml:space="preserve"> TVK</w:t>
      </w:r>
      <w:r w:rsidR="00827419">
        <w:rPr>
          <w:rFonts w:ascii="Times New Roman" w:hAnsi="Times New Roman" w:cs="Times New Roman"/>
          <w:sz w:val="24"/>
          <w:szCs w:val="24"/>
        </w:rPr>
        <w:t xml:space="preserve"> </w:t>
      </w:r>
      <w:r w:rsidR="006D6B74">
        <w:rPr>
          <w:rFonts w:ascii="Times New Roman" w:hAnsi="Times New Roman" w:cs="Times New Roman"/>
          <w:sz w:val="24"/>
          <w:szCs w:val="24"/>
        </w:rPr>
        <w:t xml:space="preserve">kulusid </w:t>
      </w:r>
      <w:r w:rsidR="00074085">
        <w:rPr>
          <w:rFonts w:ascii="Times New Roman" w:hAnsi="Times New Roman" w:cs="Times New Roman"/>
          <w:sz w:val="24"/>
          <w:szCs w:val="24"/>
        </w:rPr>
        <w:t>käsit</w:t>
      </w:r>
      <w:r>
        <w:rPr>
          <w:rFonts w:ascii="Times New Roman" w:hAnsi="Times New Roman" w:cs="Times New Roman"/>
          <w:sz w:val="24"/>
          <w:szCs w:val="24"/>
        </w:rPr>
        <w:t>ataks</w:t>
      </w:r>
      <w:r w:rsidR="008F42A7">
        <w:rPr>
          <w:rFonts w:ascii="Times New Roman" w:hAnsi="Times New Roman" w:cs="Times New Roman"/>
          <w:sz w:val="24"/>
          <w:szCs w:val="24"/>
        </w:rPr>
        <w:t>e</w:t>
      </w:r>
      <w:r w:rsidR="006D6B74">
        <w:rPr>
          <w:rFonts w:ascii="Times New Roman" w:hAnsi="Times New Roman" w:cs="Times New Roman"/>
          <w:sz w:val="24"/>
          <w:szCs w:val="24"/>
        </w:rPr>
        <w:t xml:space="preserve"> kohtuväliste kuludena</w:t>
      </w:r>
      <w:r w:rsidR="0064715F">
        <w:rPr>
          <w:rFonts w:ascii="Times New Roman" w:hAnsi="Times New Roman" w:cs="Times New Roman"/>
          <w:sz w:val="24"/>
          <w:szCs w:val="24"/>
        </w:rPr>
        <w:t xml:space="preserve">, </w:t>
      </w:r>
      <w:r w:rsidR="00074085">
        <w:rPr>
          <w:rFonts w:ascii="Times New Roman" w:hAnsi="Times New Roman" w:cs="Times New Roman"/>
          <w:sz w:val="24"/>
          <w:szCs w:val="24"/>
        </w:rPr>
        <w:t>mille</w:t>
      </w:r>
      <w:r w:rsidR="0064715F">
        <w:rPr>
          <w:rFonts w:ascii="Times New Roman" w:hAnsi="Times New Roman" w:cs="Times New Roman"/>
          <w:sz w:val="24"/>
          <w:szCs w:val="24"/>
        </w:rPr>
        <w:t xml:space="preserve"> kohus saab vastaspoolelt välja mõista</w:t>
      </w:r>
      <w:r w:rsidR="00464E4A">
        <w:rPr>
          <w:rFonts w:ascii="Times New Roman" w:hAnsi="Times New Roman" w:cs="Times New Roman"/>
          <w:sz w:val="24"/>
          <w:szCs w:val="24"/>
        </w:rPr>
        <w:t>;</w:t>
      </w:r>
    </w:p>
    <w:p w14:paraId="70C7F9DC" w14:textId="5D9A0367" w:rsidR="0064715F" w:rsidRDefault="602562D9" w:rsidP="64C1D15A">
      <w:pPr>
        <w:tabs>
          <w:tab w:val="left" w:pos="426"/>
        </w:tabs>
        <w:spacing w:after="0" w:line="240" w:lineRule="auto"/>
        <w:jc w:val="both"/>
        <w:rPr>
          <w:rFonts w:ascii="Times New Roman" w:hAnsi="Times New Roman" w:cs="Times New Roman"/>
          <w:sz w:val="24"/>
          <w:szCs w:val="24"/>
          <w:highlight w:val="yellow"/>
          <w:rPrChange w:id="21" w:author="Maarja-Liis Lall - JUSTDIGI" w:date="2025-11-10T16:44:00Z">
            <w:rPr>
              <w:rFonts w:ascii="Times New Roman" w:hAnsi="Times New Roman" w:cs="Times New Roman"/>
              <w:sz w:val="24"/>
              <w:szCs w:val="24"/>
            </w:rPr>
          </w:rPrChange>
        </w:rPr>
      </w:pPr>
      <w:r>
        <w:rPr>
          <w:rFonts w:ascii="Times New Roman" w:hAnsi="Times New Roman" w:cs="Times New Roman"/>
          <w:sz w:val="24"/>
          <w:szCs w:val="24"/>
        </w:rPr>
        <w:t>3) t</w:t>
      </w:r>
      <w:r w:rsidR="127E97A0">
        <w:rPr>
          <w:rFonts w:ascii="Times New Roman" w:hAnsi="Times New Roman" w:cs="Times New Roman"/>
          <w:sz w:val="24"/>
          <w:szCs w:val="24"/>
        </w:rPr>
        <w:t xml:space="preserve">öövaidlusasi lõpeb TVK-s, kuid pool </w:t>
      </w:r>
      <w:r w:rsidR="38213D13">
        <w:rPr>
          <w:rFonts w:ascii="Times New Roman" w:hAnsi="Times New Roman" w:cs="Times New Roman"/>
          <w:sz w:val="24"/>
          <w:szCs w:val="24"/>
        </w:rPr>
        <w:t xml:space="preserve">nõuab menetluskulud kohtu kaudu teiselt osapoolelt välja </w:t>
      </w:r>
      <w:r w:rsidR="4591DFB0">
        <w:rPr>
          <w:rFonts w:ascii="Times New Roman" w:hAnsi="Times New Roman" w:cs="Times New Roman"/>
          <w:sz w:val="24"/>
          <w:szCs w:val="24"/>
        </w:rPr>
        <w:t>võlaõigusseaduse (VÕS)</w:t>
      </w:r>
      <w:r w:rsidR="3CCC6542">
        <w:rPr>
          <w:rFonts w:ascii="Times New Roman" w:hAnsi="Times New Roman" w:cs="Times New Roman"/>
          <w:sz w:val="24"/>
          <w:szCs w:val="24"/>
        </w:rPr>
        <w:t xml:space="preserve"> kahju hüvitamise sätete alusel</w:t>
      </w:r>
      <w:commentRangeStart w:id="22"/>
      <w:commentRangeStart w:id="23"/>
      <w:r w:rsidR="00D145FA">
        <w:rPr>
          <w:rStyle w:val="Allmrkuseviide"/>
          <w:rFonts w:ascii="Times New Roman" w:hAnsi="Times New Roman"/>
          <w:sz w:val="24"/>
          <w:szCs w:val="24"/>
        </w:rPr>
        <w:footnoteReference w:id="14"/>
      </w:r>
      <w:r w:rsidR="77FB99D1">
        <w:rPr>
          <w:rFonts w:ascii="Times New Roman" w:hAnsi="Times New Roman" w:cs="Times New Roman"/>
          <w:sz w:val="24"/>
          <w:szCs w:val="24"/>
        </w:rPr>
        <w:t>.</w:t>
      </w:r>
      <w:r w:rsidR="3CCC6542">
        <w:rPr>
          <w:rFonts w:ascii="Times New Roman" w:hAnsi="Times New Roman" w:cs="Times New Roman"/>
          <w:sz w:val="24"/>
          <w:szCs w:val="24"/>
        </w:rPr>
        <w:t xml:space="preserve"> </w:t>
      </w:r>
      <w:commentRangeEnd w:id="22"/>
      <w:r w:rsidR="00A02B4B">
        <w:commentReference w:id="22"/>
      </w:r>
      <w:commentRangeEnd w:id="23"/>
      <w:r w:rsidR="00A02B4B">
        <w:commentReference w:id="23"/>
      </w:r>
    </w:p>
    <w:p w14:paraId="0978FFD1" w14:textId="133E2BD1" w:rsidR="00C45314" w:rsidRPr="00A22822" w:rsidRDefault="00C45314" w:rsidP="002F3FFC">
      <w:pPr>
        <w:tabs>
          <w:tab w:val="left" w:pos="426"/>
        </w:tabs>
        <w:spacing w:after="0" w:line="240" w:lineRule="auto"/>
        <w:jc w:val="both"/>
        <w:rPr>
          <w:rFonts w:ascii="Times New Roman" w:hAnsi="Times New Roman" w:cs="Times New Roman"/>
          <w:sz w:val="24"/>
          <w:szCs w:val="24"/>
        </w:rPr>
      </w:pPr>
    </w:p>
    <w:p w14:paraId="1BF6326E" w14:textId="446E2A34" w:rsidR="00CA0FF4" w:rsidRPr="00A22822" w:rsidRDefault="00A02B4B"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CA0FF4" w:rsidRPr="00A22822">
        <w:rPr>
          <w:rFonts w:ascii="Times New Roman" w:hAnsi="Times New Roman" w:cs="Times New Roman"/>
          <w:b/>
          <w:bCs/>
          <w:sz w:val="24"/>
          <w:szCs w:val="24"/>
        </w:rPr>
        <w:t>unktiga 1</w:t>
      </w:r>
      <w:r w:rsidR="006C1F6A">
        <w:rPr>
          <w:rFonts w:ascii="Times New Roman" w:hAnsi="Times New Roman" w:cs="Times New Roman"/>
          <w:b/>
          <w:bCs/>
          <w:sz w:val="24"/>
          <w:szCs w:val="24"/>
        </w:rPr>
        <w:t>6</w:t>
      </w:r>
      <w:r w:rsidR="00CA0FF4" w:rsidRPr="00A22822">
        <w:rPr>
          <w:rFonts w:ascii="Times New Roman" w:hAnsi="Times New Roman" w:cs="Times New Roman"/>
          <w:sz w:val="24"/>
          <w:szCs w:val="24"/>
        </w:rPr>
        <w:t xml:space="preserve"> muudetakse </w:t>
      </w:r>
      <w:r w:rsidRPr="022250B6">
        <w:rPr>
          <w:rFonts w:ascii="Times New Roman" w:hAnsi="Times New Roman" w:cs="Times New Roman"/>
          <w:sz w:val="24"/>
          <w:szCs w:val="24"/>
        </w:rPr>
        <w:t>§</w:t>
      </w:r>
      <w:r w:rsidR="00CA0FF4" w:rsidRPr="00A22822">
        <w:rPr>
          <w:rFonts w:ascii="Times New Roman" w:hAnsi="Times New Roman" w:cs="Times New Roman"/>
          <w:sz w:val="24"/>
          <w:szCs w:val="24"/>
        </w:rPr>
        <w:t xml:space="preserve"> 17 lõike 3 </w:t>
      </w:r>
      <w:r w:rsidR="00496576">
        <w:rPr>
          <w:rFonts w:ascii="Times New Roman" w:hAnsi="Times New Roman" w:cs="Times New Roman"/>
          <w:sz w:val="24"/>
          <w:szCs w:val="24"/>
        </w:rPr>
        <w:t>esimes</w:t>
      </w:r>
      <w:r w:rsidR="007F10F3">
        <w:rPr>
          <w:rFonts w:ascii="Times New Roman" w:hAnsi="Times New Roman" w:cs="Times New Roman"/>
          <w:sz w:val="24"/>
          <w:szCs w:val="24"/>
        </w:rPr>
        <w:t>e</w:t>
      </w:r>
      <w:r w:rsidR="00496576">
        <w:rPr>
          <w:rFonts w:ascii="Times New Roman" w:hAnsi="Times New Roman" w:cs="Times New Roman"/>
          <w:sz w:val="24"/>
          <w:szCs w:val="24"/>
        </w:rPr>
        <w:t xml:space="preserve"> lause </w:t>
      </w:r>
      <w:r w:rsidR="00CA0FF4" w:rsidRPr="00A22822">
        <w:rPr>
          <w:rFonts w:ascii="Times New Roman" w:hAnsi="Times New Roman" w:cs="Times New Roman"/>
          <w:sz w:val="24"/>
          <w:szCs w:val="24"/>
        </w:rPr>
        <w:t xml:space="preserve">sõnastust ning </w:t>
      </w:r>
      <w:r w:rsidR="00496576">
        <w:rPr>
          <w:rFonts w:ascii="Times New Roman" w:hAnsi="Times New Roman" w:cs="Times New Roman"/>
          <w:sz w:val="24"/>
          <w:szCs w:val="24"/>
        </w:rPr>
        <w:t>lisatakse</w:t>
      </w:r>
      <w:r w:rsidR="00496576" w:rsidRPr="00A22822">
        <w:rPr>
          <w:rFonts w:ascii="Times New Roman" w:hAnsi="Times New Roman" w:cs="Times New Roman"/>
          <w:sz w:val="24"/>
          <w:szCs w:val="24"/>
        </w:rPr>
        <w:t xml:space="preserve"> </w:t>
      </w:r>
      <w:r w:rsidR="00CA0FF4" w:rsidRPr="00A22822">
        <w:rPr>
          <w:rFonts w:ascii="Times New Roman" w:hAnsi="Times New Roman" w:cs="Times New Roman"/>
          <w:sz w:val="24"/>
          <w:szCs w:val="24"/>
        </w:rPr>
        <w:t xml:space="preserve">viide </w:t>
      </w:r>
      <w:proofErr w:type="spellStart"/>
      <w:r w:rsidR="00CA0FF4" w:rsidRPr="00A22822">
        <w:rPr>
          <w:rFonts w:ascii="Times New Roman" w:hAnsi="Times New Roman" w:cs="Times New Roman"/>
          <w:sz w:val="24"/>
          <w:szCs w:val="24"/>
        </w:rPr>
        <w:t>TsMS</w:t>
      </w:r>
      <w:proofErr w:type="spellEnd"/>
      <w:r>
        <w:rPr>
          <w:rFonts w:ascii="Times New Roman" w:hAnsi="Times New Roman" w:cs="Times New Roman"/>
          <w:sz w:val="24"/>
          <w:szCs w:val="24"/>
        </w:rPr>
        <w:t>-i</w:t>
      </w:r>
      <w:r w:rsidR="00CA0FF4" w:rsidRPr="00A22822">
        <w:rPr>
          <w:rFonts w:ascii="Times New Roman" w:hAnsi="Times New Roman" w:cs="Times New Roman"/>
          <w:sz w:val="24"/>
          <w:szCs w:val="24"/>
        </w:rPr>
        <w:t xml:space="preserve"> §-le 221. </w:t>
      </w:r>
      <w:proofErr w:type="spellStart"/>
      <w:r w:rsidR="008A2925" w:rsidRPr="00A22822">
        <w:rPr>
          <w:rFonts w:ascii="Times New Roman" w:hAnsi="Times New Roman" w:cs="Times New Roman"/>
          <w:sz w:val="24"/>
          <w:szCs w:val="24"/>
        </w:rPr>
        <w:t>TvLS</w:t>
      </w:r>
      <w:proofErr w:type="spellEnd"/>
      <w:r>
        <w:rPr>
          <w:rFonts w:ascii="Times New Roman" w:hAnsi="Times New Roman" w:cs="Times New Roman"/>
          <w:sz w:val="24"/>
          <w:szCs w:val="24"/>
        </w:rPr>
        <w:t>-i</w:t>
      </w:r>
      <w:r w:rsidR="008A2925" w:rsidRPr="00A22822">
        <w:rPr>
          <w:rFonts w:ascii="Times New Roman" w:hAnsi="Times New Roman" w:cs="Times New Roman"/>
          <w:sz w:val="24"/>
          <w:szCs w:val="24"/>
        </w:rPr>
        <w:t xml:space="preserve"> § 17 </w:t>
      </w:r>
      <w:r w:rsidR="00D77188">
        <w:rPr>
          <w:rFonts w:ascii="Times New Roman" w:hAnsi="Times New Roman" w:cs="Times New Roman"/>
          <w:sz w:val="24"/>
          <w:szCs w:val="24"/>
        </w:rPr>
        <w:t xml:space="preserve">kehtiva </w:t>
      </w:r>
      <w:r w:rsidR="008A2925" w:rsidRPr="00A22822">
        <w:rPr>
          <w:rFonts w:ascii="Times New Roman" w:hAnsi="Times New Roman" w:cs="Times New Roman"/>
          <w:sz w:val="24"/>
          <w:szCs w:val="24"/>
        </w:rPr>
        <w:t>l</w:t>
      </w:r>
      <w:r>
        <w:rPr>
          <w:rFonts w:ascii="Times New Roman" w:hAnsi="Times New Roman" w:cs="Times New Roman"/>
          <w:sz w:val="24"/>
          <w:szCs w:val="24"/>
        </w:rPr>
        <w:t>õike</w:t>
      </w:r>
      <w:r w:rsidR="008A2925" w:rsidRPr="00A22822">
        <w:rPr>
          <w:rFonts w:ascii="Times New Roman" w:hAnsi="Times New Roman" w:cs="Times New Roman"/>
          <w:sz w:val="24"/>
          <w:szCs w:val="24"/>
        </w:rPr>
        <w:t xml:space="preserve"> 3 sõnastuse kohaselt peab </w:t>
      </w:r>
      <w:r w:rsidR="00931341">
        <w:rPr>
          <w:rFonts w:ascii="Times New Roman" w:hAnsi="Times New Roman" w:cs="Times New Roman"/>
          <w:sz w:val="24"/>
          <w:szCs w:val="24"/>
        </w:rPr>
        <w:t>TVK</w:t>
      </w:r>
      <w:r w:rsidR="008A2925" w:rsidRPr="00A22822">
        <w:rPr>
          <w:rFonts w:ascii="Times New Roman" w:hAnsi="Times New Roman" w:cs="Times New Roman"/>
          <w:sz w:val="24"/>
          <w:szCs w:val="24"/>
        </w:rPr>
        <w:t xml:space="preserve"> juhataja kontrollima esindaja </w:t>
      </w:r>
      <w:r w:rsidR="008A2925" w:rsidRPr="00A22822">
        <w:rPr>
          <w:rFonts w:ascii="Times New Roman" w:hAnsi="Times New Roman" w:cs="Times New Roman"/>
          <w:sz w:val="24"/>
          <w:szCs w:val="24"/>
        </w:rPr>
        <w:lastRenderedPageBreak/>
        <w:t xml:space="preserve">esindusõiguse olemasolu (v.a advokaadi puhul) </w:t>
      </w:r>
      <w:r w:rsidR="00D77188">
        <w:rPr>
          <w:rFonts w:ascii="Times New Roman" w:hAnsi="Times New Roman" w:cs="Times New Roman"/>
          <w:sz w:val="24"/>
          <w:szCs w:val="24"/>
        </w:rPr>
        <w:t>ning</w:t>
      </w:r>
      <w:r w:rsidR="008A2925" w:rsidRPr="00A22822">
        <w:rPr>
          <w:rFonts w:ascii="Times New Roman" w:hAnsi="Times New Roman" w:cs="Times New Roman"/>
          <w:sz w:val="24"/>
          <w:szCs w:val="24"/>
        </w:rPr>
        <w:t xml:space="preserve"> </w:t>
      </w:r>
      <w:r w:rsidR="00CC1400">
        <w:rPr>
          <w:rFonts w:ascii="Times New Roman" w:hAnsi="Times New Roman" w:cs="Times New Roman"/>
          <w:sz w:val="24"/>
          <w:szCs w:val="24"/>
        </w:rPr>
        <w:t>esindusõiguse</w:t>
      </w:r>
      <w:r w:rsidR="008A2925" w:rsidRPr="00A22822">
        <w:rPr>
          <w:rFonts w:ascii="Times New Roman" w:hAnsi="Times New Roman" w:cs="Times New Roman"/>
          <w:sz w:val="24"/>
          <w:szCs w:val="24"/>
        </w:rPr>
        <w:t xml:space="preserve"> puudumise</w:t>
      </w:r>
      <w:r w:rsidR="00D77188">
        <w:rPr>
          <w:rFonts w:ascii="Times New Roman" w:hAnsi="Times New Roman" w:cs="Times New Roman"/>
          <w:sz w:val="24"/>
          <w:szCs w:val="24"/>
        </w:rPr>
        <w:t xml:space="preserve"> korra</w:t>
      </w:r>
      <w:r w:rsidR="008A2925" w:rsidRPr="00A22822">
        <w:rPr>
          <w:rFonts w:ascii="Times New Roman" w:hAnsi="Times New Roman" w:cs="Times New Roman"/>
          <w:sz w:val="24"/>
          <w:szCs w:val="24"/>
        </w:rPr>
        <w:t>l mitte lubama isikul esindajana menetluses osaleda. Samas</w:t>
      </w:r>
      <w:r w:rsidR="00732362">
        <w:rPr>
          <w:rFonts w:ascii="Times New Roman" w:hAnsi="Times New Roman" w:cs="Times New Roman"/>
          <w:sz w:val="24"/>
          <w:szCs w:val="24"/>
        </w:rPr>
        <w:t xml:space="preserve"> ei sätesta </w:t>
      </w:r>
      <w:proofErr w:type="spellStart"/>
      <w:r w:rsidR="00732362">
        <w:rPr>
          <w:rFonts w:ascii="Times New Roman" w:hAnsi="Times New Roman" w:cs="Times New Roman"/>
          <w:sz w:val="24"/>
          <w:szCs w:val="24"/>
        </w:rPr>
        <w:t>TvLS</w:t>
      </w:r>
      <w:proofErr w:type="spellEnd"/>
      <w:r w:rsidR="008A2925" w:rsidRPr="00A22822">
        <w:rPr>
          <w:rFonts w:ascii="Times New Roman" w:hAnsi="Times New Roman" w:cs="Times New Roman"/>
          <w:sz w:val="24"/>
          <w:szCs w:val="24"/>
        </w:rPr>
        <w:t xml:space="preserve"> reegleid</w:t>
      </w:r>
      <w:r w:rsidR="00732362">
        <w:rPr>
          <w:rFonts w:ascii="Times New Roman" w:hAnsi="Times New Roman" w:cs="Times New Roman"/>
          <w:sz w:val="24"/>
          <w:szCs w:val="24"/>
        </w:rPr>
        <w:t xml:space="preserve"> selle kohta</w:t>
      </w:r>
      <w:r w:rsidR="008A2925" w:rsidRPr="00A22822">
        <w:rPr>
          <w:rFonts w:ascii="Times New Roman" w:hAnsi="Times New Roman" w:cs="Times New Roman"/>
          <w:sz w:val="24"/>
          <w:szCs w:val="24"/>
        </w:rPr>
        <w:t>,</w:t>
      </w:r>
      <w:r w:rsidR="002A779F">
        <w:rPr>
          <w:rFonts w:ascii="Times New Roman" w:hAnsi="Times New Roman" w:cs="Times New Roman"/>
          <w:sz w:val="24"/>
          <w:szCs w:val="24"/>
        </w:rPr>
        <w:t xml:space="preserve"> kuidas TVK esindusõigust</w:t>
      </w:r>
      <w:r w:rsidR="008A2925" w:rsidRPr="00A22822">
        <w:rPr>
          <w:rFonts w:ascii="Times New Roman" w:hAnsi="Times New Roman" w:cs="Times New Roman"/>
          <w:sz w:val="24"/>
          <w:szCs w:val="24"/>
        </w:rPr>
        <w:t xml:space="preserve"> kontrollima peaks või kuidas esindaja esindusõigust tõendab. Praktikas on</w:t>
      </w:r>
      <w:r w:rsidR="00B61D86">
        <w:rPr>
          <w:rFonts w:ascii="Times New Roman" w:hAnsi="Times New Roman" w:cs="Times New Roman"/>
          <w:sz w:val="24"/>
          <w:szCs w:val="24"/>
        </w:rPr>
        <w:t xml:space="preserve"> seetõttu</w:t>
      </w:r>
      <w:r w:rsidR="008A2925" w:rsidRPr="00A22822">
        <w:rPr>
          <w:rFonts w:ascii="Times New Roman" w:hAnsi="Times New Roman" w:cs="Times New Roman"/>
          <w:sz w:val="24"/>
          <w:szCs w:val="24"/>
        </w:rPr>
        <w:t xml:space="preserve"> tekitanud küsimusi, kas esindusõigust saab tõendada vaid volikirjaga, kas see volikiri peab olema originaalkujul esitatud või võib ka lisada </w:t>
      </w:r>
      <w:r w:rsidR="00CC1400" w:rsidRPr="00A22822">
        <w:rPr>
          <w:rFonts w:ascii="Times New Roman" w:hAnsi="Times New Roman" w:cs="Times New Roman"/>
          <w:sz w:val="24"/>
          <w:szCs w:val="24"/>
        </w:rPr>
        <w:t>skaneeritud</w:t>
      </w:r>
      <w:r w:rsidR="008A2925" w:rsidRPr="00A22822">
        <w:rPr>
          <w:rFonts w:ascii="Times New Roman" w:hAnsi="Times New Roman" w:cs="Times New Roman"/>
          <w:sz w:val="24"/>
          <w:szCs w:val="24"/>
        </w:rPr>
        <w:t xml:space="preserve"> koopia (ja hiljemalt istungil kontrollida originaali olemasolu või piisab suulisest volitusest ja kinnitusest). </w:t>
      </w:r>
      <w:r w:rsidR="00AB41A7">
        <w:rPr>
          <w:rFonts w:ascii="Times New Roman" w:hAnsi="Times New Roman" w:cs="Times New Roman"/>
          <w:sz w:val="24"/>
          <w:szCs w:val="24"/>
        </w:rPr>
        <w:t xml:space="preserve">Viide </w:t>
      </w:r>
      <w:proofErr w:type="spellStart"/>
      <w:r w:rsidR="00AB41A7">
        <w:rPr>
          <w:rFonts w:ascii="Times New Roman" w:hAnsi="Times New Roman" w:cs="Times New Roman"/>
          <w:sz w:val="24"/>
          <w:szCs w:val="24"/>
        </w:rPr>
        <w:t>TsMS</w:t>
      </w:r>
      <w:proofErr w:type="spellEnd"/>
      <w:r w:rsidR="00E02A7F">
        <w:rPr>
          <w:rFonts w:ascii="Times New Roman" w:hAnsi="Times New Roman" w:cs="Times New Roman"/>
          <w:sz w:val="24"/>
          <w:szCs w:val="24"/>
        </w:rPr>
        <w:t>-i</w:t>
      </w:r>
      <w:r w:rsidR="00AB41A7">
        <w:rPr>
          <w:rFonts w:ascii="Times New Roman" w:hAnsi="Times New Roman" w:cs="Times New Roman"/>
          <w:sz w:val="24"/>
          <w:szCs w:val="24"/>
        </w:rPr>
        <w:t xml:space="preserve"> §-le 221 tagab edaspidi selguse</w:t>
      </w:r>
      <w:r w:rsidR="008E4E76">
        <w:rPr>
          <w:rFonts w:ascii="Times New Roman" w:hAnsi="Times New Roman" w:cs="Times New Roman"/>
          <w:sz w:val="24"/>
          <w:szCs w:val="24"/>
        </w:rPr>
        <w:t xml:space="preserve"> selles osas</w:t>
      </w:r>
      <w:r w:rsidR="00AB41A7">
        <w:rPr>
          <w:rFonts w:ascii="Times New Roman" w:hAnsi="Times New Roman" w:cs="Times New Roman"/>
          <w:sz w:val="24"/>
          <w:szCs w:val="24"/>
        </w:rPr>
        <w:t xml:space="preserve">, et </w:t>
      </w:r>
      <w:r w:rsidR="00E02A7F">
        <w:rPr>
          <w:rFonts w:ascii="Times New Roman" w:hAnsi="Times New Roman" w:cs="Times New Roman"/>
          <w:sz w:val="24"/>
          <w:szCs w:val="24"/>
        </w:rPr>
        <w:t xml:space="preserve">1) </w:t>
      </w:r>
      <w:r w:rsidR="005321D8">
        <w:rPr>
          <w:rFonts w:ascii="Times New Roman" w:hAnsi="Times New Roman" w:cs="Times New Roman"/>
          <w:sz w:val="24"/>
          <w:szCs w:val="24"/>
        </w:rPr>
        <w:t xml:space="preserve">seaduslikku esindusõigust saab tõendada dokumendiga, millest </w:t>
      </w:r>
      <w:r w:rsidR="00E02A7F">
        <w:rPr>
          <w:rFonts w:ascii="Times New Roman" w:hAnsi="Times New Roman" w:cs="Times New Roman"/>
          <w:sz w:val="24"/>
          <w:szCs w:val="24"/>
        </w:rPr>
        <w:t>selline</w:t>
      </w:r>
      <w:r w:rsidR="005321D8">
        <w:rPr>
          <w:rFonts w:ascii="Times New Roman" w:hAnsi="Times New Roman" w:cs="Times New Roman"/>
          <w:sz w:val="24"/>
          <w:szCs w:val="24"/>
        </w:rPr>
        <w:t xml:space="preserve"> õigus nähtub; </w:t>
      </w:r>
      <w:r w:rsidR="00E02A7F">
        <w:rPr>
          <w:rFonts w:ascii="Times New Roman" w:hAnsi="Times New Roman" w:cs="Times New Roman"/>
          <w:sz w:val="24"/>
          <w:szCs w:val="24"/>
        </w:rPr>
        <w:t>2</w:t>
      </w:r>
      <w:r w:rsidR="005321D8">
        <w:rPr>
          <w:rFonts w:ascii="Times New Roman" w:hAnsi="Times New Roman" w:cs="Times New Roman"/>
          <w:sz w:val="24"/>
          <w:szCs w:val="24"/>
        </w:rPr>
        <w:t xml:space="preserve">) </w:t>
      </w:r>
      <w:r w:rsidR="00DE0981">
        <w:rPr>
          <w:rFonts w:ascii="Times New Roman" w:hAnsi="Times New Roman" w:cs="Times New Roman"/>
          <w:sz w:val="24"/>
          <w:szCs w:val="24"/>
        </w:rPr>
        <w:t xml:space="preserve">lepingulise esindaja volitust tõendatakse volikirjaga, </w:t>
      </w:r>
      <w:r w:rsidR="00DE616E">
        <w:rPr>
          <w:rFonts w:ascii="Times New Roman" w:hAnsi="Times New Roman" w:cs="Times New Roman"/>
          <w:sz w:val="24"/>
          <w:szCs w:val="24"/>
        </w:rPr>
        <w:t xml:space="preserve">vajaduse korral võib TVK nõuda ka notariaalselt kinnitatud volikirja; </w:t>
      </w:r>
      <w:r w:rsidR="00E02A7F">
        <w:rPr>
          <w:rFonts w:ascii="Times New Roman" w:hAnsi="Times New Roman" w:cs="Times New Roman"/>
          <w:sz w:val="24"/>
          <w:szCs w:val="24"/>
        </w:rPr>
        <w:t>3</w:t>
      </w:r>
      <w:r w:rsidR="00DE616E">
        <w:rPr>
          <w:rFonts w:ascii="Times New Roman" w:hAnsi="Times New Roman" w:cs="Times New Roman"/>
          <w:sz w:val="24"/>
          <w:szCs w:val="24"/>
        </w:rPr>
        <w:t xml:space="preserve">) </w:t>
      </w:r>
      <w:r w:rsidR="00E5607E">
        <w:rPr>
          <w:rFonts w:ascii="Times New Roman" w:hAnsi="Times New Roman" w:cs="Times New Roman"/>
          <w:sz w:val="24"/>
          <w:szCs w:val="24"/>
        </w:rPr>
        <w:t>volituse võib anda ka suuliselt istungil, mis protokollitakse.</w:t>
      </w:r>
    </w:p>
    <w:p w14:paraId="7B497C4A" w14:textId="00C88E0C"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3D290418" w14:textId="5D0E9096" w:rsidR="00773955" w:rsidRDefault="120024A6"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00A5C4B3" w:rsidRPr="64C1D15A">
        <w:rPr>
          <w:rFonts w:ascii="Times New Roman" w:hAnsi="Times New Roman" w:cs="Times New Roman"/>
          <w:b/>
          <w:bCs/>
          <w:sz w:val="24"/>
          <w:szCs w:val="24"/>
        </w:rPr>
        <w:t>unktiga 1</w:t>
      </w:r>
      <w:r w:rsidR="34D1AFDD" w:rsidRPr="64C1D15A">
        <w:rPr>
          <w:rFonts w:ascii="Times New Roman" w:hAnsi="Times New Roman" w:cs="Times New Roman"/>
          <w:b/>
          <w:bCs/>
          <w:sz w:val="24"/>
          <w:szCs w:val="24"/>
        </w:rPr>
        <w:t>7</w:t>
      </w:r>
      <w:r w:rsidR="00A5C4B3" w:rsidRPr="64C1D15A">
        <w:rPr>
          <w:rFonts w:ascii="Times New Roman" w:hAnsi="Times New Roman" w:cs="Times New Roman"/>
          <w:sz w:val="24"/>
          <w:szCs w:val="24"/>
        </w:rPr>
        <w:t xml:space="preserve"> täiendatakse </w:t>
      </w:r>
      <w:r w:rsidR="05E9FAF4" w:rsidRPr="64C1D15A">
        <w:rPr>
          <w:rFonts w:ascii="Times New Roman" w:hAnsi="Times New Roman" w:cs="Times New Roman"/>
          <w:sz w:val="24"/>
          <w:szCs w:val="24"/>
        </w:rPr>
        <w:t>TvLS</w:t>
      </w:r>
      <w:r w:rsidR="70EEF6CB" w:rsidRPr="64C1D15A">
        <w:rPr>
          <w:rFonts w:ascii="Times New Roman" w:hAnsi="Times New Roman" w:cs="Times New Roman"/>
          <w:sz w:val="24"/>
          <w:szCs w:val="24"/>
        </w:rPr>
        <w:t xml:space="preserve"> </w:t>
      </w:r>
      <w:r w:rsidRPr="64C1D15A">
        <w:rPr>
          <w:rFonts w:ascii="Times New Roman" w:hAnsi="Times New Roman" w:cs="Times New Roman"/>
          <w:sz w:val="24"/>
          <w:szCs w:val="24"/>
        </w:rPr>
        <w:t xml:space="preserve">§ </w:t>
      </w:r>
      <w:r w:rsidR="00A5C4B3" w:rsidRPr="64C1D15A">
        <w:rPr>
          <w:rFonts w:ascii="Times New Roman" w:hAnsi="Times New Roman" w:cs="Times New Roman"/>
          <w:sz w:val="24"/>
          <w:szCs w:val="24"/>
        </w:rPr>
        <w:t>18 lõi</w:t>
      </w:r>
      <w:r w:rsidR="26ED29BD" w:rsidRPr="64C1D15A">
        <w:rPr>
          <w:rFonts w:ascii="Times New Roman" w:hAnsi="Times New Roman" w:cs="Times New Roman"/>
          <w:sz w:val="24"/>
          <w:szCs w:val="24"/>
        </w:rPr>
        <w:t>get 2 selliselt</w:t>
      </w:r>
      <w:r w:rsidR="108D6BCA" w:rsidRPr="64C1D15A">
        <w:rPr>
          <w:rFonts w:ascii="Times New Roman" w:hAnsi="Times New Roman" w:cs="Times New Roman"/>
          <w:sz w:val="24"/>
          <w:szCs w:val="24"/>
        </w:rPr>
        <w:t>, et</w:t>
      </w:r>
      <w:r w:rsidR="00A5C4B3" w:rsidRPr="64C1D15A">
        <w:rPr>
          <w:rFonts w:ascii="Times New Roman" w:hAnsi="Times New Roman" w:cs="Times New Roman"/>
          <w:sz w:val="24"/>
          <w:szCs w:val="24"/>
        </w:rPr>
        <w:t xml:space="preserve">, </w:t>
      </w:r>
      <w:r w:rsidR="108D6BCA" w:rsidRPr="64C1D15A">
        <w:rPr>
          <w:rFonts w:ascii="Times New Roman" w:hAnsi="Times New Roman" w:cs="Times New Roman"/>
          <w:sz w:val="24"/>
          <w:szCs w:val="24"/>
        </w:rPr>
        <w:t>edaspidi o</w:t>
      </w:r>
      <w:r w:rsidR="3759BE81" w:rsidRPr="64C1D15A">
        <w:rPr>
          <w:rFonts w:ascii="Times New Roman" w:hAnsi="Times New Roman" w:cs="Times New Roman"/>
          <w:sz w:val="24"/>
          <w:szCs w:val="24"/>
        </w:rPr>
        <w:t xml:space="preserve">n võimalik </w:t>
      </w:r>
      <w:r w:rsidR="3866A411" w:rsidRPr="64C1D15A">
        <w:rPr>
          <w:rFonts w:ascii="Times New Roman" w:hAnsi="Times New Roman" w:cs="Times New Roman"/>
          <w:sz w:val="24"/>
          <w:szCs w:val="24"/>
        </w:rPr>
        <w:t>TVK</w:t>
      </w:r>
      <w:r w:rsidR="00A5C4B3" w:rsidRPr="64C1D15A">
        <w:rPr>
          <w:rFonts w:ascii="Times New Roman" w:hAnsi="Times New Roman" w:cs="Times New Roman"/>
          <w:sz w:val="24"/>
          <w:szCs w:val="24"/>
        </w:rPr>
        <w:t xml:space="preserve"> istungeid helisalvestada </w:t>
      </w:r>
      <w:r w:rsidR="459FB59E" w:rsidRPr="64C1D15A">
        <w:rPr>
          <w:rFonts w:ascii="Times New Roman" w:hAnsi="Times New Roman" w:cs="Times New Roman"/>
          <w:sz w:val="24"/>
          <w:szCs w:val="24"/>
        </w:rPr>
        <w:t>ning</w:t>
      </w:r>
      <w:r w:rsidR="00A5C4B3" w:rsidRPr="64C1D15A">
        <w:rPr>
          <w:rFonts w:ascii="Times New Roman" w:hAnsi="Times New Roman" w:cs="Times New Roman"/>
          <w:sz w:val="24"/>
          <w:szCs w:val="24"/>
        </w:rPr>
        <w:t xml:space="preserve"> TsMS § 52 lõike 1</w:t>
      </w:r>
      <w:r w:rsidR="00A5C4B3" w:rsidRPr="64C1D15A">
        <w:rPr>
          <w:rFonts w:ascii="Times New Roman" w:hAnsi="Times New Roman" w:cs="Times New Roman"/>
          <w:sz w:val="24"/>
          <w:szCs w:val="24"/>
          <w:vertAlign w:val="superscript"/>
        </w:rPr>
        <w:t>1</w:t>
      </w:r>
      <w:r w:rsidR="00A5C4B3" w:rsidRPr="64C1D15A">
        <w:rPr>
          <w:rFonts w:ascii="Times New Roman" w:hAnsi="Times New Roman" w:cs="Times New Roman"/>
          <w:sz w:val="24"/>
          <w:szCs w:val="24"/>
        </w:rPr>
        <w:t xml:space="preserve"> punktides 1–3 nimetatud juhtudel ka salvestamata jätta.</w:t>
      </w:r>
      <w:r w:rsidR="34CAAF0C" w:rsidRPr="64C1D15A">
        <w:rPr>
          <w:rFonts w:ascii="Times New Roman" w:hAnsi="Times New Roman" w:cs="Times New Roman"/>
          <w:sz w:val="24"/>
          <w:szCs w:val="24"/>
        </w:rPr>
        <w:t xml:space="preserve"> Need juhud on </w:t>
      </w:r>
      <w:r w:rsidR="459FB59E" w:rsidRPr="64C1D15A">
        <w:rPr>
          <w:rFonts w:ascii="Times New Roman" w:hAnsi="Times New Roman" w:cs="Times New Roman"/>
          <w:sz w:val="24"/>
          <w:szCs w:val="24"/>
        </w:rPr>
        <w:t>järgmised:</w:t>
      </w:r>
      <w:r w:rsidR="34CAAF0C" w:rsidRPr="64C1D15A">
        <w:rPr>
          <w:rFonts w:ascii="Times New Roman" w:hAnsi="Times New Roman" w:cs="Times New Roman"/>
          <w:sz w:val="24"/>
          <w:szCs w:val="24"/>
        </w:rPr>
        <w:t xml:space="preserve"> ilmneb, et salvestamine on tehniliselt võimatu; istung toimub väljaspool kohturuume; istung toimub poole osavõtuta</w:t>
      </w:r>
      <w:r w:rsidR="520ACE63" w:rsidRPr="64C1D15A">
        <w:rPr>
          <w:rFonts w:ascii="Times New Roman" w:hAnsi="Times New Roman" w:cs="Times New Roman"/>
          <w:sz w:val="24"/>
          <w:szCs w:val="24"/>
        </w:rPr>
        <w:t xml:space="preserve"> ja töövaidlusasi jäetakse läbi vaatamata, asja arutamine lükkub edasi või kui töövaidlusasi lahendatakse kirjalikus menetluses või tagaseljaotsusega.</w:t>
      </w:r>
    </w:p>
    <w:p w14:paraId="104ABB0B" w14:textId="77777777" w:rsidR="00773955" w:rsidRDefault="00773955" w:rsidP="002F3FFC">
      <w:pPr>
        <w:tabs>
          <w:tab w:val="left" w:pos="426"/>
        </w:tabs>
        <w:spacing w:after="0" w:line="240" w:lineRule="auto"/>
        <w:jc w:val="both"/>
        <w:rPr>
          <w:rFonts w:ascii="Times New Roman" w:hAnsi="Times New Roman" w:cs="Times New Roman"/>
          <w:sz w:val="24"/>
          <w:szCs w:val="24"/>
        </w:rPr>
      </w:pPr>
    </w:p>
    <w:p w14:paraId="78C9FE96" w14:textId="0A404DF2" w:rsidR="008A2925" w:rsidRPr="00A22822" w:rsidRDefault="00A16662"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w:t>
      </w:r>
      <w:r w:rsidRPr="00A22822">
        <w:rPr>
          <w:rFonts w:ascii="Times New Roman" w:hAnsi="Times New Roman" w:cs="Times New Roman"/>
          <w:sz w:val="24"/>
          <w:szCs w:val="24"/>
        </w:rPr>
        <w:t xml:space="preserve"> </w:t>
      </w:r>
      <w:r w:rsidR="008E4E76">
        <w:rPr>
          <w:rFonts w:ascii="Times New Roman" w:hAnsi="Times New Roman" w:cs="Times New Roman"/>
          <w:sz w:val="24"/>
          <w:szCs w:val="24"/>
        </w:rPr>
        <w:t>ei näe seadus ette</w:t>
      </w:r>
      <w:r w:rsidR="008A2925" w:rsidRPr="00A22822">
        <w:rPr>
          <w:rFonts w:ascii="Times New Roman" w:hAnsi="Times New Roman" w:cs="Times New Roman"/>
          <w:sz w:val="24"/>
          <w:szCs w:val="24"/>
        </w:rPr>
        <w:t xml:space="preserve"> </w:t>
      </w:r>
      <w:r w:rsidR="00931341">
        <w:rPr>
          <w:rFonts w:ascii="Times New Roman" w:hAnsi="Times New Roman" w:cs="Times New Roman"/>
          <w:sz w:val="24"/>
          <w:szCs w:val="24"/>
        </w:rPr>
        <w:t>TVK</w:t>
      </w:r>
      <w:r w:rsidR="008A2925" w:rsidRPr="00A22822">
        <w:rPr>
          <w:rFonts w:ascii="Times New Roman" w:hAnsi="Times New Roman" w:cs="Times New Roman"/>
          <w:sz w:val="24"/>
          <w:szCs w:val="24"/>
        </w:rPr>
        <w:t xml:space="preserve"> istungi </w:t>
      </w:r>
      <w:r>
        <w:rPr>
          <w:rFonts w:ascii="Times New Roman" w:hAnsi="Times New Roman" w:cs="Times New Roman"/>
          <w:sz w:val="24"/>
          <w:szCs w:val="24"/>
        </w:rPr>
        <w:t>heli</w:t>
      </w:r>
      <w:r w:rsidR="008A2925" w:rsidRPr="00A22822">
        <w:rPr>
          <w:rFonts w:ascii="Times New Roman" w:hAnsi="Times New Roman" w:cs="Times New Roman"/>
          <w:sz w:val="24"/>
          <w:szCs w:val="24"/>
        </w:rPr>
        <w:t>salvestamise kohustust</w:t>
      </w:r>
      <w:r>
        <w:rPr>
          <w:rFonts w:ascii="Times New Roman" w:hAnsi="Times New Roman" w:cs="Times New Roman"/>
          <w:sz w:val="24"/>
          <w:szCs w:val="24"/>
        </w:rPr>
        <w:t xml:space="preserve"> ega </w:t>
      </w:r>
      <w:r w:rsidR="008A2925" w:rsidRPr="00A22822">
        <w:rPr>
          <w:rFonts w:ascii="Times New Roman" w:hAnsi="Times New Roman" w:cs="Times New Roman"/>
          <w:sz w:val="24"/>
          <w:szCs w:val="24"/>
        </w:rPr>
        <w:t xml:space="preserve">võimalust. </w:t>
      </w:r>
      <w:r>
        <w:rPr>
          <w:rFonts w:ascii="Times New Roman" w:hAnsi="Times New Roman" w:cs="Times New Roman"/>
          <w:sz w:val="24"/>
          <w:szCs w:val="24"/>
        </w:rPr>
        <w:t>Heli</w:t>
      </w:r>
      <w:r w:rsidR="0086150F">
        <w:rPr>
          <w:rFonts w:ascii="Times New Roman" w:hAnsi="Times New Roman" w:cs="Times New Roman"/>
          <w:sz w:val="24"/>
          <w:szCs w:val="24"/>
        </w:rPr>
        <w:t>s</w:t>
      </w:r>
      <w:r w:rsidR="008A2925" w:rsidRPr="00A22822">
        <w:rPr>
          <w:rFonts w:ascii="Times New Roman" w:hAnsi="Times New Roman" w:cs="Times New Roman"/>
          <w:sz w:val="24"/>
          <w:szCs w:val="24"/>
        </w:rPr>
        <w:t>alvestami</w:t>
      </w:r>
      <w:r w:rsidR="0086150F">
        <w:rPr>
          <w:rFonts w:ascii="Times New Roman" w:hAnsi="Times New Roman" w:cs="Times New Roman"/>
          <w:sz w:val="24"/>
          <w:szCs w:val="24"/>
        </w:rPr>
        <w:t>ne</w:t>
      </w:r>
      <w:r w:rsidR="00A14322" w:rsidRPr="00A22822">
        <w:rPr>
          <w:rFonts w:ascii="Times New Roman" w:hAnsi="Times New Roman" w:cs="Times New Roman"/>
          <w:sz w:val="24"/>
          <w:szCs w:val="24"/>
        </w:rPr>
        <w:t xml:space="preserve"> </w:t>
      </w:r>
      <w:r w:rsidR="0086150F">
        <w:rPr>
          <w:rFonts w:ascii="Times New Roman" w:hAnsi="Times New Roman" w:cs="Times New Roman"/>
          <w:sz w:val="24"/>
          <w:szCs w:val="24"/>
        </w:rPr>
        <w:t>annab</w:t>
      </w:r>
      <w:r w:rsidR="0086150F" w:rsidRPr="00A22822">
        <w:rPr>
          <w:rFonts w:ascii="Times New Roman" w:hAnsi="Times New Roman" w:cs="Times New Roman"/>
          <w:sz w:val="24"/>
          <w:szCs w:val="24"/>
        </w:rPr>
        <w:t xml:space="preserve"> </w:t>
      </w:r>
      <w:r w:rsidR="00931341">
        <w:rPr>
          <w:rFonts w:ascii="Times New Roman" w:hAnsi="Times New Roman" w:cs="Times New Roman"/>
          <w:sz w:val="24"/>
          <w:szCs w:val="24"/>
        </w:rPr>
        <w:t>TVK</w:t>
      </w:r>
      <w:r w:rsidR="00385494">
        <w:rPr>
          <w:rFonts w:ascii="Times New Roman" w:hAnsi="Times New Roman" w:cs="Times New Roman"/>
          <w:sz w:val="24"/>
          <w:szCs w:val="24"/>
        </w:rPr>
        <w:t>-</w:t>
      </w:r>
      <w:proofErr w:type="spellStart"/>
      <w:r w:rsidR="0086150F">
        <w:rPr>
          <w:rFonts w:ascii="Times New Roman" w:hAnsi="Times New Roman" w:cs="Times New Roman"/>
          <w:sz w:val="24"/>
          <w:szCs w:val="24"/>
        </w:rPr>
        <w:t>le</w:t>
      </w:r>
      <w:proofErr w:type="spellEnd"/>
      <w:r w:rsidR="008A2925" w:rsidRPr="00A22822">
        <w:rPr>
          <w:rFonts w:ascii="Times New Roman" w:hAnsi="Times New Roman" w:cs="Times New Roman"/>
          <w:sz w:val="24"/>
          <w:szCs w:val="24"/>
        </w:rPr>
        <w:t xml:space="preserve"> oluliselt parema võimaluse tõendeid vajaduse</w:t>
      </w:r>
      <w:r w:rsidR="00084D73">
        <w:rPr>
          <w:rFonts w:ascii="Times New Roman" w:hAnsi="Times New Roman" w:cs="Times New Roman"/>
          <w:sz w:val="24"/>
          <w:szCs w:val="24"/>
        </w:rPr>
        <w:t xml:space="preserve"> korra</w:t>
      </w:r>
      <w:r w:rsidR="008A2925" w:rsidRPr="00A22822">
        <w:rPr>
          <w:rFonts w:ascii="Times New Roman" w:hAnsi="Times New Roman" w:cs="Times New Roman"/>
          <w:sz w:val="24"/>
          <w:szCs w:val="24"/>
        </w:rPr>
        <w:t>l vahetult uurida</w:t>
      </w:r>
      <w:r w:rsidR="00A14322" w:rsidRPr="00A22822">
        <w:rPr>
          <w:rFonts w:ascii="Times New Roman" w:hAnsi="Times New Roman" w:cs="Times New Roman"/>
          <w:sz w:val="24"/>
          <w:szCs w:val="24"/>
        </w:rPr>
        <w:t xml:space="preserve">, kuna </w:t>
      </w:r>
      <w:r w:rsidR="00931341">
        <w:rPr>
          <w:rFonts w:ascii="Times New Roman" w:hAnsi="Times New Roman" w:cs="Times New Roman"/>
          <w:sz w:val="24"/>
          <w:szCs w:val="24"/>
        </w:rPr>
        <w:t>TVK</w:t>
      </w:r>
      <w:r w:rsidR="00A14322" w:rsidRPr="00A22822">
        <w:rPr>
          <w:rFonts w:ascii="Times New Roman" w:hAnsi="Times New Roman" w:cs="Times New Roman"/>
          <w:sz w:val="24"/>
          <w:szCs w:val="24"/>
        </w:rPr>
        <w:t xml:space="preserve"> protokollid ei ole </w:t>
      </w:r>
      <w:r w:rsidR="00084D73">
        <w:rPr>
          <w:rFonts w:ascii="Times New Roman" w:hAnsi="Times New Roman" w:cs="Times New Roman"/>
          <w:sz w:val="24"/>
          <w:szCs w:val="24"/>
        </w:rPr>
        <w:t>praegu</w:t>
      </w:r>
      <w:r w:rsidR="00A14322" w:rsidRPr="00A22822">
        <w:rPr>
          <w:rFonts w:ascii="Times New Roman" w:hAnsi="Times New Roman" w:cs="Times New Roman"/>
          <w:sz w:val="24"/>
          <w:szCs w:val="24"/>
        </w:rPr>
        <w:t xml:space="preserve"> stenogrammid </w:t>
      </w:r>
      <w:r w:rsidR="00084D73">
        <w:rPr>
          <w:rFonts w:ascii="Times New Roman" w:hAnsi="Times New Roman" w:cs="Times New Roman"/>
          <w:sz w:val="24"/>
          <w:szCs w:val="24"/>
        </w:rPr>
        <w:t>ning</w:t>
      </w:r>
      <w:r w:rsidR="00A14322" w:rsidRPr="00A22822">
        <w:rPr>
          <w:rFonts w:ascii="Times New Roman" w:hAnsi="Times New Roman" w:cs="Times New Roman"/>
          <w:sz w:val="24"/>
          <w:szCs w:val="24"/>
        </w:rPr>
        <w:t xml:space="preserve"> võtavad kokku vaid olulisema istungil arutatust. Salvestamine aita</w:t>
      </w:r>
      <w:r w:rsidR="00D04C3A">
        <w:rPr>
          <w:rFonts w:ascii="Times New Roman" w:hAnsi="Times New Roman" w:cs="Times New Roman"/>
          <w:sz w:val="24"/>
          <w:szCs w:val="24"/>
        </w:rPr>
        <w:t>b</w:t>
      </w:r>
      <w:r w:rsidR="00A14322" w:rsidRPr="00A22822">
        <w:rPr>
          <w:rFonts w:ascii="Times New Roman" w:hAnsi="Times New Roman" w:cs="Times New Roman"/>
          <w:sz w:val="24"/>
          <w:szCs w:val="24"/>
        </w:rPr>
        <w:t xml:space="preserve"> aga paremini optimeerida protokollija rolli täitva dokumendihalduse spetsialisti tööaega, anna</w:t>
      </w:r>
      <w:r w:rsidR="00D04C3A">
        <w:rPr>
          <w:rFonts w:ascii="Times New Roman" w:hAnsi="Times New Roman" w:cs="Times New Roman"/>
          <w:sz w:val="24"/>
          <w:szCs w:val="24"/>
        </w:rPr>
        <w:t>b</w:t>
      </w:r>
      <w:r w:rsidR="00A14322" w:rsidRPr="00A22822">
        <w:rPr>
          <w:rFonts w:ascii="Times New Roman" w:hAnsi="Times New Roman" w:cs="Times New Roman"/>
          <w:sz w:val="24"/>
          <w:szCs w:val="24"/>
        </w:rPr>
        <w:t xml:space="preserve"> </w:t>
      </w:r>
      <w:r w:rsidR="00931341">
        <w:rPr>
          <w:rFonts w:ascii="Times New Roman" w:hAnsi="Times New Roman" w:cs="Times New Roman"/>
          <w:sz w:val="24"/>
          <w:szCs w:val="24"/>
        </w:rPr>
        <w:t>TVK</w:t>
      </w:r>
      <w:r w:rsidR="00D04C3A">
        <w:rPr>
          <w:rFonts w:ascii="Times New Roman" w:hAnsi="Times New Roman" w:cs="Times New Roman"/>
          <w:sz w:val="24"/>
          <w:szCs w:val="24"/>
        </w:rPr>
        <w:t>-</w:t>
      </w:r>
      <w:proofErr w:type="spellStart"/>
      <w:r w:rsidR="00A14322" w:rsidRPr="00A22822">
        <w:rPr>
          <w:rFonts w:ascii="Times New Roman" w:hAnsi="Times New Roman" w:cs="Times New Roman"/>
          <w:sz w:val="24"/>
          <w:szCs w:val="24"/>
        </w:rPr>
        <w:t>le</w:t>
      </w:r>
      <w:proofErr w:type="spellEnd"/>
      <w:r w:rsidR="00A14322" w:rsidRPr="00A22822">
        <w:rPr>
          <w:rFonts w:ascii="Times New Roman" w:hAnsi="Times New Roman" w:cs="Times New Roman"/>
          <w:sz w:val="24"/>
          <w:szCs w:val="24"/>
        </w:rPr>
        <w:t xml:space="preserve"> õiguse tunnistajate ja menetlusosaliste ütluste suuliste vastuste protokollimisest üldse loobuda</w:t>
      </w:r>
      <w:r w:rsidR="004B5C93" w:rsidRPr="00A22822">
        <w:rPr>
          <w:rFonts w:ascii="Times New Roman" w:hAnsi="Times New Roman" w:cs="Times New Roman"/>
          <w:sz w:val="24"/>
          <w:szCs w:val="24"/>
        </w:rPr>
        <w:t>, vähenda</w:t>
      </w:r>
      <w:r w:rsidR="00D04C3A">
        <w:rPr>
          <w:rFonts w:ascii="Times New Roman" w:hAnsi="Times New Roman" w:cs="Times New Roman"/>
          <w:sz w:val="24"/>
          <w:szCs w:val="24"/>
        </w:rPr>
        <w:t>b</w:t>
      </w:r>
      <w:r w:rsidR="004B5C93" w:rsidRPr="00A22822">
        <w:rPr>
          <w:rFonts w:ascii="Times New Roman" w:hAnsi="Times New Roman" w:cs="Times New Roman"/>
          <w:sz w:val="24"/>
          <w:szCs w:val="24"/>
        </w:rPr>
        <w:t xml:space="preserve"> hilisemaid vaidlus</w:t>
      </w:r>
      <w:r w:rsidR="00084D73">
        <w:rPr>
          <w:rFonts w:ascii="Times New Roman" w:hAnsi="Times New Roman" w:cs="Times New Roman"/>
          <w:sz w:val="24"/>
          <w:szCs w:val="24"/>
        </w:rPr>
        <w:t>i</w:t>
      </w:r>
      <w:r w:rsidR="004B5C93" w:rsidRPr="00A22822">
        <w:rPr>
          <w:rFonts w:ascii="Times New Roman" w:hAnsi="Times New Roman" w:cs="Times New Roman"/>
          <w:sz w:val="24"/>
          <w:szCs w:val="24"/>
        </w:rPr>
        <w:t xml:space="preserve"> istungil räägitu</w:t>
      </w:r>
      <w:r w:rsidR="00C760E0">
        <w:rPr>
          <w:rFonts w:ascii="Times New Roman" w:hAnsi="Times New Roman" w:cs="Times New Roman"/>
          <w:sz w:val="24"/>
          <w:szCs w:val="24"/>
        </w:rPr>
        <w:t xml:space="preserve"> üle</w:t>
      </w:r>
      <w:r w:rsidR="00A14322" w:rsidRPr="00A22822">
        <w:rPr>
          <w:rFonts w:ascii="Times New Roman" w:hAnsi="Times New Roman" w:cs="Times New Roman"/>
          <w:sz w:val="24"/>
          <w:szCs w:val="24"/>
        </w:rPr>
        <w:t xml:space="preserve"> ning võimalda</w:t>
      </w:r>
      <w:r w:rsidR="00D04C3A">
        <w:rPr>
          <w:rFonts w:ascii="Times New Roman" w:hAnsi="Times New Roman" w:cs="Times New Roman"/>
          <w:sz w:val="24"/>
          <w:szCs w:val="24"/>
        </w:rPr>
        <w:t>b</w:t>
      </w:r>
      <w:r w:rsidR="00A14322" w:rsidRPr="00A22822">
        <w:rPr>
          <w:rFonts w:ascii="Times New Roman" w:hAnsi="Times New Roman" w:cs="Times New Roman"/>
          <w:sz w:val="24"/>
          <w:szCs w:val="24"/>
        </w:rPr>
        <w:t xml:space="preserve"> parandada istungi protokollide kvaliteeti näiteks transkribeerimise tulemusena.</w:t>
      </w:r>
      <w:r w:rsidR="006F5396">
        <w:rPr>
          <w:rFonts w:ascii="Times New Roman" w:hAnsi="Times New Roman" w:cs="Times New Roman"/>
          <w:sz w:val="24"/>
          <w:szCs w:val="24"/>
        </w:rPr>
        <w:t xml:space="preserve"> </w:t>
      </w:r>
      <w:r w:rsidR="00455816" w:rsidRPr="003D2D4C">
        <w:rPr>
          <w:rFonts w:ascii="Times New Roman" w:hAnsi="Times New Roman" w:cs="Times New Roman"/>
          <w:sz w:val="24"/>
          <w:szCs w:val="24"/>
        </w:rPr>
        <w:t>Salvestist säilitatakse</w:t>
      </w:r>
      <w:r w:rsidR="007A7CD6">
        <w:rPr>
          <w:rFonts w:ascii="Times New Roman" w:hAnsi="Times New Roman" w:cs="Times New Roman"/>
          <w:sz w:val="24"/>
          <w:szCs w:val="24"/>
        </w:rPr>
        <w:t xml:space="preserve"> vastavalt isikuandmete kaitse </w:t>
      </w:r>
      <w:proofErr w:type="spellStart"/>
      <w:r w:rsidR="007A7CD6">
        <w:rPr>
          <w:rFonts w:ascii="Times New Roman" w:hAnsi="Times New Roman" w:cs="Times New Roman"/>
          <w:sz w:val="24"/>
          <w:szCs w:val="24"/>
        </w:rPr>
        <w:t>üldmääruse</w:t>
      </w:r>
      <w:proofErr w:type="spellEnd"/>
      <w:r w:rsidR="007A7CD6">
        <w:rPr>
          <w:rFonts w:ascii="Times New Roman" w:hAnsi="Times New Roman" w:cs="Times New Roman"/>
          <w:sz w:val="24"/>
          <w:szCs w:val="24"/>
        </w:rPr>
        <w:t xml:space="preserve"> artikkel </w:t>
      </w:r>
      <w:r w:rsidR="00011C05">
        <w:rPr>
          <w:rFonts w:ascii="Times New Roman" w:hAnsi="Times New Roman" w:cs="Times New Roman"/>
          <w:sz w:val="24"/>
          <w:szCs w:val="24"/>
        </w:rPr>
        <w:t>5 punkt</w:t>
      </w:r>
      <w:r w:rsidR="00033C6C">
        <w:rPr>
          <w:rFonts w:ascii="Times New Roman" w:hAnsi="Times New Roman" w:cs="Times New Roman"/>
          <w:sz w:val="24"/>
          <w:szCs w:val="24"/>
        </w:rPr>
        <w:t>ile</w:t>
      </w:r>
      <w:r w:rsidR="00011C05">
        <w:rPr>
          <w:rFonts w:ascii="Times New Roman" w:hAnsi="Times New Roman" w:cs="Times New Roman"/>
          <w:sz w:val="24"/>
          <w:szCs w:val="24"/>
        </w:rPr>
        <w:t xml:space="preserve"> 1 (e) </w:t>
      </w:r>
      <w:r w:rsidR="00DD5126" w:rsidRPr="000B4FAE">
        <w:rPr>
          <w:rFonts w:ascii="Times New Roman" w:hAnsi="Times New Roman" w:cs="Times New Roman"/>
          <w:color w:val="202020"/>
          <w:sz w:val="24"/>
          <w:szCs w:val="24"/>
          <w:shd w:val="clear" w:color="auto" w:fill="FFFFFF"/>
        </w:rPr>
        <w:t>pärast menetluse lõppemist üksnes nii kaua, kui see on vajalik poolte või muude isikute huvides või avalikes huvides.</w:t>
      </w:r>
    </w:p>
    <w:p w14:paraId="174177E9" w14:textId="3AE0C8D8" w:rsidR="00A14322" w:rsidRPr="00A22822" w:rsidRDefault="00A14322" w:rsidP="002F3FFC">
      <w:pPr>
        <w:tabs>
          <w:tab w:val="left" w:pos="426"/>
        </w:tabs>
        <w:spacing w:after="0" w:line="240" w:lineRule="auto"/>
        <w:jc w:val="both"/>
        <w:rPr>
          <w:rFonts w:ascii="Times New Roman" w:hAnsi="Times New Roman" w:cs="Times New Roman"/>
          <w:sz w:val="24"/>
          <w:szCs w:val="24"/>
        </w:rPr>
      </w:pPr>
    </w:p>
    <w:p w14:paraId="7353D948" w14:textId="7A62E5ED" w:rsidR="009C1019" w:rsidRDefault="00C760E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7B4BCB" w:rsidRPr="00A22822">
        <w:rPr>
          <w:rFonts w:ascii="Times New Roman" w:hAnsi="Times New Roman" w:cs="Times New Roman"/>
          <w:b/>
          <w:bCs/>
          <w:sz w:val="24"/>
          <w:szCs w:val="24"/>
        </w:rPr>
        <w:t>unktiga 1</w:t>
      </w:r>
      <w:r w:rsidR="00EC3F52">
        <w:rPr>
          <w:rFonts w:ascii="Times New Roman" w:hAnsi="Times New Roman" w:cs="Times New Roman"/>
          <w:b/>
          <w:bCs/>
          <w:sz w:val="24"/>
          <w:szCs w:val="24"/>
        </w:rPr>
        <w:t>8</w:t>
      </w:r>
      <w:r w:rsidR="007B4BCB" w:rsidRPr="00A22822">
        <w:rPr>
          <w:rFonts w:ascii="Times New Roman" w:hAnsi="Times New Roman" w:cs="Times New Roman"/>
          <w:sz w:val="24"/>
          <w:szCs w:val="24"/>
        </w:rPr>
        <w:t xml:space="preserve"> täiendatakse </w:t>
      </w:r>
      <w:proofErr w:type="spellStart"/>
      <w:r w:rsidR="007F7D84">
        <w:rPr>
          <w:rFonts w:ascii="Times New Roman" w:hAnsi="Times New Roman" w:cs="Times New Roman"/>
          <w:sz w:val="24"/>
          <w:szCs w:val="24"/>
        </w:rPr>
        <w:t>TvLS</w:t>
      </w:r>
      <w:proofErr w:type="spellEnd"/>
      <w:r w:rsidR="007F7D84">
        <w:rPr>
          <w:rFonts w:ascii="Times New Roman" w:hAnsi="Times New Roman" w:cs="Times New Roman"/>
          <w:sz w:val="24"/>
          <w:szCs w:val="24"/>
        </w:rPr>
        <w:t xml:space="preserve"> </w:t>
      </w:r>
      <w:r w:rsidR="00AC13DD" w:rsidRPr="022250B6">
        <w:rPr>
          <w:rFonts w:ascii="Times New Roman" w:hAnsi="Times New Roman" w:cs="Times New Roman"/>
          <w:sz w:val="24"/>
          <w:szCs w:val="24"/>
        </w:rPr>
        <w:t>§</w:t>
      </w:r>
      <w:r w:rsidR="007B4BCB" w:rsidRPr="00A22822">
        <w:rPr>
          <w:rFonts w:ascii="Times New Roman" w:hAnsi="Times New Roman" w:cs="Times New Roman"/>
          <w:sz w:val="24"/>
          <w:szCs w:val="24"/>
        </w:rPr>
        <w:t xml:space="preserve"> 20</w:t>
      </w:r>
      <w:r w:rsidR="00904201">
        <w:rPr>
          <w:rFonts w:ascii="Times New Roman" w:hAnsi="Times New Roman" w:cs="Times New Roman"/>
          <w:sz w:val="24"/>
          <w:szCs w:val="24"/>
        </w:rPr>
        <w:t>.</w:t>
      </w:r>
      <w:r w:rsidR="007B4BCB" w:rsidRPr="00A22822">
        <w:rPr>
          <w:rFonts w:ascii="Times New Roman" w:hAnsi="Times New Roman" w:cs="Times New Roman"/>
          <w:sz w:val="24"/>
          <w:szCs w:val="24"/>
        </w:rPr>
        <w:t xml:space="preserve"> </w:t>
      </w:r>
      <w:r w:rsidR="00904201">
        <w:rPr>
          <w:rFonts w:ascii="Times New Roman" w:hAnsi="Times New Roman" w:cs="Times New Roman"/>
          <w:sz w:val="24"/>
          <w:szCs w:val="24"/>
        </w:rPr>
        <w:t>K</w:t>
      </w:r>
      <w:r w:rsidR="004B5C93" w:rsidRPr="00A22822">
        <w:rPr>
          <w:rFonts w:ascii="Times New Roman" w:hAnsi="Times New Roman" w:cs="Times New Roman"/>
          <w:sz w:val="24"/>
          <w:szCs w:val="24"/>
        </w:rPr>
        <w:t xml:space="preserve">ehtiv sõnastus on lakooniline ja teeb viite üksnes </w:t>
      </w:r>
      <w:proofErr w:type="spellStart"/>
      <w:r w:rsidR="004B5C93" w:rsidRPr="00A22822">
        <w:rPr>
          <w:rFonts w:ascii="Times New Roman" w:hAnsi="Times New Roman" w:cs="Times New Roman"/>
          <w:sz w:val="24"/>
          <w:szCs w:val="24"/>
        </w:rPr>
        <w:t>TsMS</w:t>
      </w:r>
      <w:proofErr w:type="spellEnd"/>
      <w:r w:rsidR="00A43E27">
        <w:rPr>
          <w:rFonts w:ascii="Times New Roman" w:hAnsi="Times New Roman" w:cs="Times New Roman"/>
          <w:sz w:val="24"/>
          <w:szCs w:val="24"/>
        </w:rPr>
        <w:t>-i</w:t>
      </w:r>
      <w:r w:rsidR="004B5C93" w:rsidRPr="00A22822">
        <w:rPr>
          <w:rFonts w:ascii="Times New Roman" w:hAnsi="Times New Roman" w:cs="Times New Roman"/>
          <w:sz w:val="24"/>
          <w:szCs w:val="24"/>
        </w:rPr>
        <w:t xml:space="preserve"> § 356 lõigetele 1 ja 2 ehk lubab </w:t>
      </w:r>
      <w:r w:rsidR="00931341">
        <w:rPr>
          <w:rFonts w:ascii="Times New Roman" w:hAnsi="Times New Roman" w:cs="Times New Roman"/>
          <w:sz w:val="24"/>
          <w:szCs w:val="24"/>
        </w:rPr>
        <w:t>TVK</w:t>
      </w:r>
      <w:r w:rsidR="00AC20D0">
        <w:rPr>
          <w:rFonts w:ascii="Times New Roman" w:hAnsi="Times New Roman" w:cs="Times New Roman"/>
          <w:sz w:val="24"/>
          <w:szCs w:val="24"/>
        </w:rPr>
        <w:t>-</w:t>
      </w:r>
      <w:r w:rsidR="004B5C93" w:rsidRPr="00A22822">
        <w:rPr>
          <w:rFonts w:ascii="Times New Roman" w:hAnsi="Times New Roman" w:cs="Times New Roman"/>
          <w:sz w:val="24"/>
          <w:szCs w:val="24"/>
        </w:rPr>
        <w:t xml:space="preserve">l peatada menetluse </w:t>
      </w:r>
      <w:r w:rsidR="006E3FCD" w:rsidRPr="00A22822">
        <w:rPr>
          <w:rFonts w:ascii="Times New Roman" w:hAnsi="Times New Roman" w:cs="Times New Roman"/>
          <w:sz w:val="24"/>
          <w:szCs w:val="24"/>
        </w:rPr>
        <w:t>üksnes teise menetluse tõttu, s.o olukor</w:t>
      </w:r>
      <w:r w:rsidR="00A43E27">
        <w:rPr>
          <w:rFonts w:ascii="Times New Roman" w:hAnsi="Times New Roman" w:cs="Times New Roman"/>
          <w:sz w:val="24"/>
          <w:szCs w:val="24"/>
        </w:rPr>
        <w:t>ras,</w:t>
      </w:r>
      <w:r w:rsidR="006E3FCD" w:rsidRPr="00A22822">
        <w:rPr>
          <w:rFonts w:ascii="Times New Roman" w:hAnsi="Times New Roman" w:cs="Times New Roman"/>
          <w:sz w:val="24"/>
          <w:szCs w:val="24"/>
        </w:rPr>
        <w:t xml:space="preserve"> kui mõne asja lahendamisel tekkinud õigusliku eeldusküsimuse üle toimub või tuleks läbi viia teine menetlus. </w:t>
      </w:r>
      <w:r w:rsidR="00D6006C">
        <w:rPr>
          <w:rFonts w:ascii="Times New Roman" w:hAnsi="Times New Roman" w:cs="Times New Roman"/>
          <w:sz w:val="24"/>
          <w:szCs w:val="24"/>
        </w:rPr>
        <w:t>Muudatusega antakse TVK-</w:t>
      </w:r>
      <w:proofErr w:type="spellStart"/>
      <w:r w:rsidR="00D6006C">
        <w:rPr>
          <w:rFonts w:ascii="Times New Roman" w:hAnsi="Times New Roman" w:cs="Times New Roman"/>
          <w:sz w:val="24"/>
          <w:szCs w:val="24"/>
        </w:rPr>
        <w:t>le</w:t>
      </w:r>
      <w:proofErr w:type="spellEnd"/>
      <w:r w:rsidR="00D6006C">
        <w:rPr>
          <w:rFonts w:ascii="Times New Roman" w:hAnsi="Times New Roman" w:cs="Times New Roman"/>
          <w:sz w:val="24"/>
          <w:szCs w:val="24"/>
        </w:rPr>
        <w:t xml:space="preserve"> </w:t>
      </w:r>
      <w:r w:rsidR="005859C6">
        <w:rPr>
          <w:rFonts w:ascii="Times New Roman" w:hAnsi="Times New Roman" w:cs="Times New Roman"/>
          <w:sz w:val="24"/>
          <w:szCs w:val="24"/>
        </w:rPr>
        <w:t xml:space="preserve">rohkem </w:t>
      </w:r>
      <w:r w:rsidR="00D6006C">
        <w:rPr>
          <w:rFonts w:ascii="Times New Roman" w:hAnsi="Times New Roman" w:cs="Times New Roman"/>
          <w:sz w:val="24"/>
          <w:szCs w:val="24"/>
        </w:rPr>
        <w:t>aluse</w:t>
      </w:r>
      <w:r w:rsidR="005859C6">
        <w:rPr>
          <w:rFonts w:ascii="Times New Roman" w:hAnsi="Times New Roman" w:cs="Times New Roman"/>
          <w:sz w:val="24"/>
          <w:szCs w:val="24"/>
        </w:rPr>
        <w:t>i</w:t>
      </w:r>
      <w:r w:rsidR="00D6006C">
        <w:rPr>
          <w:rFonts w:ascii="Times New Roman" w:hAnsi="Times New Roman" w:cs="Times New Roman"/>
          <w:sz w:val="24"/>
          <w:szCs w:val="24"/>
        </w:rPr>
        <w:t xml:space="preserve">d menetluse peatamiseks. </w:t>
      </w:r>
      <w:r w:rsidR="0021478C">
        <w:rPr>
          <w:rFonts w:ascii="Times New Roman" w:hAnsi="Times New Roman" w:cs="Times New Roman"/>
          <w:sz w:val="24"/>
          <w:szCs w:val="24"/>
        </w:rPr>
        <w:t>Praegu puudub TVK-</w:t>
      </w:r>
      <w:r w:rsidR="0021478C" w:rsidRPr="00A22822">
        <w:rPr>
          <w:rFonts w:ascii="Times New Roman" w:hAnsi="Times New Roman" w:cs="Times New Roman"/>
          <w:sz w:val="24"/>
          <w:szCs w:val="24"/>
        </w:rPr>
        <w:t>l õigus peatada menetlus, kui asja läbivaatamisel ilmneb ootamatu takistus, nt poole või tema esindaja haigestumine</w:t>
      </w:r>
      <w:r w:rsidR="0021478C">
        <w:rPr>
          <w:rFonts w:ascii="Times New Roman" w:hAnsi="Times New Roman" w:cs="Times New Roman"/>
          <w:sz w:val="24"/>
          <w:szCs w:val="24"/>
        </w:rPr>
        <w:t xml:space="preserve"> </w:t>
      </w:r>
      <w:r w:rsidR="0021478C" w:rsidRPr="00A22822">
        <w:rPr>
          <w:rFonts w:ascii="Times New Roman" w:hAnsi="Times New Roman" w:cs="Times New Roman"/>
          <w:sz w:val="24"/>
          <w:szCs w:val="24"/>
        </w:rPr>
        <w:t xml:space="preserve">või kui pooled esitavad taotluse menetlus peatada sooviga pidada läbirääkimisi kompromissile jõudmiseks. </w:t>
      </w:r>
      <w:r w:rsidR="0021478C">
        <w:rPr>
          <w:rFonts w:ascii="Times New Roman" w:hAnsi="Times New Roman" w:cs="Times New Roman"/>
          <w:sz w:val="24"/>
          <w:szCs w:val="24"/>
        </w:rPr>
        <w:t xml:space="preserve">Samuti ei ole praegu võimalik menetlust peatada näiteks erakorralise seisukorra või sõjaseisukorra tõttu. Seetõttu lisatakse viitega </w:t>
      </w:r>
      <w:proofErr w:type="spellStart"/>
      <w:r w:rsidR="0021478C">
        <w:rPr>
          <w:rFonts w:ascii="Times New Roman" w:hAnsi="Times New Roman" w:cs="Times New Roman"/>
          <w:sz w:val="24"/>
          <w:szCs w:val="24"/>
        </w:rPr>
        <w:t>TvLS</w:t>
      </w:r>
      <w:proofErr w:type="spellEnd"/>
      <w:r w:rsidR="0021478C">
        <w:rPr>
          <w:rFonts w:ascii="Times New Roman" w:hAnsi="Times New Roman" w:cs="Times New Roman"/>
          <w:sz w:val="24"/>
          <w:szCs w:val="24"/>
        </w:rPr>
        <w:t>-i mit</w:t>
      </w:r>
      <w:r w:rsidR="005859C6">
        <w:rPr>
          <w:rFonts w:ascii="Times New Roman" w:hAnsi="Times New Roman" w:cs="Times New Roman"/>
          <w:sz w:val="24"/>
          <w:szCs w:val="24"/>
        </w:rPr>
        <w:t>u</w:t>
      </w:r>
      <w:r w:rsidR="0021478C">
        <w:rPr>
          <w:rFonts w:ascii="Times New Roman" w:hAnsi="Times New Roman" w:cs="Times New Roman"/>
          <w:sz w:val="24"/>
          <w:szCs w:val="24"/>
        </w:rPr>
        <w:t xml:space="preserve"> menetluse peatamise ja peatumise alus</w:t>
      </w:r>
      <w:r w:rsidR="005859C6">
        <w:rPr>
          <w:rFonts w:ascii="Times New Roman" w:hAnsi="Times New Roman" w:cs="Times New Roman"/>
          <w:sz w:val="24"/>
          <w:szCs w:val="24"/>
        </w:rPr>
        <w:t>t</w:t>
      </w:r>
      <w:r w:rsidR="0021478C">
        <w:rPr>
          <w:rFonts w:ascii="Times New Roman" w:hAnsi="Times New Roman" w:cs="Times New Roman"/>
          <w:sz w:val="24"/>
          <w:szCs w:val="24"/>
        </w:rPr>
        <w:t xml:space="preserve">. </w:t>
      </w:r>
      <w:r w:rsidR="00D6006C">
        <w:rPr>
          <w:rFonts w:ascii="Times New Roman" w:hAnsi="Times New Roman" w:cs="Times New Roman"/>
          <w:sz w:val="24"/>
          <w:szCs w:val="24"/>
        </w:rPr>
        <w:t>Samuti reguleeritakse m</w:t>
      </w:r>
      <w:r w:rsidR="006E3FCD" w:rsidRPr="00A22822">
        <w:rPr>
          <w:rFonts w:ascii="Times New Roman" w:hAnsi="Times New Roman" w:cs="Times New Roman"/>
          <w:sz w:val="24"/>
          <w:szCs w:val="24"/>
        </w:rPr>
        <w:t xml:space="preserve">enetluse peatumise tagajärgi </w:t>
      </w:r>
      <w:r w:rsidR="00D6006C">
        <w:rPr>
          <w:rFonts w:ascii="Times New Roman" w:hAnsi="Times New Roman" w:cs="Times New Roman"/>
          <w:sz w:val="24"/>
          <w:szCs w:val="24"/>
        </w:rPr>
        <w:t xml:space="preserve">ning </w:t>
      </w:r>
      <w:r w:rsidR="006E3FCD" w:rsidRPr="00A22822">
        <w:rPr>
          <w:rFonts w:ascii="Times New Roman" w:hAnsi="Times New Roman" w:cs="Times New Roman"/>
          <w:sz w:val="24"/>
          <w:szCs w:val="24"/>
        </w:rPr>
        <w:t>menetluse uuendamise korda</w:t>
      </w:r>
      <w:r w:rsidR="00D6006C">
        <w:rPr>
          <w:rFonts w:ascii="Times New Roman" w:hAnsi="Times New Roman" w:cs="Times New Roman"/>
          <w:sz w:val="24"/>
          <w:szCs w:val="24"/>
        </w:rPr>
        <w:t xml:space="preserve">, mida kehtiv </w:t>
      </w:r>
      <w:proofErr w:type="spellStart"/>
      <w:r w:rsidR="006E3FCD" w:rsidRPr="00A22822">
        <w:rPr>
          <w:rFonts w:ascii="Times New Roman" w:hAnsi="Times New Roman" w:cs="Times New Roman"/>
          <w:sz w:val="24"/>
          <w:szCs w:val="24"/>
        </w:rPr>
        <w:t>TvLS</w:t>
      </w:r>
      <w:proofErr w:type="spellEnd"/>
      <w:r w:rsidR="006E3FCD" w:rsidRPr="00A22822">
        <w:rPr>
          <w:rFonts w:ascii="Times New Roman" w:hAnsi="Times New Roman" w:cs="Times New Roman"/>
          <w:sz w:val="24"/>
          <w:szCs w:val="24"/>
        </w:rPr>
        <w:t xml:space="preserve"> ei </w:t>
      </w:r>
      <w:r w:rsidR="00FB166A">
        <w:rPr>
          <w:rFonts w:ascii="Times New Roman" w:hAnsi="Times New Roman" w:cs="Times New Roman"/>
          <w:sz w:val="24"/>
          <w:szCs w:val="24"/>
        </w:rPr>
        <w:t>reguleeri</w:t>
      </w:r>
      <w:r w:rsidR="006E3FCD" w:rsidRPr="00A22822">
        <w:rPr>
          <w:rFonts w:ascii="Times New Roman" w:hAnsi="Times New Roman" w:cs="Times New Roman"/>
          <w:sz w:val="24"/>
          <w:szCs w:val="24"/>
        </w:rPr>
        <w:t>.</w:t>
      </w:r>
      <w:r w:rsidR="00913F00">
        <w:rPr>
          <w:rFonts w:ascii="Times New Roman" w:hAnsi="Times New Roman" w:cs="Times New Roman"/>
          <w:sz w:val="24"/>
          <w:szCs w:val="24"/>
        </w:rPr>
        <w:t xml:space="preserve"> </w:t>
      </w:r>
      <w:r w:rsidR="009C1019" w:rsidRPr="009C1019">
        <w:rPr>
          <w:rFonts w:ascii="Times New Roman" w:hAnsi="Times New Roman" w:cs="Times New Roman"/>
          <w:sz w:val="24"/>
          <w:szCs w:val="24"/>
        </w:rPr>
        <w:t xml:space="preserve">Muudatuse kohaselt kohaldatakse TVK menetluse peatamisele ja peatumisele </w:t>
      </w:r>
      <w:r w:rsidR="00CA36C6">
        <w:rPr>
          <w:rFonts w:ascii="Times New Roman" w:hAnsi="Times New Roman" w:cs="Times New Roman"/>
          <w:sz w:val="24"/>
          <w:szCs w:val="24"/>
        </w:rPr>
        <w:t xml:space="preserve">ka </w:t>
      </w:r>
      <w:r w:rsidR="009C1019" w:rsidRPr="009C1019">
        <w:rPr>
          <w:rFonts w:ascii="Times New Roman" w:hAnsi="Times New Roman" w:cs="Times New Roman"/>
          <w:sz w:val="24"/>
          <w:szCs w:val="24"/>
        </w:rPr>
        <w:t>pankroti</w:t>
      </w:r>
      <w:r w:rsidR="00913F00">
        <w:rPr>
          <w:rFonts w:ascii="Times New Roman" w:hAnsi="Times New Roman" w:cs="Times New Roman"/>
          <w:sz w:val="24"/>
          <w:szCs w:val="24"/>
        </w:rPr>
        <w:softHyphen/>
      </w:r>
      <w:r w:rsidR="009C1019" w:rsidRPr="009C1019">
        <w:rPr>
          <w:rFonts w:ascii="Times New Roman" w:hAnsi="Times New Roman" w:cs="Times New Roman"/>
          <w:sz w:val="24"/>
          <w:szCs w:val="24"/>
        </w:rPr>
        <w:t>seaduse</w:t>
      </w:r>
      <w:r w:rsidR="0021478C">
        <w:rPr>
          <w:rFonts w:ascii="Times New Roman" w:hAnsi="Times New Roman" w:cs="Times New Roman"/>
          <w:sz w:val="24"/>
          <w:szCs w:val="24"/>
        </w:rPr>
        <w:t xml:space="preserve"> (</w:t>
      </w:r>
      <w:proofErr w:type="spellStart"/>
      <w:r w:rsidR="0021478C">
        <w:rPr>
          <w:rFonts w:ascii="Times New Roman" w:hAnsi="Times New Roman" w:cs="Times New Roman"/>
          <w:sz w:val="24"/>
          <w:szCs w:val="24"/>
        </w:rPr>
        <w:t>PankrS</w:t>
      </w:r>
      <w:proofErr w:type="spellEnd"/>
      <w:r w:rsidR="0021478C">
        <w:rPr>
          <w:rFonts w:ascii="Times New Roman" w:hAnsi="Times New Roman" w:cs="Times New Roman"/>
          <w:sz w:val="24"/>
          <w:szCs w:val="24"/>
        </w:rPr>
        <w:t>)</w:t>
      </w:r>
      <w:r w:rsidR="009C1019" w:rsidRPr="009C1019">
        <w:rPr>
          <w:rFonts w:ascii="Times New Roman" w:hAnsi="Times New Roman" w:cs="Times New Roman"/>
          <w:sz w:val="24"/>
          <w:szCs w:val="24"/>
        </w:rPr>
        <w:t xml:space="preserve"> § 20 lõikes 3 ja </w:t>
      </w:r>
      <w:proofErr w:type="spellStart"/>
      <w:r w:rsidR="001B5B59">
        <w:rPr>
          <w:rFonts w:ascii="Times New Roman" w:hAnsi="Times New Roman" w:cs="Times New Roman"/>
          <w:sz w:val="24"/>
          <w:szCs w:val="24"/>
        </w:rPr>
        <w:t>TsMS</w:t>
      </w:r>
      <w:proofErr w:type="spellEnd"/>
      <w:r w:rsidR="009C1019" w:rsidRPr="009C1019">
        <w:rPr>
          <w:rFonts w:ascii="Times New Roman" w:hAnsi="Times New Roman" w:cs="Times New Roman"/>
          <w:sz w:val="24"/>
          <w:szCs w:val="24"/>
        </w:rPr>
        <w:t xml:space="preserve"> 9. osas sätestatut</w:t>
      </w:r>
      <w:r w:rsidR="009830E7">
        <w:rPr>
          <w:rFonts w:ascii="Times New Roman" w:hAnsi="Times New Roman" w:cs="Times New Roman"/>
          <w:sz w:val="24"/>
          <w:szCs w:val="24"/>
        </w:rPr>
        <w:t xml:space="preserve">, </w:t>
      </w:r>
      <w:r w:rsidR="001B5B59">
        <w:rPr>
          <w:rFonts w:ascii="Times New Roman" w:hAnsi="Times New Roman" w:cs="Times New Roman"/>
          <w:sz w:val="24"/>
          <w:szCs w:val="24"/>
        </w:rPr>
        <w:t>v</w:t>
      </w:r>
      <w:r w:rsidR="00792B11">
        <w:rPr>
          <w:rFonts w:ascii="Times New Roman" w:hAnsi="Times New Roman" w:cs="Times New Roman"/>
          <w:sz w:val="24"/>
          <w:szCs w:val="24"/>
        </w:rPr>
        <w:t>.</w:t>
      </w:r>
      <w:r w:rsidR="001B5B59">
        <w:rPr>
          <w:rFonts w:ascii="Times New Roman" w:hAnsi="Times New Roman" w:cs="Times New Roman"/>
          <w:sz w:val="24"/>
          <w:szCs w:val="24"/>
        </w:rPr>
        <w:t>a</w:t>
      </w:r>
      <w:r w:rsidR="009C1019" w:rsidRPr="009C1019">
        <w:rPr>
          <w:rFonts w:ascii="Times New Roman" w:hAnsi="Times New Roman" w:cs="Times New Roman"/>
          <w:sz w:val="24"/>
          <w:szCs w:val="24"/>
        </w:rPr>
        <w:t xml:space="preserve"> § 356 lõike</w:t>
      </w:r>
      <w:r w:rsidR="001B5B59">
        <w:rPr>
          <w:rFonts w:ascii="Times New Roman" w:hAnsi="Times New Roman" w:cs="Times New Roman"/>
          <w:sz w:val="24"/>
          <w:szCs w:val="24"/>
        </w:rPr>
        <w:t>i</w:t>
      </w:r>
      <w:r w:rsidR="009C1019" w:rsidRPr="009C1019">
        <w:rPr>
          <w:rFonts w:ascii="Times New Roman" w:hAnsi="Times New Roman" w:cs="Times New Roman"/>
          <w:sz w:val="24"/>
          <w:szCs w:val="24"/>
        </w:rPr>
        <w:t>d 3</w:t>
      </w:r>
      <w:r w:rsidR="001B5B59">
        <w:rPr>
          <w:rFonts w:ascii="Times New Roman" w:hAnsi="Times New Roman" w:cs="Times New Roman"/>
          <w:sz w:val="24"/>
          <w:szCs w:val="24"/>
        </w:rPr>
        <w:t>–</w:t>
      </w:r>
      <w:r w:rsidR="009C1019" w:rsidRPr="009C1019">
        <w:rPr>
          <w:rFonts w:ascii="Times New Roman" w:hAnsi="Times New Roman" w:cs="Times New Roman"/>
          <w:sz w:val="24"/>
          <w:szCs w:val="24"/>
        </w:rPr>
        <w:t>5</w:t>
      </w:r>
      <w:r w:rsidR="009C1019" w:rsidRPr="00714638">
        <w:rPr>
          <w:rFonts w:ascii="Times New Roman" w:hAnsi="Times New Roman" w:cs="Times New Roman"/>
          <w:sz w:val="24"/>
          <w:szCs w:val="24"/>
        </w:rPr>
        <w:t>, § 357, § 358 lõige</w:t>
      </w:r>
      <w:r w:rsidR="001B5B59" w:rsidRPr="00714638">
        <w:rPr>
          <w:rFonts w:ascii="Times New Roman" w:hAnsi="Times New Roman" w:cs="Times New Roman"/>
          <w:sz w:val="24"/>
          <w:szCs w:val="24"/>
        </w:rPr>
        <w:t>t</w:t>
      </w:r>
      <w:r w:rsidR="009C1019" w:rsidRPr="00714638">
        <w:rPr>
          <w:rFonts w:ascii="Times New Roman" w:hAnsi="Times New Roman" w:cs="Times New Roman"/>
          <w:sz w:val="24"/>
          <w:szCs w:val="24"/>
        </w:rPr>
        <w:t xml:space="preserve"> 4 ning § 360 lõige</w:t>
      </w:r>
      <w:r w:rsidR="001B5B59" w:rsidRPr="00714638">
        <w:rPr>
          <w:rFonts w:ascii="Times New Roman" w:hAnsi="Times New Roman" w:cs="Times New Roman"/>
          <w:sz w:val="24"/>
          <w:szCs w:val="24"/>
        </w:rPr>
        <w:t>t</w:t>
      </w:r>
      <w:r w:rsidR="009C1019" w:rsidRPr="00714638">
        <w:rPr>
          <w:rFonts w:ascii="Times New Roman" w:hAnsi="Times New Roman" w:cs="Times New Roman"/>
          <w:sz w:val="24"/>
          <w:szCs w:val="24"/>
        </w:rPr>
        <w:t xml:space="preserve"> 2</w:t>
      </w:r>
      <w:r w:rsidR="001B5B59" w:rsidRPr="00714638">
        <w:rPr>
          <w:rFonts w:ascii="Times New Roman" w:hAnsi="Times New Roman" w:cs="Times New Roman"/>
          <w:sz w:val="24"/>
          <w:szCs w:val="24"/>
        </w:rPr>
        <w:t>.</w:t>
      </w:r>
    </w:p>
    <w:p w14:paraId="581AD78B" w14:textId="77777777" w:rsidR="00457ADF" w:rsidRDefault="00457ADF" w:rsidP="002F3FFC">
      <w:pPr>
        <w:tabs>
          <w:tab w:val="left" w:pos="426"/>
        </w:tabs>
        <w:spacing w:after="0" w:line="240" w:lineRule="auto"/>
        <w:jc w:val="both"/>
        <w:rPr>
          <w:rFonts w:ascii="Times New Roman" w:hAnsi="Times New Roman" w:cs="Times New Roman"/>
          <w:sz w:val="24"/>
          <w:szCs w:val="24"/>
        </w:rPr>
      </w:pPr>
    </w:p>
    <w:p w14:paraId="6EEB1300" w14:textId="0B20829B" w:rsidR="00457ADF" w:rsidRDefault="00457ADF" w:rsidP="002F3FFC">
      <w:pPr>
        <w:tabs>
          <w:tab w:val="left" w:pos="426"/>
        </w:tabs>
        <w:spacing w:after="0" w:line="240" w:lineRule="auto"/>
        <w:jc w:val="both"/>
        <w:rPr>
          <w:rFonts w:ascii="Times New Roman" w:hAnsi="Times New Roman" w:cs="Times New Roman"/>
          <w:sz w:val="24"/>
          <w:szCs w:val="24"/>
        </w:rPr>
      </w:pPr>
      <w:proofErr w:type="spellStart"/>
      <w:r w:rsidRPr="00552A60">
        <w:rPr>
          <w:rFonts w:ascii="Times New Roman" w:hAnsi="Times New Roman" w:cs="Times New Roman"/>
          <w:sz w:val="24"/>
          <w:szCs w:val="24"/>
          <w:u w:val="single"/>
        </w:rPr>
        <w:t>PankrS</w:t>
      </w:r>
      <w:proofErr w:type="spellEnd"/>
      <w:r w:rsidRPr="00552A60">
        <w:rPr>
          <w:rFonts w:ascii="Times New Roman" w:hAnsi="Times New Roman" w:cs="Times New Roman"/>
          <w:sz w:val="24"/>
          <w:szCs w:val="24"/>
          <w:u w:val="single"/>
        </w:rPr>
        <w:t xml:space="preserve"> § 20 l</w:t>
      </w:r>
      <w:r w:rsidR="00136FAD">
        <w:rPr>
          <w:rFonts w:ascii="Times New Roman" w:hAnsi="Times New Roman" w:cs="Times New Roman"/>
          <w:sz w:val="24"/>
          <w:szCs w:val="24"/>
          <w:u w:val="single"/>
        </w:rPr>
        <w:t>õige</w:t>
      </w:r>
      <w:r w:rsidRPr="00552A60">
        <w:rPr>
          <w:rFonts w:ascii="Times New Roman" w:hAnsi="Times New Roman" w:cs="Times New Roman"/>
          <w:sz w:val="24"/>
          <w:szCs w:val="24"/>
          <w:u w:val="single"/>
        </w:rPr>
        <w:t xml:space="preserve"> 3</w:t>
      </w:r>
      <w:r w:rsidRPr="00A22822">
        <w:rPr>
          <w:rFonts w:ascii="Times New Roman" w:hAnsi="Times New Roman" w:cs="Times New Roman"/>
          <w:sz w:val="24"/>
          <w:szCs w:val="24"/>
        </w:rPr>
        <w:t xml:space="preserve"> näeb ette menetluse peatamise vaidlustes, mis puuduta</w:t>
      </w:r>
      <w:r w:rsidR="00FA4C96">
        <w:rPr>
          <w:rFonts w:ascii="Times New Roman" w:hAnsi="Times New Roman" w:cs="Times New Roman"/>
          <w:sz w:val="24"/>
          <w:szCs w:val="24"/>
        </w:rPr>
        <w:t>vad</w:t>
      </w:r>
      <w:r w:rsidRPr="00A22822">
        <w:rPr>
          <w:rFonts w:ascii="Times New Roman" w:hAnsi="Times New Roman" w:cs="Times New Roman"/>
          <w:sz w:val="24"/>
          <w:szCs w:val="24"/>
        </w:rPr>
        <w:t xml:space="preserve"> võlgniku vara</w:t>
      </w:r>
      <w:r w:rsidR="00D84DBF">
        <w:rPr>
          <w:rFonts w:ascii="Times New Roman" w:hAnsi="Times New Roman" w:cs="Times New Roman"/>
          <w:sz w:val="24"/>
          <w:szCs w:val="24"/>
        </w:rPr>
        <w:t xml:space="preserve"> ja</w:t>
      </w:r>
      <w:r w:rsidRPr="00A22822">
        <w:rPr>
          <w:rFonts w:ascii="Times New Roman" w:hAnsi="Times New Roman" w:cs="Times New Roman"/>
          <w:sz w:val="24"/>
          <w:szCs w:val="24"/>
        </w:rPr>
        <w:t xml:space="preserve"> millele on se</w:t>
      </w:r>
      <w:r w:rsidR="00FA4C96">
        <w:rPr>
          <w:rFonts w:ascii="Times New Roman" w:hAnsi="Times New Roman" w:cs="Times New Roman"/>
          <w:sz w:val="24"/>
          <w:szCs w:val="24"/>
        </w:rPr>
        <w:t>a</w:t>
      </w:r>
      <w:r w:rsidRPr="00A22822">
        <w:rPr>
          <w:rFonts w:ascii="Times New Roman" w:hAnsi="Times New Roman" w:cs="Times New Roman"/>
          <w:sz w:val="24"/>
          <w:szCs w:val="24"/>
        </w:rPr>
        <w:t>tud käsutuskeeld</w:t>
      </w:r>
      <w:r w:rsidR="00D84DBF">
        <w:rPr>
          <w:rFonts w:ascii="Times New Roman" w:hAnsi="Times New Roman" w:cs="Times New Roman"/>
          <w:sz w:val="24"/>
          <w:szCs w:val="24"/>
        </w:rPr>
        <w:t xml:space="preserve">. </w:t>
      </w:r>
      <w:r>
        <w:rPr>
          <w:rFonts w:ascii="Times New Roman" w:hAnsi="Times New Roman" w:cs="Times New Roman"/>
          <w:sz w:val="24"/>
          <w:szCs w:val="24"/>
        </w:rPr>
        <w:t>TVK</w:t>
      </w:r>
      <w:r w:rsidRPr="00A22822">
        <w:rPr>
          <w:rFonts w:ascii="Times New Roman" w:hAnsi="Times New Roman" w:cs="Times New Roman"/>
          <w:sz w:val="24"/>
          <w:szCs w:val="24"/>
        </w:rPr>
        <w:t xml:space="preserve"> menetlus</w:t>
      </w:r>
      <w:r w:rsidR="003A1A39">
        <w:rPr>
          <w:rFonts w:ascii="Times New Roman" w:hAnsi="Times New Roman" w:cs="Times New Roman"/>
          <w:sz w:val="24"/>
          <w:szCs w:val="24"/>
        </w:rPr>
        <w:t>e</w:t>
      </w:r>
      <w:r w:rsidRPr="00A22822">
        <w:rPr>
          <w:rFonts w:ascii="Times New Roman" w:hAnsi="Times New Roman" w:cs="Times New Roman"/>
          <w:sz w:val="24"/>
          <w:szCs w:val="24"/>
        </w:rPr>
        <w:t xml:space="preserve"> peaks</w:t>
      </w:r>
      <w:r w:rsidR="00357285">
        <w:rPr>
          <w:rFonts w:ascii="Times New Roman" w:hAnsi="Times New Roman" w:cs="Times New Roman"/>
          <w:sz w:val="24"/>
          <w:szCs w:val="24"/>
        </w:rPr>
        <w:t xml:space="preserve"> sellisel juhul samuti</w:t>
      </w:r>
      <w:r w:rsidRPr="00A22822">
        <w:rPr>
          <w:rFonts w:ascii="Times New Roman" w:hAnsi="Times New Roman" w:cs="Times New Roman"/>
          <w:sz w:val="24"/>
          <w:szCs w:val="24"/>
        </w:rPr>
        <w:t xml:space="preserve"> peat</w:t>
      </w:r>
      <w:r w:rsidR="003A1A39">
        <w:rPr>
          <w:rFonts w:ascii="Times New Roman" w:hAnsi="Times New Roman" w:cs="Times New Roman"/>
          <w:sz w:val="24"/>
          <w:szCs w:val="24"/>
        </w:rPr>
        <w:t>a</w:t>
      </w:r>
      <w:r w:rsidRPr="00A22822">
        <w:rPr>
          <w:rFonts w:ascii="Times New Roman" w:hAnsi="Times New Roman" w:cs="Times New Roman"/>
          <w:sz w:val="24"/>
          <w:szCs w:val="24"/>
        </w:rPr>
        <w:t xml:space="preserve">ma varaliste nõuete </w:t>
      </w:r>
      <w:r w:rsidR="00CA0BF7">
        <w:rPr>
          <w:rFonts w:ascii="Times New Roman" w:hAnsi="Times New Roman" w:cs="Times New Roman"/>
          <w:sz w:val="24"/>
          <w:szCs w:val="24"/>
        </w:rPr>
        <w:t>puhul</w:t>
      </w:r>
      <w:r w:rsidRPr="00A22822">
        <w:rPr>
          <w:rFonts w:ascii="Times New Roman" w:hAnsi="Times New Roman" w:cs="Times New Roman"/>
          <w:sz w:val="24"/>
          <w:szCs w:val="24"/>
        </w:rPr>
        <w:t xml:space="preserve"> (</w:t>
      </w:r>
      <w:r w:rsidR="00397570">
        <w:rPr>
          <w:rFonts w:ascii="Times New Roman" w:hAnsi="Times New Roman" w:cs="Times New Roman"/>
          <w:sz w:val="24"/>
          <w:szCs w:val="24"/>
        </w:rPr>
        <w:t>endiselt saaks läbi</w:t>
      </w:r>
      <w:r w:rsidRPr="00A22822">
        <w:rPr>
          <w:rFonts w:ascii="Times New Roman" w:hAnsi="Times New Roman" w:cs="Times New Roman"/>
          <w:sz w:val="24"/>
          <w:szCs w:val="24"/>
        </w:rPr>
        <w:t xml:space="preserve"> vaadata mittevaralisi nõudeid, nt töösuhte tuvastamise nõuet ja tööandja esitatud töötajapoolse ülesütlemise tühisuse tuvastamise nõuet) ning peat</w:t>
      </w:r>
      <w:r w:rsidR="00E57DA5">
        <w:rPr>
          <w:rFonts w:ascii="Times New Roman" w:hAnsi="Times New Roman" w:cs="Times New Roman"/>
          <w:sz w:val="24"/>
          <w:szCs w:val="24"/>
        </w:rPr>
        <w:t>a</w:t>
      </w:r>
      <w:r w:rsidRPr="00A22822">
        <w:rPr>
          <w:rFonts w:ascii="Times New Roman" w:hAnsi="Times New Roman" w:cs="Times New Roman"/>
          <w:sz w:val="24"/>
          <w:szCs w:val="24"/>
        </w:rPr>
        <w:t xml:space="preserve">mise alus langeb ära pankroti väljakuulutamisega </w:t>
      </w:r>
      <w:r w:rsidR="00552A60">
        <w:rPr>
          <w:rFonts w:ascii="Times New Roman" w:hAnsi="Times New Roman" w:cs="Times New Roman"/>
          <w:sz w:val="24"/>
          <w:szCs w:val="24"/>
        </w:rPr>
        <w:t>(</w:t>
      </w:r>
      <w:r w:rsidRPr="00A22822">
        <w:rPr>
          <w:rFonts w:ascii="Times New Roman" w:hAnsi="Times New Roman" w:cs="Times New Roman"/>
          <w:sz w:val="24"/>
          <w:szCs w:val="24"/>
        </w:rPr>
        <w:t xml:space="preserve">siis saab nõude jätta läbi vaatamata </w:t>
      </w:r>
      <w:proofErr w:type="spellStart"/>
      <w:r w:rsidRPr="00A22822">
        <w:rPr>
          <w:rFonts w:ascii="Times New Roman" w:hAnsi="Times New Roman" w:cs="Times New Roman"/>
          <w:sz w:val="24"/>
          <w:szCs w:val="24"/>
        </w:rPr>
        <w:t>PankrS</w:t>
      </w:r>
      <w:proofErr w:type="spellEnd"/>
      <w:r w:rsidR="00CA0BF7">
        <w:rPr>
          <w:rFonts w:ascii="Times New Roman" w:hAnsi="Times New Roman" w:cs="Times New Roman"/>
          <w:sz w:val="24"/>
          <w:szCs w:val="24"/>
        </w:rPr>
        <w:t xml:space="preserve"> </w:t>
      </w:r>
      <w:r w:rsidR="00CA0BF7" w:rsidRPr="009C1019">
        <w:rPr>
          <w:rFonts w:ascii="Times New Roman" w:hAnsi="Times New Roman" w:cs="Times New Roman"/>
          <w:sz w:val="24"/>
          <w:szCs w:val="24"/>
        </w:rPr>
        <w:t>§</w:t>
      </w:r>
      <w:r w:rsidRPr="00A22822">
        <w:rPr>
          <w:rFonts w:ascii="Times New Roman" w:hAnsi="Times New Roman" w:cs="Times New Roman"/>
          <w:sz w:val="24"/>
          <w:szCs w:val="24"/>
        </w:rPr>
        <w:t xml:space="preserve"> 43 lg 2</w:t>
      </w:r>
      <w:r w:rsidR="005E77C7">
        <w:rPr>
          <w:rFonts w:ascii="Times New Roman" w:hAnsi="Times New Roman" w:cs="Times New Roman"/>
          <w:sz w:val="24"/>
          <w:szCs w:val="24"/>
        </w:rPr>
        <w:t xml:space="preserve"> alusel</w:t>
      </w:r>
      <w:r w:rsidR="00552A60">
        <w:rPr>
          <w:rFonts w:ascii="Times New Roman" w:hAnsi="Times New Roman" w:cs="Times New Roman"/>
          <w:sz w:val="24"/>
          <w:szCs w:val="24"/>
        </w:rPr>
        <w:t>)</w:t>
      </w:r>
      <w:r w:rsidRPr="00A22822">
        <w:rPr>
          <w:rFonts w:ascii="Times New Roman" w:hAnsi="Times New Roman" w:cs="Times New Roman"/>
          <w:sz w:val="24"/>
          <w:szCs w:val="24"/>
        </w:rPr>
        <w:t>.</w:t>
      </w:r>
      <w:r w:rsidR="00642097">
        <w:rPr>
          <w:rFonts w:ascii="Times New Roman" w:hAnsi="Times New Roman" w:cs="Times New Roman"/>
          <w:sz w:val="24"/>
          <w:szCs w:val="24"/>
        </w:rPr>
        <w:t xml:space="preserve"> </w:t>
      </w:r>
      <w:r w:rsidR="0027707E">
        <w:rPr>
          <w:rFonts w:ascii="Times New Roman" w:hAnsi="Times New Roman" w:cs="Times New Roman"/>
          <w:sz w:val="24"/>
          <w:szCs w:val="24"/>
        </w:rPr>
        <w:t>P</w:t>
      </w:r>
      <w:r w:rsidR="008A0CC6">
        <w:rPr>
          <w:rFonts w:ascii="Times New Roman" w:hAnsi="Times New Roman" w:cs="Times New Roman"/>
          <w:sz w:val="24"/>
          <w:szCs w:val="24"/>
        </w:rPr>
        <w:t xml:space="preserve">raktikas on </w:t>
      </w:r>
      <w:r w:rsidR="004F77A6">
        <w:rPr>
          <w:rFonts w:ascii="Times New Roman" w:hAnsi="Times New Roman" w:cs="Times New Roman"/>
          <w:sz w:val="24"/>
          <w:szCs w:val="24"/>
        </w:rPr>
        <w:t xml:space="preserve">sagedased nõuded, mis on esitatud </w:t>
      </w:r>
      <w:r w:rsidR="00A828DF">
        <w:rPr>
          <w:rFonts w:ascii="Times New Roman" w:hAnsi="Times New Roman" w:cs="Times New Roman"/>
          <w:sz w:val="24"/>
          <w:szCs w:val="24"/>
        </w:rPr>
        <w:t>pankrotimenetluses võlgniku vastu</w:t>
      </w:r>
      <w:r w:rsidR="00191AF3">
        <w:rPr>
          <w:rFonts w:ascii="Times New Roman" w:hAnsi="Times New Roman" w:cs="Times New Roman"/>
          <w:sz w:val="24"/>
          <w:szCs w:val="24"/>
        </w:rPr>
        <w:t xml:space="preserve"> ja </w:t>
      </w:r>
      <w:r w:rsidR="002337D4">
        <w:rPr>
          <w:rFonts w:ascii="Times New Roman" w:hAnsi="Times New Roman" w:cs="Times New Roman"/>
          <w:sz w:val="24"/>
          <w:szCs w:val="24"/>
        </w:rPr>
        <w:lastRenderedPageBreak/>
        <w:t>praegu peatatakse</w:t>
      </w:r>
      <w:r w:rsidR="00191AF3">
        <w:rPr>
          <w:rFonts w:ascii="Times New Roman" w:hAnsi="Times New Roman" w:cs="Times New Roman"/>
          <w:sz w:val="24"/>
          <w:szCs w:val="24"/>
        </w:rPr>
        <w:t xml:space="preserve"> menetlus</w:t>
      </w:r>
      <w:r w:rsidR="00D00923">
        <w:rPr>
          <w:rFonts w:ascii="Times New Roman" w:hAnsi="Times New Roman" w:cs="Times New Roman"/>
          <w:sz w:val="24"/>
          <w:szCs w:val="24"/>
        </w:rPr>
        <w:t xml:space="preserve"> </w:t>
      </w:r>
      <w:r w:rsidR="005E77C7">
        <w:rPr>
          <w:rFonts w:ascii="Times New Roman" w:hAnsi="Times New Roman" w:cs="Times New Roman"/>
          <w:sz w:val="24"/>
          <w:szCs w:val="24"/>
        </w:rPr>
        <w:t>selles</w:t>
      </w:r>
      <w:r w:rsidR="00D00923">
        <w:rPr>
          <w:rFonts w:ascii="Times New Roman" w:hAnsi="Times New Roman" w:cs="Times New Roman"/>
          <w:sz w:val="24"/>
          <w:szCs w:val="24"/>
        </w:rPr>
        <w:t xml:space="preserve"> olukorras</w:t>
      </w:r>
      <w:r w:rsidR="00191AF3">
        <w:rPr>
          <w:rFonts w:ascii="Times New Roman" w:hAnsi="Times New Roman" w:cs="Times New Roman"/>
          <w:sz w:val="24"/>
          <w:szCs w:val="24"/>
        </w:rPr>
        <w:t xml:space="preserve"> </w:t>
      </w:r>
      <w:proofErr w:type="spellStart"/>
      <w:r w:rsidR="00191AF3">
        <w:rPr>
          <w:rFonts w:ascii="Times New Roman" w:hAnsi="Times New Roman" w:cs="Times New Roman"/>
          <w:sz w:val="24"/>
          <w:szCs w:val="24"/>
        </w:rPr>
        <w:t>TsMS</w:t>
      </w:r>
      <w:proofErr w:type="spellEnd"/>
      <w:r w:rsidR="00191AF3">
        <w:rPr>
          <w:rFonts w:ascii="Times New Roman" w:hAnsi="Times New Roman" w:cs="Times New Roman"/>
          <w:sz w:val="24"/>
          <w:szCs w:val="24"/>
        </w:rPr>
        <w:t xml:space="preserve"> § 356 l</w:t>
      </w:r>
      <w:r w:rsidR="005E77C7">
        <w:rPr>
          <w:rFonts w:ascii="Times New Roman" w:hAnsi="Times New Roman" w:cs="Times New Roman"/>
          <w:sz w:val="24"/>
          <w:szCs w:val="24"/>
        </w:rPr>
        <w:t>õike</w:t>
      </w:r>
      <w:r w:rsidR="00191AF3">
        <w:rPr>
          <w:rFonts w:ascii="Times New Roman" w:hAnsi="Times New Roman" w:cs="Times New Roman"/>
          <w:sz w:val="24"/>
          <w:szCs w:val="24"/>
        </w:rPr>
        <w:t xml:space="preserve"> 1 tõlgendamise </w:t>
      </w:r>
      <w:r w:rsidR="003B1BB4">
        <w:rPr>
          <w:rFonts w:ascii="Times New Roman" w:hAnsi="Times New Roman" w:cs="Times New Roman"/>
          <w:sz w:val="24"/>
          <w:szCs w:val="24"/>
        </w:rPr>
        <w:t>abil</w:t>
      </w:r>
      <w:r w:rsidR="00191AF3">
        <w:rPr>
          <w:rFonts w:ascii="Times New Roman" w:hAnsi="Times New Roman" w:cs="Times New Roman"/>
          <w:sz w:val="24"/>
          <w:szCs w:val="24"/>
        </w:rPr>
        <w:t>, mis ei ole menetlusosalistele aga</w:t>
      </w:r>
      <w:r w:rsidR="00EA0796">
        <w:rPr>
          <w:rFonts w:ascii="Times New Roman" w:hAnsi="Times New Roman" w:cs="Times New Roman"/>
          <w:sz w:val="24"/>
          <w:szCs w:val="24"/>
        </w:rPr>
        <w:t xml:space="preserve"> alati piisavalt selge </w:t>
      </w:r>
      <w:r w:rsidR="005E77C7">
        <w:rPr>
          <w:rFonts w:ascii="Times New Roman" w:hAnsi="Times New Roman" w:cs="Times New Roman"/>
          <w:sz w:val="24"/>
          <w:szCs w:val="24"/>
        </w:rPr>
        <w:t>ega</w:t>
      </w:r>
      <w:r w:rsidR="00EA0796">
        <w:rPr>
          <w:rFonts w:ascii="Times New Roman" w:hAnsi="Times New Roman" w:cs="Times New Roman"/>
          <w:sz w:val="24"/>
          <w:szCs w:val="24"/>
        </w:rPr>
        <w:t xml:space="preserve"> arusaadav.</w:t>
      </w:r>
    </w:p>
    <w:p w14:paraId="3A43EC72" w14:textId="23F69ED5" w:rsidR="00097353" w:rsidRPr="00A22822" w:rsidRDefault="00097353" w:rsidP="002F3FFC">
      <w:pPr>
        <w:tabs>
          <w:tab w:val="left" w:pos="426"/>
        </w:tabs>
        <w:spacing w:after="0" w:line="240" w:lineRule="auto"/>
        <w:jc w:val="both"/>
        <w:rPr>
          <w:rFonts w:ascii="Times New Roman" w:hAnsi="Times New Roman" w:cs="Times New Roman"/>
          <w:sz w:val="24"/>
          <w:szCs w:val="24"/>
        </w:rPr>
      </w:pPr>
    </w:p>
    <w:p w14:paraId="77C76588" w14:textId="0BE5C9B2" w:rsidR="00080962" w:rsidRDefault="00BE3BF1" w:rsidP="002F3FFC">
      <w:pPr>
        <w:tabs>
          <w:tab w:val="left" w:pos="426"/>
        </w:tabs>
        <w:spacing w:after="0" w:line="240" w:lineRule="auto"/>
        <w:jc w:val="both"/>
        <w:rPr>
          <w:rFonts w:ascii="Times New Roman" w:hAnsi="Times New Roman" w:cs="Times New Roman"/>
          <w:sz w:val="24"/>
          <w:szCs w:val="24"/>
        </w:rPr>
      </w:pPr>
      <w:proofErr w:type="spellStart"/>
      <w:r w:rsidRPr="00552A60">
        <w:rPr>
          <w:rFonts w:ascii="Times New Roman" w:hAnsi="Times New Roman" w:cs="Times New Roman"/>
          <w:sz w:val="24"/>
          <w:szCs w:val="24"/>
          <w:u w:val="single"/>
        </w:rPr>
        <w:t>TsMS</w:t>
      </w:r>
      <w:proofErr w:type="spellEnd"/>
      <w:r w:rsidRPr="00552A60">
        <w:rPr>
          <w:rFonts w:ascii="Times New Roman" w:hAnsi="Times New Roman" w:cs="Times New Roman"/>
          <w:sz w:val="24"/>
          <w:szCs w:val="24"/>
          <w:u w:val="single"/>
        </w:rPr>
        <w:t xml:space="preserve"> § 353</w:t>
      </w:r>
      <w:r>
        <w:rPr>
          <w:rFonts w:ascii="Times New Roman" w:hAnsi="Times New Roman" w:cs="Times New Roman"/>
          <w:sz w:val="24"/>
          <w:szCs w:val="24"/>
        </w:rPr>
        <w:t xml:space="preserve"> näeb ette menetluse peatumise füüsilisest isikust poole surma või juriidilisest isikust poole lõppemise korral. </w:t>
      </w:r>
      <w:r w:rsidR="00E017BA">
        <w:rPr>
          <w:rFonts w:ascii="Times New Roman" w:hAnsi="Times New Roman" w:cs="Times New Roman"/>
          <w:sz w:val="24"/>
          <w:szCs w:val="24"/>
        </w:rPr>
        <w:t xml:space="preserve">Samuti </w:t>
      </w:r>
      <w:r w:rsidR="00B039B8">
        <w:rPr>
          <w:rFonts w:ascii="Times New Roman" w:hAnsi="Times New Roman" w:cs="Times New Roman"/>
          <w:sz w:val="24"/>
          <w:szCs w:val="24"/>
        </w:rPr>
        <w:t>peatub edaspidi menetlus</w:t>
      </w:r>
      <w:r w:rsidR="00BD2E1F">
        <w:rPr>
          <w:rFonts w:ascii="Times New Roman" w:hAnsi="Times New Roman" w:cs="Times New Roman"/>
          <w:sz w:val="24"/>
          <w:szCs w:val="24"/>
        </w:rPr>
        <w:t xml:space="preserve"> juhul, kui pool kaotab </w:t>
      </w:r>
      <w:proofErr w:type="spellStart"/>
      <w:r w:rsidR="00BD2E1F">
        <w:rPr>
          <w:rFonts w:ascii="Times New Roman" w:hAnsi="Times New Roman" w:cs="Times New Roman"/>
          <w:sz w:val="24"/>
          <w:szCs w:val="24"/>
        </w:rPr>
        <w:t>tsiviilkohtumenetlusteovõime</w:t>
      </w:r>
      <w:proofErr w:type="spellEnd"/>
      <w:r w:rsidR="000109A5">
        <w:rPr>
          <w:rFonts w:ascii="Times New Roman" w:hAnsi="Times New Roman" w:cs="Times New Roman"/>
          <w:sz w:val="24"/>
          <w:szCs w:val="24"/>
        </w:rPr>
        <w:t xml:space="preserve"> või poole </w:t>
      </w:r>
      <w:r w:rsidR="003B180E">
        <w:rPr>
          <w:rFonts w:ascii="Times New Roman" w:hAnsi="Times New Roman" w:cs="Times New Roman"/>
          <w:sz w:val="24"/>
          <w:szCs w:val="24"/>
        </w:rPr>
        <w:t xml:space="preserve">seaduslik esindaja sureb või tema esindusõigus lõpeb. </w:t>
      </w:r>
      <w:r w:rsidR="00A4651E">
        <w:rPr>
          <w:rFonts w:ascii="Times New Roman" w:hAnsi="Times New Roman" w:cs="Times New Roman"/>
          <w:sz w:val="24"/>
          <w:szCs w:val="24"/>
        </w:rPr>
        <w:t>Sellekohase</w:t>
      </w:r>
      <w:r w:rsidR="002C6EDC">
        <w:rPr>
          <w:rFonts w:ascii="Times New Roman" w:hAnsi="Times New Roman" w:cs="Times New Roman"/>
          <w:sz w:val="24"/>
          <w:szCs w:val="24"/>
        </w:rPr>
        <w:t xml:space="preserve"> korra näeb ette </w:t>
      </w:r>
      <w:proofErr w:type="spellStart"/>
      <w:r w:rsidR="002C6EDC" w:rsidRPr="00824283">
        <w:rPr>
          <w:rFonts w:ascii="Times New Roman" w:hAnsi="Times New Roman" w:cs="Times New Roman"/>
          <w:sz w:val="24"/>
          <w:szCs w:val="24"/>
          <w:u w:val="single"/>
        </w:rPr>
        <w:t>TsMS</w:t>
      </w:r>
      <w:proofErr w:type="spellEnd"/>
      <w:r w:rsidR="002C6EDC" w:rsidRPr="00824283">
        <w:rPr>
          <w:rFonts w:ascii="Times New Roman" w:hAnsi="Times New Roman" w:cs="Times New Roman"/>
          <w:sz w:val="24"/>
          <w:szCs w:val="24"/>
          <w:u w:val="single"/>
        </w:rPr>
        <w:t xml:space="preserve"> § 354</w:t>
      </w:r>
      <w:r w:rsidR="002C6EDC">
        <w:rPr>
          <w:rFonts w:ascii="Times New Roman" w:hAnsi="Times New Roman" w:cs="Times New Roman"/>
          <w:sz w:val="24"/>
          <w:szCs w:val="24"/>
        </w:rPr>
        <w:t>.</w:t>
      </w:r>
    </w:p>
    <w:p w14:paraId="259E4E86" w14:textId="77777777" w:rsidR="00080962" w:rsidRDefault="00080962" w:rsidP="002F3FFC">
      <w:pPr>
        <w:tabs>
          <w:tab w:val="left" w:pos="426"/>
        </w:tabs>
        <w:spacing w:after="0" w:line="240" w:lineRule="auto"/>
        <w:jc w:val="both"/>
        <w:rPr>
          <w:rFonts w:ascii="Times New Roman" w:hAnsi="Times New Roman" w:cs="Times New Roman"/>
          <w:sz w:val="24"/>
          <w:szCs w:val="24"/>
        </w:rPr>
      </w:pPr>
    </w:p>
    <w:p w14:paraId="6686D607" w14:textId="33DE0EDF" w:rsidR="00835429" w:rsidRDefault="00AC57A5" w:rsidP="002F3FFC">
      <w:pPr>
        <w:tabs>
          <w:tab w:val="left" w:pos="426"/>
        </w:tabs>
        <w:spacing w:after="0" w:line="240" w:lineRule="auto"/>
        <w:jc w:val="both"/>
        <w:rPr>
          <w:rFonts w:ascii="Times New Roman" w:hAnsi="Times New Roman" w:cs="Times New Roman"/>
          <w:sz w:val="24"/>
          <w:szCs w:val="24"/>
        </w:rPr>
      </w:pPr>
      <w:proofErr w:type="spellStart"/>
      <w:r w:rsidRPr="00824283">
        <w:rPr>
          <w:rFonts w:ascii="Times New Roman" w:hAnsi="Times New Roman" w:cs="Times New Roman"/>
          <w:sz w:val="24"/>
          <w:szCs w:val="24"/>
          <w:u w:val="single"/>
        </w:rPr>
        <w:t>TsMS</w:t>
      </w:r>
      <w:proofErr w:type="spellEnd"/>
      <w:r w:rsidRPr="00824283">
        <w:rPr>
          <w:rFonts w:ascii="Times New Roman" w:hAnsi="Times New Roman" w:cs="Times New Roman"/>
          <w:sz w:val="24"/>
          <w:szCs w:val="24"/>
          <w:u w:val="single"/>
        </w:rPr>
        <w:t xml:space="preserve"> § 355</w:t>
      </w:r>
      <w:r>
        <w:rPr>
          <w:rFonts w:ascii="Times New Roman" w:hAnsi="Times New Roman" w:cs="Times New Roman"/>
          <w:sz w:val="24"/>
          <w:szCs w:val="24"/>
        </w:rPr>
        <w:t xml:space="preserve"> kohaselt on edaspidi võimalik menetlust peatada mõjuval põhjusel kuni põhjuse äralangemiseni. </w:t>
      </w:r>
      <w:r w:rsidR="00444B55">
        <w:rPr>
          <w:rFonts w:ascii="Times New Roman" w:hAnsi="Times New Roman" w:cs="Times New Roman"/>
          <w:sz w:val="24"/>
          <w:szCs w:val="24"/>
        </w:rPr>
        <w:t>Selliseks põhjuseks võib näiteks olla menetlusosalise raske haigestumi</w:t>
      </w:r>
      <w:r w:rsidR="006E0CAF">
        <w:rPr>
          <w:rFonts w:ascii="Times New Roman" w:hAnsi="Times New Roman" w:cs="Times New Roman"/>
          <w:sz w:val="24"/>
          <w:szCs w:val="24"/>
        </w:rPr>
        <w:t xml:space="preserve">ne. </w:t>
      </w:r>
      <w:r w:rsidR="00F94150">
        <w:rPr>
          <w:rFonts w:ascii="Times New Roman" w:hAnsi="Times New Roman" w:cs="Times New Roman"/>
          <w:sz w:val="24"/>
          <w:szCs w:val="24"/>
        </w:rPr>
        <w:t xml:space="preserve">Edaspidi on reguleeritud ka TVK menetluse peatamine erakorralise või sõjaseisukorra ajal kuni takistuse äralangemiseni, kui asja menetlemine ei ole võimalik või on oluliselt raskendatud erandlike asjaolude tõttu. </w:t>
      </w:r>
      <w:r w:rsidR="00A4651E">
        <w:rPr>
          <w:rFonts w:ascii="Times New Roman" w:hAnsi="Times New Roman" w:cs="Times New Roman"/>
          <w:sz w:val="24"/>
          <w:szCs w:val="24"/>
        </w:rPr>
        <w:t>Sellekohase</w:t>
      </w:r>
      <w:r w:rsidR="00F94150">
        <w:rPr>
          <w:rFonts w:ascii="Times New Roman" w:hAnsi="Times New Roman" w:cs="Times New Roman"/>
          <w:sz w:val="24"/>
          <w:szCs w:val="24"/>
        </w:rPr>
        <w:t xml:space="preserve"> korra näeb </w:t>
      </w:r>
      <w:r w:rsidR="00F94150" w:rsidRPr="005945E7">
        <w:rPr>
          <w:rFonts w:ascii="Times New Roman" w:hAnsi="Times New Roman" w:cs="Times New Roman"/>
          <w:sz w:val="24"/>
          <w:szCs w:val="24"/>
        </w:rPr>
        <w:t xml:space="preserve">ette </w:t>
      </w:r>
      <w:proofErr w:type="spellStart"/>
      <w:r w:rsidR="00F94150" w:rsidRPr="00824283">
        <w:rPr>
          <w:rFonts w:ascii="Times New Roman" w:hAnsi="Times New Roman" w:cs="Times New Roman"/>
          <w:sz w:val="24"/>
          <w:szCs w:val="24"/>
          <w:u w:val="single"/>
        </w:rPr>
        <w:t>TsMS</w:t>
      </w:r>
      <w:proofErr w:type="spellEnd"/>
      <w:r w:rsidR="00F94150" w:rsidRPr="00824283">
        <w:rPr>
          <w:rFonts w:ascii="Times New Roman" w:hAnsi="Times New Roman" w:cs="Times New Roman"/>
          <w:sz w:val="24"/>
          <w:szCs w:val="24"/>
          <w:u w:val="single"/>
        </w:rPr>
        <w:t xml:space="preserve"> </w:t>
      </w:r>
      <w:r w:rsidR="00FC7826" w:rsidRPr="00824283">
        <w:rPr>
          <w:rFonts w:ascii="Times New Roman" w:hAnsi="Times New Roman" w:cs="Times New Roman"/>
          <w:sz w:val="24"/>
          <w:szCs w:val="24"/>
          <w:u w:val="single"/>
        </w:rPr>
        <w:t xml:space="preserve">§ </w:t>
      </w:r>
      <w:r w:rsidR="00FC7826" w:rsidRPr="00824283">
        <w:rPr>
          <w:rFonts w:ascii="Times New Roman" w:eastAsia="Times New Roman" w:hAnsi="Times New Roman" w:cs="Times New Roman"/>
          <w:color w:val="000000"/>
          <w:sz w:val="24"/>
          <w:szCs w:val="24"/>
          <w:u w:val="single"/>
          <w:bdr w:val="none" w:sz="0" w:space="0" w:color="auto" w:frame="1"/>
          <w:lang w:eastAsia="et-EE"/>
        </w:rPr>
        <w:t>355</w:t>
      </w:r>
      <w:r w:rsidR="00FC7826" w:rsidRPr="00824283">
        <w:rPr>
          <w:rFonts w:ascii="Times New Roman" w:eastAsia="Times New Roman" w:hAnsi="Times New Roman" w:cs="Times New Roman"/>
          <w:color w:val="000000"/>
          <w:sz w:val="24"/>
          <w:szCs w:val="24"/>
          <w:u w:val="single"/>
          <w:bdr w:val="none" w:sz="0" w:space="0" w:color="auto" w:frame="1"/>
          <w:vertAlign w:val="superscript"/>
          <w:lang w:eastAsia="et-EE"/>
        </w:rPr>
        <w:t>1</w:t>
      </w:r>
      <w:r w:rsidR="005945E7">
        <w:rPr>
          <w:rFonts w:ascii="Times New Roman" w:eastAsia="Times New Roman" w:hAnsi="Times New Roman" w:cs="Times New Roman"/>
          <w:color w:val="000000"/>
          <w:bdr w:val="none" w:sz="0" w:space="0" w:color="auto" w:frame="1"/>
          <w:vertAlign w:val="superscript"/>
          <w:lang w:eastAsia="et-EE"/>
        </w:rPr>
        <w:t xml:space="preserve"> </w:t>
      </w:r>
      <w:r w:rsidR="005945E7">
        <w:rPr>
          <w:rFonts w:ascii="Times New Roman" w:hAnsi="Times New Roman" w:cs="Times New Roman"/>
        </w:rPr>
        <w:t>.</w:t>
      </w:r>
      <w:r w:rsidR="00B973AF">
        <w:rPr>
          <w:rFonts w:ascii="Times New Roman" w:hAnsi="Times New Roman" w:cs="Times New Roman"/>
        </w:rPr>
        <w:t xml:space="preserve"> </w:t>
      </w:r>
      <w:proofErr w:type="spellStart"/>
      <w:r w:rsidR="00B657F7" w:rsidRPr="00824283">
        <w:rPr>
          <w:rFonts w:ascii="Times New Roman" w:hAnsi="Times New Roman" w:cs="Times New Roman"/>
          <w:sz w:val="24"/>
          <w:szCs w:val="24"/>
          <w:u w:val="single"/>
        </w:rPr>
        <w:t>TsMS</w:t>
      </w:r>
      <w:proofErr w:type="spellEnd"/>
      <w:r w:rsidR="00B657F7" w:rsidRPr="00824283">
        <w:rPr>
          <w:rFonts w:ascii="Times New Roman" w:hAnsi="Times New Roman" w:cs="Times New Roman"/>
          <w:sz w:val="24"/>
          <w:szCs w:val="24"/>
          <w:u w:val="single"/>
        </w:rPr>
        <w:t xml:space="preserve"> § 356</w:t>
      </w:r>
      <w:r w:rsidR="00B657F7">
        <w:rPr>
          <w:rFonts w:ascii="Times New Roman" w:hAnsi="Times New Roman" w:cs="Times New Roman"/>
          <w:sz w:val="24"/>
          <w:szCs w:val="24"/>
        </w:rPr>
        <w:t xml:space="preserve"> näeb ette menetluse peatamise</w:t>
      </w:r>
      <w:r w:rsidR="00B657F7" w:rsidDel="00F96CB5">
        <w:rPr>
          <w:rFonts w:ascii="Times New Roman" w:hAnsi="Times New Roman" w:cs="Times New Roman"/>
          <w:sz w:val="24"/>
          <w:szCs w:val="24"/>
        </w:rPr>
        <w:t xml:space="preserve"> </w:t>
      </w:r>
      <w:r w:rsidR="00F96CB5">
        <w:rPr>
          <w:rFonts w:ascii="Times New Roman" w:hAnsi="Times New Roman" w:cs="Times New Roman"/>
          <w:sz w:val="24"/>
          <w:szCs w:val="24"/>
        </w:rPr>
        <w:t xml:space="preserve">ka </w:t>
      </w:r>
      <w:r w:rsidR="00B657F7">
        <w:rPr>
          <w:rFonts w:ascii="Times New Roman" w:hAnsi="Times New Roman" w:cs="Times New Roman"/>
          <w:sz w:val="24"/>
          <w:szCs w:val="24"/>
        </w:rPr>
        <w:t xml:space="preserve">teise menetluse tõttu, mis on </w:t>
      </w:r>
      <w:r w:rsidR="00A4651E">
        <w:rPr>
          <w:rFonts w:ascii="Times New Roman" w:hAnsi="Times New Roman" w:cs="Times New Roman"/>
          <w:sz w:val="24"/>
          <w:szCs w:val="24"/>
        </w:rPr>
        <w:t>seni</w:t>
      </w:r>
      <w:r w:rsidR="00B657F7">
        <w:rPr>
          <w:rFonts w:ascii="Times New Roman" w:hAnsi="Times New Roman" w:cs="Times New Roman"/>
          <w:sz w:val="24"/>
          <w:szCs w:val="24"/>
        </w:rPr>
        <w:t xml:space="preserve"> olnud ainukeseks menetluse peatamise aluseks TVK-s. </w:t>
      </w:r>
      <w:r w:rsidR="00804D91">
        <w:rPr>
          <w:rFonts w:ascii="Times New Roman" w:hAnsi="Times New Roman" w:cs="Times New Roman"/>
          <w:sz w:val="24"/>
          <w:szCs w:val="24"/>
        </w:rPr>
        <w:t xml:space="preserve">Menetluse </w:t>
      </w:r>
      <w:r w:rsidR="008538B2">
        <w:rPr>
          <w:rFonts w:ascii="Times New Roman" w:hAnsi="Times New Roman" w:cs="Times New Roman"/>
          <w:sz w:val="24"/>
          <w:szCs w:val="24"/>
        </w:rPr>
        <w:t>saab</w:t>
      </w:r>
      <w:r w:rsidR="009137F6" w:rsidDel="003F6D6A">
        <w:rPr>
          <w:rFonts w:ascii="Times New Roman" w:hAnsi="Times New Roman" w:cs="Times New Roman"/>
          <w:sz w:val="24"/>
          <w:szCs w:val="24"/>
        </w:rPr>
        <w:t xml:space="preserve"> </w:t>
      </w:r>
      <w:r w:rsidR="007F55AB">
        <w:rPr>
          <w:rFonts w:ascii="Times New Roman" w:hAnsi="Times New Roman" w:cs="Times New Roman"/>
          <w:sz w:val="24"/>
          <w:szCs w:val="24"/>
        </w:rPr>
        <w:t xml:space="preserve">edaspidi peatada ka </w:t>
      </w:r>
      <w:proofErr w:type="spellStart"/>
      <w:r w:rsidR="008F3336" w:rsidRPr="00824283">
        <w:rPr>
          <w:rFonts w:ascii="Times New Roman" w:hAnsi="Times New Roman" w:cs="Times New Roman"/>
          <w:sz w:val="24"/>
          <w:szCs w:val="24"/>
          <w:u w:val="single"/>
        </w:rPr>
        <w:t>TsMS</w:t>
      </w:r>
      <w:proofErr w:type="spellEnd"/>
      <w:r w:rsidR="008F3336" w:rsidRPr="00824283">
        <w:rPr>
          <w:rFonts w:ascii="Times New Roman" w:hAnsi="Times New Roman" w:cs="Times New Roman"/>
          <w:sz w:val="24"/>
          <w:szCs w:val="24"/>
          <w:u w:val="single"/>
        </w:rPr>
        <w:t xml:space="preserve"> §</w:t>
      </w:r>
      <w:r w:rsidR="002A67F4" w:rsidRPr="00824283">
        <w:rPr>
          <w:rFonts w:ascii="Times New Roman" w:hAnsi="Times New Roman" w:cs="Times New Roman"/>
          <w:sz w:val="24"/>
          <w:szCs w:val="24"/>
          <w:u w:val="single"/>
        </w:rPr>
        <w:t xml:space="preserve"> 359</w:t>
      </w:r>
      <w:r w:rsidR="002A67F4">
        <w:rPr>
          <w:rFonts w:ascii="Times New Roman" w:hAnsi="Times New Roman" w:cs="Times New Roman"/>
          <w:sz w:val="24"/>
          <w:szCs w:val="24"/>
        </w:rPr>
        <w:t xml:space="preserve"> alusel, mille kohaselt </w:t>
      </w:r>
      <w:r w:rsidR="00097E81">
        <w:rPr>
          <w:rFonts w:ascii="Times New Roman" w:hAnsi="Times New Roman" w:cs="Times New Roman"/>
          <w:sz w:val="24"/>
          <w:szCs w:val="24"/>
        </w:rPr>
        <w:t xml:space="preserve">võib </w:t>
      </w:r>
      <w:r w:rsidR="00BB3CDD">
        <w:rPr>
          <w:rFonts w:ascii="Times New Roman" w:hAnsi="Times New Roman" w:cs="Times New Roman"/>
          <w:sz w:val="24"/>
          <w:szCs w:val="24"/>
        </w:rPr>
        <w:t>menetluse peatada</w:t>
      </w:r>
      <w:r w:rsidR="00265146">
        <w:rPr>
          <w:rFonts w:ascii="Times New Roman" w:hAnsi="Times New Roman" w:cs="Times New Roman"/>
          <w:sz w:val="24"/>
          <w:szCs w:val="24"/>
        </w:rPr>
        <w:t xml:space="preserve"> poolte ühisel taotlusel</w:t>
      </w:r>
      <w:r w:rsidR="00C23D2D">
        <w:rPr>
          <w:rFonts w:ascii="Times New Roman" w:hAnsi="Times New Roman" w:cs="Times New Roman"/>
          <w:sz w:val="24"/>
          <w:szCs w:val="24"/>
        </w:rPr>
        <w:t xml:space="preserve"> või juhul, kui mõlemad pooled puuduvad istungilt. </w:t>
      </w:r>
      <w:r w:rsidR="00F94B18">
        <w:rPr>
          <w:rFonts w:ascii="Times New Roman" w:hAnsi="Times New Roman" w:cs="Times New Roman"/>
          <w:sz w:val="24"/>
          <w:szCs w:val="24"/>
        </w:rPr>
        <w:t xml:space="preserve">Pooled võivad </w:t>
      </w:r>
      <w:r w:rsidR="00621438">
        <w:rPr>
          <w:rFonts w:ascii="Times New Roman" w:hAnsi="Times New Roman" w:cs="Times New Roman"/>
          <w:sz w:val="24"/>
          <w:szCs w:val="24"/>
        </w:rPr>
        <w:t xml:space="preserve">menetluse peatamist taotleda näiteks juhul, kui võib eeldada, et see on otstarbekas </w:t>
      </w:r>
      <w:r w:rsidR="00805B4B">
        <w:rPr>
          <w:rFonts w:ascii="Times New Roman" w:hAnsi="Times New Roman" w:cs="Times New Roman"/>
          <w:sz w:val="24"/>
          <w:szCs w:val="24"/>
        </w:rPr>
        <w:t xml:space="preserve">pooleliolevate kompromissläbirääkimiste tõttu. </w:t>
      </w:r>
      <w:r w:rsidR="00A90140">
        <w:rPr>
          <w:rFonts w:ascii="Times New Roman" w:hAnsi="Times New Roman" w:cs="Times New Roman"/>
          <w:sz w:val="24"/>
          <w:szCs w:val="24"/>
        </w:rPr>
        <w:t>Menetluse peatab TVK määrusega.</w:t>
      </w:r>
    </w:p>
    <w:p w14:paraId="23987A38" w14:textId="77777777" w:rsidR="00D7314D" w:rsidRDefault="00D7314D" w:rsidP="002F3FFC">
      <w:pPr>
        <w:tabs>
          <w:tab w:val="left" w:pos="426"/>
        </w:tabs>
        <w:spacing w:after="0" w:line="240" w:lineRule="auto"/>
        <w:jc w:val="both"/>
        <w:rPr>
          <w:rFonts w:ascii="Times New Roman" w:hAnsi="Times New Roman" w:cs="Times New Roman"/>
          <w:sz w:val="24"/>
          <w:szCs w:val="24"/>
        </w:rPr>
      </w:pPr>
    </w:p>
    <w:p w14:paraId="384AA9F3" w14:textId="48E5457C" w:rsidR="00D7314D" w:rsidRPr="00A22822" w:rsidRDefault="00D7314D"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Menetluse peatumise või peatamise korral katkeb </w:t>
      </w:r>
      <w:proofErr w:type="spellStart"/>
      <w:r w:rsidRPr="022250B6">
        <w:rPr>
          <w:rFonts w:ascii="Times New Roman" w:hAnsi="Times New Roman" w:cs="Times New Roman"/>
          <w:sz w:val="24"/>
          <w:szCs w:val="24"/>
          <w:u w:val="single"/>
        </w:rPr>
        <w:t>TsMS</w:t>
      </w:r>
      <w:proofErr w:type="spellEnd"/>
      <w:r w:rsidRPr="022250B6">
        <w:rPr>
          <w:rFonts w:ascii="Times New Roman" w:hAnsi="Times New Roman" w:cs="Times New Roman"/>
          <w:sz w:val="24"/>
          <w:szCs w:val="24"/>
          <w:u w:val="single"/>
        </w:rPr>
        <w:t xml:space="preserve"> § 358</w:t>
      </w:r>
      <w:r w:rsidRPr="022250B6">
        <w:rPr>
          <w:rFonts w:ascii="Times New Roman" w:hAnsi="Times New Roman" w:cs="Times New Roman"/>
          <w:sz w:val="24"/>
          <w:szCs w:val="24"/>
        </w:rPr>
        <w:t xml:space="preserve"> kohaselt kõigi menetlustähtaegade (s.o nii seadusest tulenevate, kui TVK määratud tähtaegade) kulgemine ja peatumise või peatamise lõppemisel algab tähtaja kulgemine täies ulatuses uuesti ning menetluse peatumise või peatamise ajal tehtavad menetlustoimingud on tühised. Menetlustähtaja katkemisel on seejuures sama tähendus</w:t>
      </w:r>
      <w:r w:rsidR="007C098E">
        <w:rPr>
          <w:rFonts w:ascii="Times New Roman" w:hAnsi="Times New Roman" w:cs="Times New Roman"/>
          <w:sz w:val="24"/>
          <w:szCs w:val="24"/>
        </w:rPr>
        <w:t>,</w:t>
      </w:r>
      <w:r w:rsidRPr="022250B6">
        <w:rPr>
          <w:rFonts w:ascii="Times New Roman" w:hAnsi="Times New Roman" w:cs="Times New Roman"/>
          <w:sz w:val="24"/>
          <w:szCs w:val="24"/>
        </w:rPr>
        <w:t xml:space="preserve"> nagu </w:t>
      </w:r>
      <w:r w:rsidR="007C098E">
        <w:rPr>
          <w:rFonts w:ascii="Times New Roman" w:hAnsi="Times New Roman" w:cs="Times New Roman"/>
          <w:sz w:val="24"/>
          <w:szCs w:val="24"/>
        </w:rPr>
        <w:t xml:space="preserve">on </w:t>
      </w:r>
      <w:r w:rsidRPr="022250B6">
        <w:rPr>
          <w:rFonts w:ascii="Times New Roman" w:hAnsi="Times New Roman" w:cs="Times New Roman"/>
          <w:sz w:val="24"/>
          <w:szCs w:val="24"/>
        </w:rPr>
        <w:t xml:space="preserve">aegumistähtaja katkemisel </w:t>
      </w:r>
      <w:proofErr w:type="spellStart"/>
      <w:r w:rsidRPr="022250B6">
        <w:rPr>
          <w:rFonts w:ascii="Times New Roman" w:hAnsi="Times New Roman" w:cs="Times New Roman"/>
          <w:sz w:val="24"/>
          <w:szCs w:val="24"/>
        </w:rPr>
        <w:t>TsÜS</w:t>
      </w:r>
      <w:proofErr w:type="spellEnd"/>
      <w:r w:rsidRPr="022250B6">
        <w:rPr>
          <w:rFonts w:ascii="Times New Roman" w:hAnsi="Times New Roman" w:cs="Times New Roman"/>
          <w:sz w:val="24"/>
          <w:szCs w:val="24"/>
        </w:rPr>
        <w:t xml:space="preserve"> §-de 158 ja 159 mõttes. Sisuliselt tähendab see, et menetluse peatumise või peatamise alguspunktis pooleli olnud menetlustähtajad lõpevad ja hakkavad menetluse uuendamise hetkest täies ulatuses uuesti kulgema. Kui TVK on määranud enne menetluse peatumist või peatamist menetlustoimingu tegemiseks kindla kuupäeva, ei saa seda enam järgida ning TVK peab pärast menetluse uuendamist määrama uue tähtpäeva (selguse huvides peaks seda tegema menetluse uuendamise määruses).</w:t>
      </w:r>
    </w:p>
    <w:p w14:paraId="2366B256" w14:textId="77777777" w:rsidR="00D7314D" w:rsidRPr="00A22822" w:rsidRDefault="00D7314D" w:rsidP="002F3FFC">
      <w:pPr>
        <w:tabs>
          <w:tab w:val="left" w:pos="426"/>
        </w:tabs>
        <w:spacing w:after="0" w:line="240" w:lineRule="auto"/>
        <w:jc w:val="both"/>
        <w:rPr>
          <w:rFonts w:ascii="Times New Roman" w:hAnsi="Times New Roman" w:cs="Times New Roman"/>
          <w:sz w:val="24"/>
          <w:szCs w:val="24"/>
        </w:rPr>
      </w:pPr>
    </w:p>
    <w:p w14:paraId="35D445AA" w14:textId="563BEF0B" w:rsidR="00D7314D" w:rsidRDefault="00D7314D" w:rsidP="002F3FFC">
      <w:pPr>
        <w:tabs>
          <w:tab w:val="left" w:pos="426"/>
        </w:tabs>
        <w:spacing w:after="0" w:line="240" w:lineRule="auto"/>
        <w:jc w:val="both"/>
        <w:rPr>
          <w:rFonts w:ascii="Times New Roman" w:hAnsi="Times New Roman" w:cs="Times New Roman"/>
          <w:sz w:val="24"/>
          <w:szCs w:val="24"/>
        </w:rPr>
      </w:pPr>
      <w:r w:rsidRPr="00A22822">
        <w:rPr>
          <w:rFonts w:ascii="Times New Roman" w:hAnsi="Times New Roman" w:cs="Times New Roman"/>
          <w:sz w:val="24"/>
          <w:szCs w:val="24"/>
        </w:rPr>
        <w:t xml:space="preserve">Menetluse peatamisel </w:t>
      </w:r>
      <w:proofErr w:type="spellStart"/>
      <w:r w:rsidRPr="00824283">
        <w:rPr>
          <w:rFonts w:ascii="Times New Roman" w:hAnsi="Times New Roman" w:cs="Times New Roman"/>
          <w:sz w:val="24"/>
          <w:szCs w:val="24"/>
          <w:u w:val="single"/>
        </w:rPr>
        <w:t>TsMS</w:t>
      </w:r>
      <w:proofErr w:type="spellEnd"/>
      <w:r w:rsidRPr="00824283">
        <w:rPr>
          <w:rFonts w:ascii="Times New Roman" w:hAnsi="Times New Roman" w:cs="Times New Roman"/>
          <w:sz w:val="24"/>
          <w:szCs w:val="24"/>
          <w:u w:val="single"/>
        </w:rPr>
        <w:t xml:space="preserve"> § 359</w:t>
      </w:r>
      <w:r w:rsidRPr="00A22822">
        <w:rPr>
          <w:rFonts w:ascii="Times New Roman" w:hAnsi="Times New Roman" w:cs="Times New Roman"/>
          <w:sz w:val="24"/>
          <w:szCs w:val="24"/>
        </w:rPr>
        <w:t xml:space="preserve"> lõikes 1 nimetatud alusel ei mõjutaks see menetlustähtaegade kulgemist, sest see põhjustaks menetluse ebamõistlikku venimist olukorras, kus menetluse peatamine on tingitud otseselt poolte tahtest. Eelkõige puudutab erisus seadusest tulenevaid menetlustähtaegu, sest </w:t>
      </w:r>
      <w:r>
        <w:rPr>
          <w:rFonts w:ascii="Times New Roman" w:hAnsi="Times New Roman" w:cs="Times New Roman"/>
          <w:sz w:val="24"/>
          <w:szCs w:val="24"/>
        </w:rPr>
        <w:t>TVK</w:t>
      </w:r>
      <w:r w:rsidRPr="00A22822">
        <w:rPr>
          <w:rFonts w:ascii="Times New Roman" w:hAnsi="Times New Roman" w:cs="Times New Roman"/>
          <w:sz w:val="24"/>
          <w:szCs w:val="24"/>
        </w:rPr>
        <w:t xml:space="preserve"> saab enda määratud tähtaegu alati pikendada. Kui pooled taotlevad menetluse peatamist, peaksid nad ühtlasi taotlema menetluse peatamise aja kestel saabuvate </w:t>
      </w:r>
      <w:r>
        <w:rPr>
          <w:rFonts w:ascii="Times New Roman" w:hAnsi="Times New Roman" w:cs="Times New Roman"/>
          <w:sz w:val="24"/>
          <w:szCs w:val="24"/>
        </w:rPr>
        <w:t>TVK</w:t>
      </w:r>
      <w:r w:rsidRPr="00A22822">
        <w:rPr>
          <w:rFonts w:ascii="Times New Roman" w:hAnsi="Times New Roman" w:cs="Times New Roman"/>
          <w:sz w:val="24"/>
          <w:szCs w:val="24"/>
        </w:rPr>
        <w:t xml:space="preserve"> määratud tähtpäevade edasilükkamist.</w:t>
      </w:r>
    </w:p>
    <w:p w14:paraId="24907C04" w14:textId="77777777" w:rsidR="00BA0646" w:rsidRDefault="00BA0646" w:rsidP="002F3FFC">
      <w:pPr>
        <w:tabs>
          <w:tab w:val="left" w:pos="426"/>
        </w:tabs>
        <w:spacing w:after="0" w:line="240" w:lineRule="auto"/>
        <w:jc w:val="both"/>
        <w:rPr>
          <w:rFonts w:ascii="Times New Roman" w:hAnsi="Times New Roman" w:cs="Times New Roman"/>
          <w:sz w:val="24"/>
          <w:szCs w:val="24"/>
        </w:rPr>
      </w:pPr>
    </w:p>
    <w:p w14:paraId="2F9EC11F" w14:textId="797DFE7F" w:rsidR="00BA0646" w:rsidRDefault="00163E5C" w:rsidP="002F3FFC">
      <w:pPr>
        <w:tabs>
          <w:tab w:val="left" w:pos="426"/>
        </w:tabs>
        <w:spacing w:after="0" w:line="240" w:lineRule="auto"/>
        <w:jc w:val="both"/>
        <w:rPr>
          <w:rFonts w:ascii="Times New Roman" w:hAnsi="Times New Roman" w:cs="Times New Roman"/>
          <w:sz w:val="24"/>
          <w:szCs w:val="24"/>
        </w:rPr>
      </w:pPr>
      <w:proofErr w:type="spellStart"/>
      <w:r w:rsidRPr="022250B6">
        <w:rPr>
          <w:rFonts w:ascii="Times New Roman" w:hAnsi="Times New Roman" w:cs="Times New Roman"/>
          <w:sz w:val="24"/>
          <w:szCs w:val="24"/>
          <w:u w:val="single"/>
        </w:rPr>
        <w:t>TsMS</w:t>
      </w:r>
      <w:proofErr w:type="spellEnd"/>
      <w:r w:rsidRPr="022250B6">
        <w:rPr>
          <w:rFonts w:ascii="Times New Roman" w:hAnsi="Times New Roman" w:cs="Times New Roman"/>
          <w:sz w:val="24"/>
          <w:szCs w:val="24"/>
          <w:u w:val="single"/>
        </w:rPr>
        <w:t xml:space="preserve"> § 361</w:t>
      </w:r>
      <w:r w:rsidRPr="022250B6">
        <w:rPr>
          <w:rFonts w:ascii="Times New Roman" w:hAnsi="Times New Roman" w:cs="Times New Roman"/>
          <w:sz w:val="24"/>
          <w:szCs w:val="24"/>
        </w:rPr>
        <w:t xml:space="preserve"> reguleerib ka menetluse uuendamise korda p</w:t>
      </w:r>
      <w:r w:rsidR="007C098E">
        <w:rPr>
          <w:rFonts w:ascii="Times New Roman" w:hAnsi="Times New Roman" w:cs="Times New Roman"/>
          <w:sz w:val="24"/>
          <w:szCs w:val="24"/>
        </w:rPr>
        <w:t>ärast</w:t>
      </w:r>
      <w:r w:rsidRPr="022250B6">
        <w:rPr>
          <w:rFonts w:ascii="Times New Roman" w:hAnsi="Times New Roman" w:cs="Times New Roman"/>
          <w:sz w:val="24"/>
          <w:szCs w:val="24"/>
        </w:rPr>
        <w:t xml:space="preserve"> menetluse peatamist või peatumist. </w:t>
      </w:r>
      <w:r w:rsidR="00BF5A3E" w:rsidRPr="022250B6">
        <w:rPr>
          <w:rFonts w:ascii="Times New Roman" w:hAnsi="Times New Roman" w:cs="Times New Roman"/>
          <w:sz w:val="24"/>
          <w:szCs w:val="24"/>
        </w:rPr>
        <w:t xml:space="preserve">TVK saab menetluse uuendada poole taotlusel või </w:t>
      </w:r>
      <w:r w:rsidR="00BD1DEB" w:rsidRPr="022250B6">
        <w:rPr>
          <w:rFonts w:ascii="Times New Roman" w:hAnsi="Times New Roman" w:cs="Times New Roman"/>
          <w:sz w:val="24"/>
          <w:szCs w:val="24"/>
        </w:rPr>
        <w:t>omal algatusel määrusega</w:t>
      </w:r>
      <w:r w:rsidR="00DD0164" w:rsidRPr="022250B6">
        <w:rPr>
          <w:rFonts w:ascii="Times New Roman" w:hAnsi="Times New Roman" w:cs="Times New Roman"/>
          <w:sz w:val="24"/>
          <w:szCs w:val="24"/>
        </w:rPr>
        <w:t xml:space="preserve"> p</w:t>
      </w:r>
      <w:r w:rsidR="007C098E">
        <w:rPr>
          <w:rFonts w:ascii="Times New Roman" w:hAnsi="Times New Roman" w:cs="Times New Roman"/>
          <w:sz w:val="24"/>
          <w:szCs w:val="24"/>
        </w:rPr>
        <w:t>ärast</w:t>
      </w:r>
      <w:r w:rsidR="00DD0164" w:rsidRPr="022250B6">
        <w:rPr>
          <w:rFonts w:ascii="Times New Roman" w:hAnsi="Times New Roman" w:cs="Times New Roman"/>
          <w:sz w:val="24"/>
          <w:szCs w:val="24"/>
        </w:rPr>
        <w:t xml:space="preserve"> seda, kui peatamise aluseks olnud asjaolu on ära langenud. Kui menetlus peatati mõlema poole puudumise tõttu kohtuistungilt, siis uuendatakse menetlus üksnes poole taotlusel. </w:t>
      </w:r>
      <w:r w:rsidR="006A26B1" w:rsidRPr="022250B6">
        <w:rPr>
          <w:rFonts w:ascii="Times New Roman" w:hAnsi="Times New Roman" w:cs="Times New Roman"/>
          <w:sz w:val="24"/>
          <w:szCs w:val="24"/>
        </w:rPr>
        <w:t>Uuendada võib ka menetlust, mis peatati teise käimasoleva menetluse tõttu, kui teine menetlus venib ebamõistlikult</w:t>
      </w:r>
      <w:r w:rsidR="008E5DE6">
        <w:rPr>
          <w:rFonts w:ascii="Times New Roman" w:hAnsi="Times New Roman" w:cs="Times New Roman"/>
          <w:sz w:val="24"/>
          <w:szCs w:val="24"/>
        </w:rPr>
        <w:t>,</w:t>
      </w:r>
      <w:r w:rsidR="006A26B1" w:rsidRPr="022250B6">
        <w:rPr>
          <w:rFonts w:ascii="Times New Roman" w:hAnsi="Times New Roman" w:cs="Times New Roman"/>
          <w:sz w:val="24"/>
          <w:szCs w:val="24"/>
        </w:rPr>
        <w:t xml:space="preserve"> </w:t>
      </w:r>
      <w:r w:rsidR="00DE371B" w:rsidRPr="022250B6">
        <w:rPr>
          <w:rFonts w:ascii="Times New Roman" w:hAnsi="Times New Roman" w:cs="Times New Roman"/>
          <w:sz w:val="24"/>
          <w:szCs w:val="24"/>
        </w:rPr>
        <w:t xml:space="preserve">ning peatatud asja on võimalik lahendada. </w:t>
      </w:r>
      <w:r w:rsidR="00F574E6" w:rsidRPr="022250B6">
        <w:rPr>
          <w:rFonts w:ascii="Times New Roman" w:hAnsi="Times New Roman" w:cs="Times New Roman"/>
          <w:sz w:val="24"/>
          <w:szCs w:val="24"/>
        </w:rPr>
        <w:t>Menetlus loetakse uuendatuks vastava määruse pooltele kättetoimetamisega ning menetlus jätkub sealt, kus see pooleli jäi.</w:t>
      </w:r>
    </w:p>
    <w:p w14:paraId="7759E0BF" w14:textId="77777777" w:rsidR="008719DC" w:rsidRDefault="008719DC" w:rsidP="002F3FFC">
      <w:pPr>
        <w:tabs>
          <w:tab w:val="left" w:pos="426"/>
        </w:tabs>
        <w:spacing w:after="0" w:line="240" w:lineRule="auto"/>
        <w:jc w:val="both"/>
        <w:rPr>
          <w:rFonts w:ascii="Times New Roman" w:hAnsi="Times New Roman" w:cs="Times New Roman"/>
          <w:sz w:val="24"/>
          <w:szCs w:val="24"/>
        </w:rPr>
      </w:pPr>
    </w:p>
    <w:p w14:paraId="3504D974" w14:textId="231ED871" w:rsidR="000B341E" w:rsidRDefault="27BF1AA2"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4D4B37A6" w:rsidRPr="64C1D15A">
        <w:rPr>
          <w:rFonts w:ascii="Times New Roman" w:hAnsi="Times New Roman" w:cs="Times New Roman"/>
          <w:b/>
          <w:bCs/>
          <w:sz w:val="24"/>
          <w:szCs w:val="24"/>
        </w:rPr>
        <w:t xml:space="preserve">unktiga </w:t>
      </w:r>
      <w:r w:rsidR="195EF99B" w:rsidRPr="64C1D15A">
        <w:rPr>
          <w:rFonts w:ascii="Times New Roman" w:hAnsi="Times New Roman" w:cs="Times New Roman"/>
          <w:b/>
          <w:bCs/>
          <w:sz w:val="24"/>
          <w:szCs w:val="24"/>
        </w:rPr>
        <w:t>1</w:t>
      </w:r>
      <w:r w:rsidR="1E5B2531" w:rsidRPr="64C1D15A">
        <w:rPr>
          <w:rFonts w:ascii="Times New Roman" w:hAnsi="Times New Roman" w:cs="Times New Roman"/>
          <w:b/>
          <w:bCs/>
          <w:sz w:val="24"/>
          <w:szCs w:val="24"/>
        </w:rPr>
        <w:t>9</w:t>
      </w:r>
      <w:r w:rsidR="4D4B37A6" w:rsidRPr="64C1D15A">
        <w:rPr>
          <w:rFonts w:ascii="Times New Roman" w:hAnsi="Times New Roman" w:cs="Times New Roman"/>
          <w:b/>
          <w:bCs/>
          <w:sz w:val="24"/>
          <w:szCs w:val="24"/>
        </w:rPr>
        <w:t xml:space="preserve"> </w:t>
      </w:r>
      <w:r w:rsidR="4D4B37A6" w:rsidRPr="64C1D15A">
        <w:rPr>
          <w:rFonts w:ascii="Times New Roman" w:hAnsi="Times New Roman" w:cs="Times New Roman"/>
          <w:sz w:val="24"/>
          <w:szCs w:val="24"/>
        </w:rPr>
        <w:t xml:space="preserve">täiendatakse </w:t>
      </w:r>
      <w:r w:rsidR="70AE070B" w:rsidRPr="64C1D15A">
        <w:rPr>
          <w:rFonts w:ascii="Times New Roman" w:hAnsi="Times New Roman" w:cs="Times New Roman"/>
          <w:sz w:val="24"/>
          <w:szCs w:val="24"/>
        </w:rPr>
        <w:t>TvLS</w:t>
      </w:r>
      <w:r w:rsidR="4D4B37A6" w:rsidRPr="64C1D15A">
        <w:rPr>
          <w:rFonts w:ascii="Times New Roman" w:hAnsi="Times New Roman" w:cs="Times New Roman"/>
          <w:sz w:val="24"/>
          <w:szCs w:val="24"/>
        </w:rPr>
        <w:t xml:space="preserve"> 3. peatükki §-ga 22</w:t>
      </w:r>
      <w:r w:rsidR="4D4B37A6" w:rsidRPr="64C1D15A">
        <w:rPr>
          <w:rFonts w:ascii="Times New Roman" w:hAnsi="Times New Roman" w:cs="Times New Roman"/>
          <w:sz w:val="24"/>
          <w:szCs w:val="24"/>
          <w:vertAlign w:val="superscript"/>
        </w:rPr>
        <w:t>1</w:t>
      </w:r>
      <w:r w:rsidR="4D4B37A6" w:rsidRPr="64C1D15A">
        <w:rPr>
          <w:rFonts w:ascii="Times New Roman" w:hAnsi="Times New Roman" w:cs="Times New Roman"/>
          <w:sz w:val="24"/>
          <w:szCs w:val="24"/>
        </w:rPr>
        <w:t xml:space="preserve">, mis käsitleb </w:t>
      </w:r>
      <w:r w:rsidR="46A3079C" w:rsidRPr="64C1D15A">
        <w:rPr>
          <w:rFonts w:ascii="Times New Roman" w:hAnsi="Times New Roman" w:cs="Times New Roman"/>
          <w:sz w:val="24"/>
          <w:szCs w:val="24"/>
        </w:rPr>
        <w:t>TVK</w:t>
      </w:r>
      <w:r w:rsidR="4D4B37A6" w:rsidRPr="64C1D15A">
        <w:rPr>
          <w:rFonts w:ascii="Times New Roman" w:hAnsi="Times New Roman" w:cs="Times New Roman"/>
          <w:sz w:val="24"/>
          <w:szCs w:val="24"/>
        </w:rPr>
        <w:t xml:space="preserve"> koosseisu vahetumist menetluse käigus. </w:t>
      </w:r>
      <w:commentRangeStart w:id="24"/>
      <w:r w:rsidR="2F924CAA" w:rsidRPr="64C1D15A">
        <w:rPr>
          <w:rFonts w:ascii="Times New Roman" w:hAnsi="Times New Roman" w:cs="Times New Roman"/>
          <w:sz w:val="24"/>
          <w:szCs w:val="24"/>
        </w:rPr>
        <w:t xml:space="preserve">Näiteks </w:t>
      </w:r>
      <w:r w:rsidR="215999AB" w:rsidRPr="64C1D15A">
        <w:rPr>
          <w:rFonts w:ascii="Times New Roman" w:hAnsi="Times New Roman" w:cs="Times New Roman"/>
          <w:sz w:val="24"/>
          <w:szCs w:val="24"/>
        </w:rPr>
        <w:t xml:space="preserve">on </w:t>
      </w:r>
      <w:r w:rsidR="2F924CAA" w:rsidRPr="64C1D15A">
        <w:rPr>
          <w:rFonts w:ascii="Times New Roman" w:hAnsi="Times New Roman" w:cs="Times New Roman"/>
          <w:sz w:val="24"/>
          <w:szCs w:val="24"/>
        </w:rPr>
        <w:t>esinenud olukordi, kus menetluskonverentsi vahendusel osalenud kaasistuja lahkus istungilt</w:t>
      </w:r>
      <w:r w:rsidR="368223AA" w:rsidRPr="64C1D15A">
        <w:rPr>
          <w:rFonts w:ascii="Times New Roman" w:hAnsi="Times New Roman" w:cs="Times New Roman"/>
          <w:sz w:val="24"/>
          <w:szCs w:val="24"/>
        </w:rPr>
        <w:t xml:space="preserve"> või </w:t>
      </w:r>
      <w:r w:rsidR="2F924CAA" w:rsidRPr="64C1D15A">
        <w:rPr>
          <w:rFonts w:ascii="Times New Roman" w:hAnsi="Times New Roman" w:cs="Times New Roman"/>
          <w:sz w:val="24"/>
          <w:szCs w:val="24"/>
        </w:rPr>
        <w:t>lülitas kaamera välja</w:t>
      </w:r>
      <w:commentRangeEnd w:id="24"/>
      <w:r w:rsidR="008E5DE6">
        <w:commentReference w:id="24"/>
      </w:r>
      <w:r w:rsidR="2F924CAA" w:rsidRPr="64C1D15A">
        <w:rPr>
          <w:rFonts w:ascii="Times New Roman" w:hAnsi="Times New Roman" w:cs="Times New Roman"/>
          <w:sz w:val="24"/>
          <w:szCs w:val="24"/>
        </w:rPr>
        <w:t>.</w:t>
      </w:r>
      <w:r w:rsidR="74E2508E" w:rsidRPr="64C1D15A">
        <w:rPr>
          <w:rFonts w:ascii="Times New Roman" w:hAnsi="Times New Roman" w:cs="Times New Roman"/>
          <w:sz w:val="24"/>
          <w:szCs w:val="24"/>
        </w:rPr>
        <w:t xml:space="preserve"> S</w:t>
      </w:r>
      <w:r w:rsidR="3AA2F974" w:rsidRPr="64C1D15A">
        <w:rPr>
          <w:rFonts w:ascii="Times New Roman" w:hAnsi="Times New Roman" w:cs="Times New Roman"/>
          <w:sz w:val="24"/>
          <w:szCs w:val="24"/>
        </w:rPr>
        <w:t>ellises</w:t>
      </w:r>
      <w:r w:rsidR="4E6D14F0" w:rsidRPr="64C1D15A">
        <w:rPr>
          <w:rFonts w:ascii="Times New Roman" w:hAnsi="Times New Roman" w:cs="Times New Roman"/>
          <w:sz w:val="24"/>
          <w:szCs w:val="24"/>
        </w:rPr>
        <w:t xml:space="preserve"> olukorras sa</w:t>
      </w:r>
      <w:r w:rsidR="74E2508E" w:rsidRPr="64C1D15A">
        <w:rPr>
          <w:rFonts w:ascii="Times New Roman" w:hAnsi="Times New Roman" w:cs="Times New Roman"/>
          <w:sz w:val="24"/>
          <w:szCs w:val="24"/>
        </w:rPr>
        <w:t>ab</w:t>
      </w:r>
      <w:r w:rsidR="4E6D14F0" w:rsidRPr="64C1D15A">
        <w:rPr>
          <w:rFonts w:ascii="Times New Roman" w:hAnsi="Times New Roman" w:cs="Times New Roman"/>
          <w:sz w:val="24"/>
          <w:szCs w:val="24"/>
        </w:rPr>
        <w:t xml:space="preserve"> TVK juhataja </w:t>
      </w:r>
      <w:r w:rsidR="74E2508E" w:rsidRPr="64C1D15A">
        <w:rPr>
          <w:rFonts w:ascii="Times New Roman" w:hAnsi="Times New Roman" w:cs="Times New Roman"/>
          <w:sz w:val="24"/>
          <w:szCs w:val="24"/>
        </w:rPr>
        <w:lastRenderedPageBreak/>
        <w:t>praegu</w:t>
      </w:r>
      <w:r w:rsidR="1983966C" w:rsidRPr="64C1D15A">
        <w:rPr>
          <w:rFonts w:ascii="Times New Roman" w:hAnsi="Times New Roman" w:cs="Times New Roman"/>
          <w:sz w:val="24"/>
          <w:szCs w:val="24"/>
        </w:rPr>
        <w:t xml:space="preserve"> analoogia korras</w:t>
      </w:r>
      <w:r w:rsidR="74E2508E" w:rsidRPr="64C1D15A">
        <w:rPr>
          <w:rFonts w:ascii="Times New Roman" w:hAnsi="Times New Roman" w:cs="Times New Roman"/>
          <w:sz w:val="24"/>
          <w:szCs w:val="24"/>
        </w:rPr>
        <w:t xml:space="preserve"> </w:t>
      </w:r>
      <w:r w:rsidR="4E6D14F0" w:rsidRPr="64C1D15A">
        <w:rPr>
          <w:rFonts w:ascii="Times New Roman" w:hAnsi="Times New Roman" w:cs="Times New Roman"/>
          <w:sz w:val="24"/>
          <w:szCs w:val="24"/>
        </w:rPr>
        <w:t xml:space="preserve">tugineda TsMS § 20 lõikele 1, mille kohaselt </w:t>
      </w:r>
      <w:r w:rsidR="66BCEB98" w:rsidRPr="64C1D15A">
        <w:rPr>
          <w:rFonts w:ascii="Times New Roman" w:hAnsi="Times New Roman" w:cs="Times New Roman"/>
          <w:sz w:val="24"/>
          <w:szCs w:val="24"/>
        </w:rPr>
        <w:t xml:space="preserve">juhul, </w:t>
      </w:r>
      <w:r w:rsidR="4E6D14F0" w:rsidRPr="64C1D15A">
        <w:rPr>
          <w:rFonts w:ascii="Times New Roman" w:hAnsi="Times New Roman" w:cs="Times New Roman"/>
          <w:sz w:val="24"/>
          <w:szCs w:val="24"/>
        </w:rPr>
        <w:t>kui asja menetluse käigus kohtukoosseis vahetub, arutatakse asja algusest peale.</w:t>
      </w:r>
      <w:r w:rsidR="550CE114" w:rsidRPr="64C1D15A">
        <w:rPr>
          <w:rFonts w:ascii="Times New Roman" w:hAnsi="Times New Roman" w:cs="Times New Roman"/>
          <w:sz w:val="24"/>
          <w:szCs w:val="24"/>
        </w:rPr>
        <w:t xml:space="preserve"> Samas ei ole TVK-s </w:t>
      </w:r>
      <w:r w:rsidR="5B465D88" w:rsidRPr="64C1D15A">
        <w:rPr>
          <w:rFonts w:ascii="Times New Roman" w:hAnsi="Times New Roman" w:cs="Times New Roman"/>
          <w:sz w:val="24"/>
          <w:szCs w:val="24"/>
        </w:rPr>
        <w:t>see</w:t>
      </w:r>
      <w:r w:rsidR="483E0912" w:rsidRPr="64C1D15A">
        <w:rPr>
          <w:rFonts w:ascii="Times New Roman" w:hAnsi="Times New Roman" w:cs="Times New Roman"/>
          <w:sz w:val="24"/>
          <w:szCs w:val="24"/>
        </w:rPr>
        <w:t xml:space="preserve"> alati</w:t>
      </w:r>
      <w:r w:rsidR="5B465D88" w:rsidRPr="64C1D15A">
        <w:rPr>
          <w:rFonts w:ascii="Times New Roman" w:hAnsi="Times New Roman" w:cs="Times New Roman"/>
          <w:sz w:val="24"/>
          <w:szCs w:val="24"/>
        </w:rPr>
        <w:t xml:space="preserve"> </w:t>
      </w:r>
      <w:r w:rsidR="5D19348C" w:rsidRPr="64C1D15A">
        <w:rPr>
          <w:rFonts w:ascii="Times New Roman" w:hAnsi="Times New Roman" w:cs="Times New Roman"/>
          <w:sz w:val="24"/>
          <w:szCs w:val="24"/>
        </w:rPr>
        <w:t xml:space="preserve">mõistlik, kui menetlus on </w:t>
      </w:r>
      <w:r w:rsidR="65C63068" w:rsidRPr="64C1D15A">
        <w:rPr>
          <w:rFonts w:ascii="Times New Roman" w:hAnsi="Times New Roman" w:cs="Times New Roman"/>
          <w:sz w:val="24"/>
          <w:szCs w:val="24"/>
        </w:rPr>
        <w:t>lõpusirgel</w:t>
      </w:r>
      <w:r w:rsidR="7ADE0EED" w:rsidRPr="64C1D15A">
        <w:rPr>
          <w:rFonts w:ascii="Times New Roman" w:hAnsi="Times New Roman" w:cs="Times New Roman"/>
          <w:sz w:val="24"/>
          <w:szCs w:val="24"/>
        </w:rPr>
        <w:t>, vaidluse asjaolud on selged</w:t>
      </w:r>
      <w:r w:rsidR="0064124F" w:rsidRPr="64C1D15A">
        <w:rPr>
          <w:rFonts w:ascii="Times New Roman" w:hAnsi="Times New Roman" w:cs="Times New Roman"/>
          <w:sz w:val="24"/>
          <w:szCs w:val="24"/>
        </w:rPr>
        <w:t>, tõendid on uuritud</w:t>
      </w:r>
      <w:r w:rsidR="65C63068" w:rsidRPr="64C1D15A">
        <w:rPr>
          <w:rFonts w:ascii="Times New Roman" w:hAnsi="Times New Roman" w:cs="Times New Roman"/>
          <w:sz w:val="24"/>
          <w:szCs w:val="24"/>
        </w:rPr>
        <w:t xml:space="preserve"> </w:t>
      </w:r>
      <w:r w:rsidR="483E0912" w:rsidRPr="64C1D15A">
        <w:rPr>
          <w:rFonts w:ascii="Times New Roman" w:hAnsi="Times New Roman" w:cs="Times New Roman"/>
          <w:sz w:val="24"/>
          <w:szCs w:val="24"/>
        </w:rPr>
        <w:t xml:space="preserve">ning pooled ei taotle asja arutamist otsast peale. </w:t>
      </w:r>
      <w:r w:rsidR="11F0427E" w:rsidRPr="64C1D15A">
        <w:rPr>
          <w:rFonts w:ascii="Times New Roman" w:hAnsi="Times New Roman" w:cs="Times New Roman"/>
          <w:sz w:val="24"/>
          <w:szCs w:val="24"/>
        </w:rPr>
        <w:t xml:space="preserve">Seetõttu on </w:t>
      </w:r>
      <w:r w:rsidR="6799D0AB" w:rsidRPr="64C1D15A">
        <w:rPr>
          <w:rFonts w:ascii="Times New Roman" w:hAnsi="Times New Roman" w:cs="Times New Roman"/>
          <w:sz w:val="24"/>
          <w:szCs w:val="24"/>
        </w:rPr>
        <w:t xml:space="preserve">menetlusökonoomia seisukohast mõistlik ette näha </w:t>
      </w:r>
      <w:r w:rsidR="3DF814CE" w:rsidRPr="64C1D15A">
        <w:rPr>
          <w:rFonts w:ascii="Times New Roman" w:hAnsi="Times New Roman" w:cs="Times New Roman"/>
          <w:sz w:val="24"/>
          <w:szCs w:val="24"/>
        </w:rPr>
        <w:t>kord</w:t>
      </w:r>
      <w:r w:rsidR="3B6ABBB4" w:rsidRPr="64C1D15A">
        <w:rPr>
          <w:rFonts w:ascii="Times New Roman" w:hAnsi="Times New Roman" w:cs="Times New Roman"/>
          <w:sz w:val="24"/>
          <w:szCs w:val="24"/>
        </w:rPr>
        <w:t xml:space="preserve"> TVK koosseisu</w:t>
      </w:r>
      <w:r w:rsidR="61B7D627" w:rsidRPr="64C1D15A">
        <w:rPr>
          <w:rFonts w:ascii="Times New Roman" w:hAnsi="Times New Roman" w:cs="Times New Roman"/>
          <w:sz w:val="24"/>
          <w:szCs w:val="24"/>
        </w:rPr>
        <w:t xml:space="preserve"> vahetumise</w:t>
      </w:r>
      <w:r w:rsidR="66BCEB98" w:rsidRPr="64C1D15A">
        <w:rPr>
          <w:rFonts w:ascii="Times New Roman" w:hAnsi="Times New Roman" w:cs="Times New Roman"/>
          <w:sz w:val="24"/>
          <w:szCs w:val="24"/>
        </w:rPr>
        <w:t>ks</w:t>
      </w:r>
      <w:r w:rsidR="0D1EA3FB" w:rsidRPr="64C1D15A">
        <w:rPr>
          <w:rFonts w:ascii="Times New Roman" w:hAnsi="Times New Roman" w:cs="Times New Roman"/>
          <w:sz w:val="24"/>
          <w:szCs w:val="24"/>
        </w:rPr>
        <w:t>.</w:t>
      </w:r>
    </w:p>
    <w:p w14:paraId="1A2F227F" w14:textId="77777777" w:rsidR="00333555" w:rsidRDefault="00333555" w:rsidP="002F3FFC">
      <w:pPr>
        <w:tabs>
          <w:tab w:val="left" w:pos="426"/>
        </w:tabs>
        <w:spacing w:after="0" w:line="240" w:lineRule="auto"/>
        <w:jc w:val="both"/>
        <w:rPr>
          <w:rFonts w:ascii="Times New Roman" w:hAnsi="Times New Roman" w:cs="Times New Roman"/>
          <w:sz w:val="24"/>
          <w:szCs w:val="24"/>
        </w:rPr>
      </w:pPr>
    </w:p>
    <w:p w14:paraId="3D9FEA75" w14:textId="5C55F59A" w:rsidR="00333555" w:rsidRDefault="00333555" w:rsidP="002F3FFC">
      <w:pPr>
        <w:tabs>
          <w:tab w:val="left" w:pos="426"/>
        </w:tabs>
        <w:spacing w:after="0" w:line="240" w:lineRule="auto"/>
        <w:jc w:val="both"/>
        <w:rPr>
          <w:rFonts w:ascii="Times New Roman" w:hAnsi="Times New Roman" w:cs="Times New Roman"/>
          <w:sz w:val="24"/>
          <w:szCs w:val="24"/>
        </w:rPr>
      </w:pPr>
      <w:r w:rsidRPr="001076C3">
        <w:rPr>
          <w:rFonts w:ascii="Times New Roman" w:hAnsi="Times New Roman" w:cs="Times New Roman"/>
          <w:sz w:val="24"/>
          <w:szCs w:val="24"/>
          <w:u w:val="single"/>
        </w:rPr>
        <w:t>Lõige 1</w:t>
      </w:r>
      <w:r>
        <w:rPr>
          <w:rFonts w:ascii="Times New Roman" w:hAnsi="Times New Roman" w:cs="Times New Roman"/>
          <w:sz w:val="24"/>
          <w:szCs w:val="24"/>
        </w:rPr>
        <w:t xml:space="preserve"> </w:t>
      </w:r>
      <w:r w:rsidR="00DB7FE8">
        <w:rPr>
          <w:rFonts w:ascii="Times New Roman" w:hAnsi="Times New Roman" w:cs="Times New Roman"/>
          <w:sz w:val="24"/>
          <w:szCs w:val="24"/>
        </w:rPr>
        <w:t>näeb ette, et kui TVK koosseis vahetub, arutatakse asja otsast peale, välja arvatud juhul, kui eelmine koosseis on uurinud tõendeid ning pooled ei taotle asja arutamist otsast peale. Kuna TVK menetlused ei ole tihti nii keerukad kui kohtumenetlused</w:t>
      </w:r>
      <w:r w:rsidR="00EA40F8">
        <w:rPr>
          <w:rFonts w:ascii="Times New Roman" w:hAnsi="Times New Roman" w:cs="Times New Roman"/>
          <w:sz w:val="24"/>
          <w:szCs w:val="24"/>
        </w:rPr>
        <w:t xml:space="preserve">, siis ei ole </w:t>
      </w:r>
      <w:r w:rsidR="002F1D99">
        <w:rPr>
          <w:rFonts w:ascii="Times New Roman" w:hAnsi="Times New Roman" w:cs="Times New Roman"/>
          <w:sz w:val="24"/>
          <w:szCs w:val="24"/>
        </w:rPr>
        <w:t xml:space="preserve">asja otsast peale arutamine sageli aja mõistliku kasutamise seisukohast otstarbekas. </w:t>
      </w:r>
      <w:r w:rsidR="00327D49">
        <w:rPr>
          <w:rFonts w:ascii="Times New Roman" w:hAnsi="Times New Roman" w:cs="Times New Roman"/>
          <w:sz w:val="24"/>
          <w:szCs w:val="24"/>
        </w:rPr>
        <w:t>Seda eriti juh</w:t>
      </w:r>
      <w:r w:rsidR="00916DF6">
        <w:rPr>
          <w:rFonts w:ascii="Times New Roman" w:hAnsi="Times New Roman" w:cs="Times New Roman"/>
          <w:sz w:val="24"/>
          <w:szCs w:val="24"/>
        </w:rPr>
        <w:t>tudel</w:t>
      </w:r>
      <w:r w:rsidR="00327D49">
        <w:rPr>
          <w:rFonts w:ascii="Times New Roman" w:hAnsi="Times New Roman" w:cs="Times New Roman"/>
          <w:sz w:val="24"/>
          <w:szCs w:val="24"/>
        </w:rPr>
        <w:t xml:space="preserve">, </w:t>
      </w:r>
      <w:r w:rsidR="00A0031A">
        <w:rPr>
          <w:rFonts w:ascii="Times New Roman" w:hAnsi="Times New Roman" w:cs="Times New Roman"/>
          <w:sz w:val="24"/>
          <w:szCs w:val="24"/>
        </w:rPr>
        <w:t xml:space="preserve">kui vahetub </w:t>
      </w:r>
      <w:r w:rsidR="003060E5">
        <w:rPr>
          <w:rFonts w:ascii="Times New Roman" w:hAnsi="Times New Roman" w:cs="Times New Roman"/>
          <w:sz w:val="24"/>
          <w:szCs w:val="24"/>
        </w:rPr>
        <w:t>vaid üks kaasistuja</w:t>
      </w:r>
      <w:r w:rsidR="001D39EE">
        <w:rPr>
          <w:rFonts w:ascii="Times New Roman" w:hAnsi="Times New Roman" w:cs="Times New Roman"/>
          <w:sz w:val="24"/>
          <w:szCs w:val="24"/>
        </w:rPr>
        <w:t>.</w:t>
      </w:r>
      <w:r w:rsidR="006F07A0">
        <w:rPr>
          <w:rFonts w:ascii="Times New Roman" w:hAnsi="Times New Roman" w:cs="Times New Roman"/>
          <w:sz w:val="24"/>
          <w:szCs w:val="24"/>
        </w:rPr>
        <w:t xml:space="preserve"> Sellisel juhul antakse vahetunud</w:t>
      </w:r>
      <w:r w:rsidR="00ED28FA">
        <w:rPr>
          <w:rFonts w:ascii="Times New Roman" w:hAnsi="Times New Roman" w:cs="Times New Roman"/>
          <w:sz w:val="24"/>
          <w:szCs w:val="24"/>
        </w:rPr>
        <w:t xml:space="preserve"> </w:t>
      </w:r>
      <w:r w:rsidR="00440D2F">
        <w:rPr>
          <w:rFonts w:ascii="Times New Roman" w:hAnsi="Times New Roman" w:cs="Times New Roman"/>
          <w:sz w:val="24"/>
          <w:szCs w:val="24"/>
        </w:rPr>
        <w:t xml:space="preserve">komisjoni liikmele </w:t>
      </w:r>
      <w:r w:rsidR="00E8663D">
        <w:rPr>
          <w:rFonts w:ascii="Times New Roman" w:hAnsi="Times New Roman" w:cs="Times New Roman"/>
          <w:sz w:val="24"/>
          <w:szCs w:val="24"/>
        </w:rPr>
        <w:t xml:space="preserve">võimalus </w:t>
      </w:r>
      <w:r w:rsidR="0098571E">
        <w:rPr>
          <w:rFonts w:ascii="Times New Roman" w:hAnsi="Times New Roman" w:cs="Times New Roman"/>
          <w:sz w:val="24"/>
          <w:szCs w:val="24"/>
        </w:rPr>
        <w:t>kogu toimikus oleva materjaliga tutvuda, sealhulgas istungi protokolliga, misjär</w:t>
      </w:r>
      <w:r w:rsidR="00324248">
        <w:rPr>
          <w:rFonts w:ascii="Times New Roman" w:hAnsi="Times New Roman" w:cs="Times New Roman"/>
          <w:sz w:val="24"/>
          <w:szCs w:val="24"/>
        </w:rPr>
        <w:t xml:space="preserve">el </w:t>
      </w:r>
      <w:r w:rsidR="0088302A">
        <w:rPr>
          <w:rFonts w:ascii="Times New Roman" w:hAnsi="Times New Roman" w:cs="Times New Roman"/>
          <w:sz w:val="24"/>
          <w:szCs w:val="24"/>
        </w:rPr>
        <w:t xml:space="preserve">saab </w:t>
      </w:r>
      <w:r w:rsidR="00DE2840">
        <w:rPr>
          <w:rFonts w:ascii="Times New Roman" w:hAnsi="Times New Roman" w:cs="Times New Roman"/>
          <w:sz w:val="24"/>
          <w:szCs w:val="24"/>
        </w:rPr>
        <w:t>uus liige anda oma arvamuse</w:t>
      </w:r>
      <w:r w:rsidR="003F474A">
        <w:rPr>
          <w:rFonts w:ascii="Times New Roman" w:hAnsi="Times New Roman" w:cs="Times New Roman"/>
          <w:sz w:val="24"/>
          <w:szCs w:val="24"/>
        </w:rPr>
        <w:t xml:space="preserve"> lahenduse </w:t>
      </w:r>
      <w:r w:rsidR="00C7660A">
        <w:rPr>
          <w:rFonts w:ascii="Times New Roman" w:hAnsi="Times New Roman" w:cs="Times New Roman"/>
          <w:sz w:val="24"/>
          <w:szCs w:val="24"/>
        </w:rPr>
        <w:t>kohta</w:t>
      </w:r>
      <w:r w:rsidR="00DE2840">
        <w:rPr>
          <w:rFonts w:ascii="Times New Roman" w:hAnsi="Times New Roman" w:cs="Times New Roman"/>
          <w:sz w:val="24"/>
          <w:szCs w:val="24"/>
        </w:rPr>
        <w:t xml:space="preserve"> kirjalikult.</w:t>
      </w:r>
    </w:p>
    <w:p w14:paraId="49692EAC" w14:textId="77777777" w:rsidR="00916DF6" w:rsidRDefault="00916DF6" w:rsidP="002F3FFC">
      <w:pPr>
        <w:tabs>
          <w:tab w:val="left" w:pos="426"/>
        </w:tabs>
        <w:spacing w:after="0" w:line="240" w:lineRule="auto"/>
        <w:jc w:val="both"/>
        <w:rPr>
          <w:rFonts w:ascii="Times New Roman" w:hAnsi="Times New Roman" w:cs="Times New Roman"/>
          <w:sz w:val="24"/>
          <w:szCs w:val="24"/>
        </w:rPr>
      </w:pPr>
    </w:p>
    <w:p w14:paraId="4DEAB759" w14:textId="1729BDCA" w:rsidR="008719DC" w:rsidRDefault="17D4CC01"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u w:val="single"/>
        </w:rPr>
        <w:t>Lõige 2</w:t>
      </w:r>
      <w:r w:rsidR="44A0CE46" w:rsidRPr="64C1D15A">
        <w:rPr>
          <w:rFonts w:ascii="Times New Roman" w:hAnsi="Times New Roman" w:cs="Times New Roman"/>
          <w:sz w:val="24"/>
          <w:szCs w:val="24"/>
        </w:rPr>
        <w:t xml:space="preserve"> sätestab, et TVK juhataja võib kaasistuja asendada, kui kaasistuja osavõtt menetlusest on takistatud. </w:t>
      </w:r>
      <w:r w:rsidR="6FA6616F" w:rsidRPr="64C1D15A">
        <w:rPr>
          <w:rFonts w:ascii="Times New Roman" w:hAnsi="Times New Roman" w:cs="Times New Roman"/>
          <w:sz w:val="24"/>
          <w:szCs w:val="24"/>
        </w:rPr>
        <w:t xml:space="preserve">Säte on vajalik </w:t>
      </w:r>
      <w:r w:rsidR="6E23ECE4" w:rsidRPr="64C1D15A">
        <w:rPr>
          <w:rFonts w:ascii="Times New Roman" w:hAnsi="Times New Roman" w:cs="Times New Roman"/>
          <w:sz w:val="24"/>
          <w:szCs w:val="24"/>
        </w:rPr>
        <w:t>näiteks</w:t>
      </w:r>
      <w:r w:rsidR="6FA6616F" w:rsidRPr="64C1D15A">
        <w:rPr>
          <w:rFonts w:ascii="Times New Roman" w:hAnsi="Times New Roman" w:cs="Times New Roman"/>
          <w:sz w:val="24"/>
          <w:szCs w:val="24"/>
        </w:rPr>
        <w:t xml:space="preserve"> juhuks, kus</w:t>
      </w:r>
      <w:r w:rsidR="43EF00DF" w:rsidRPr="64C1D15A">
        <w:rPr>
          <w:rFonts w:ascii="Times New Roman" w:hAnsi="Times New Roman" w:cs="Times New Roman"/>
          <w:sz w:val="24"/>
          <w:szCs w:val="24"/>
        </w:rPr>
        <w:t xml:space="preserve"> </w:t>
      </w:r>
      <w:r w:rsidR="6E103047" w:rsidRPr="64C1D15A">
        <w:rPr>
          <w:rFonts w:ascii="Times New Roman" w:hAnsi="Times New Roman" w:cs="Times New Roman"/>
          <w:sz w:val="24"/>
          <w:szCs w:val="24"/>
        </w:rPr>
        <w:t xml:space="preserve">kaasistujal </w:t>
      </w:r>
      <w:r w:rsidR="727F4ADC" w:rsidRPr="64C1D15A">
        <w:rPr>
          <w:rFonts w:ascii="Times New Roman" w:hAnsi="Times New Roman" w:cs="Times New Roman"/>
          <w:sz w:val="24"/>
          <w:szCs w:val="24"/>
        </w:rPr>
        <w:t>esineb põhjus, mis ei võimalda istungil osaleda (näiteks ootamatu haigestumine</w:t>
      </w:r>
      <w:r w:rsidR="7CAFC599" w:rsidRPr="64C1D15A">
        <w:rPr>
          <w:rFonts w:ascii="Times New Roman" w:hAnsi="Times New Roman" w:cs="Times New Roman"/>
          <w:sz w:val="24"/>
          <w:szCs w:val="24"/>
        </w:rPr>
        <w:t xml:space="preserve"> või </w:t>
      </w:r>
      <w:commentRangeStart w:id="25"/>
      <w:r w:rsidR="7CAFC599" w:rsidRPr="64C1D15A">
        <w:rPr>
          <w:rFonts w:ascii="Times New Roman" w:hAnsi="Times New Roman" w:cs="Times New Roman"/>
          <w:sz w:val="24"/>
          <w:szCs w:val="24"/>
        </w:rPr>
        <w:t>püsiv internetiühenduse katkemine</w:t>
      </w:r>
      <w:commentRangeEnd w:id="25"/>
      <w:r w:rsidR="00916DF6">
        <w:commentReference w:id="25"/>
      </w:r>
      <w:r w:rsidR="727F4ADC" w:rsidRPr="64C1D15A">
        <w:rPr>
          <w:rFonts w:ascii="Times New Roman" w:hAnsi="Times New Roman" w:cs="Times New Roman"/>
          <w:sz w:val="24"/>
          <w:szCs w:val="24"/>
        </w:rPr>
        <w:t>)</w:t>
      </w:r>
      <w:r w:rsidR="6FA6616F" w:rsidRPr="64C1D15A">
        <w:rPr>
          <w:rFonts w:ascii="Times New Roman" w:hAnsi="Times New Roman" w:cs="Times New Roman"/>
          <w:sz w:val="24"/>
          <w:szCs w:val="24"/>
        </w:rPr>
        <w:t xml:space="preserve">. </w:t>
      </w:r>
      <w:r w:rsidR="7CAFC599" w:rsidRPr="64C1D15A">
        <w:rPr>
          <w:rFonts w:ascii="Times New Roman" w:hAnsi="Times New Roman" w:cs="Times New Roman"/>
          <w:sz w:val="24"/>
          <w:szCs w:val="24"/>
        </w:rPr>
        <w:t xml:space="preserve">Sellisel juhul </w:t>
      </w:r>
      <w:r w:rsidR="538BAA16" w:rsidRPr="64C1D15A">
        <w:rPr>
          <w:rFonts w:ascii="Times New Roman" w:hAnsi="Times New Roman" w:cs="Times New Roman"/>
          <w:sz w:val="24"/>
          <w:szCs w:val="24"/>
        </w:rPr>
        <w:t xml:space="preserve">võib TVK juhataja otsustada kaasistuja asendamise e-kirja teel. </w:t>
      </w:r>
    </w:p>
    <w:p w14:paraId="340FD42E" w14:textId="77777777" w:rsidR="00B15788" w:rsidRDefault="00B15788" w:rsidP="002F3FFC">
      <w:pPr>
        <w:tabs>
          <w:tab w:val="left" w:pos="426"/>
        </w:tabs>
        <w:spacing w:after="0" w:line="240" w:lineRule="auto"/>
        <w:jc w:val="both"/>
        <w:rPr>
          <w:rFonts w:ascii="Times New Roman" w:hAnsi="Times New Roman" w:cs="Times New Roman"/>
          <w:sz w:val="24"/>
          <w:szCs w:val="24"/>
        </w:rPr>
      </w:pPr>
    </w:p>
    <w:p w14:paraId="1A23CD69" w14:textId="77777777" w:rsidR="00C54000" w:rsidRDefault="6FA6616F"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u w:val="single"/>
        </w:rPr>
        <w:t>Lõige 3</w:t>
      </w:r>
      <w:r w:rsidRPr="64C1D15A">
        <w:rPr>
          <w:rFonts w:ascii="Times New Roman" w:hAnsi="Times New Roman" w:cs="Times New Roman"/>
          <w:sz w:val="24"/>
          <w:szCs w:val="24"/>
        </w:rPr>
        <w:t xml:space="preserve"> näeb ette, et TVK peab </w:t>
      </w:r>
      <w:r w:rsidR="463C5D9B" w:rsidRPr="64C1D15A">
        <w:rPr>
          <w:rFonts w:ascii="Times New Roman" w:hAnsi="Times New Roman" w:cs="Times New Roman"/>
          <w:sz w:val="24"/>
          <w:szCs w:val="24"/>
        </w:rPr>
        <w:t>töövaidluse osapooli viivitamat</w:t>
      </w:r>
      <w:r w:rsidR="6E23ECE4" w:rsidRPr="64C1D15A">
        <w:rPr>
          <w:rFonts w:ascii="Times New Roman" w:hAnsi="Times New Roman" w:cs="Times New Roman"/>
          <w:sz w:val="24"/>
          <w:szCs w:val="24"/>
        </w:rPr>
        <w:t>a</w:t>
      </w:r>
      <w:r w:rsidR="463C5D9B" w:rsidRPr="64C1D15A">
        <w:rPr>
          <w:rFonts w:ascii="Times New Roman" w:hAnsi="Times New Roman" w:cs="Times New Roman"/>
          <w:sz w:val="24"/>
          <w:szCs w:val="24"/>
        </w:rPr>
        <w:t xml:space="preserve"> teavitama komisjoni koosseisu muutumisest </w:t>
      </w:r>
      <w:commentRangeStart w:id="26"/>
      <w:r w:rsidR="463C5D9B" w:rsidRPr="64C1D15A">
        <w:rPr>
          <w:rFonts w:ascii="Times New Roman" w:hAnsi="Times New Roman" w:cs="Times New Roman"/>
          <w:sz w:val="24"/>
          <w:szCs w:val="24"/>
        </w:rPr>
        <w:t xml:space="preserve">ning selgitama </w:t>
      </w:r>
      <w:r w:rsidR="6823DAD4" w:rsidRPr="64C1D15A">
        <w:rPr>
          <w:rFonts w:ascii="Times New Roman" w:hAnsi="Times New Roman" w:cs="Times New Roman"/>
          <w:sz w:val="24"/>
          <w:szCs w:val="24"/>
        </w:rPr>
        <w:t>komisjoni liikmete taandamise korda</w:t>
      </w:r>
      <w:commentRangeEnd w:id="26"/>
      <w:r w:rsidR="00B15788">
        <w:commentReference w:id="26"/>
      </w:r>
      <w:r w:rsidR="6823DAD4" w:rsidRPr="64C1D15A">
        <w:rPr>
          <w:rFonts w:ascii="Times New Roman" w:hAnsi="Times New Roman" w:cs="Times New Roman"/>
          <w:sz w:val="24"/>
          <w:szCs w:val="24"/>
        </w:rPr>
        <w:t xml:space="preserve">. </w:t>
      </w:r>
      <w:r w:rsidR="1829B434" w:rsidRPr="64C1D15A">
        <w:rPr>
          <w:rFonts w:ascii="Times New Roman" w:hAnsi="Times New Roman" w:cs="Times New Roman"/>
          <w:sz w:val="24"/>
          <w:szCs w:val="24"/>
        </w:rPr>
        <w:t xml:space="preserve">Taandamise korra </w:t>
      </w:r>
      <w:r w:rsidR="44F9DF49" w:rsidRPr="64C1D15A">
        <w:rPr>
          <w:rFonts w:ascii="Times New Roman" w:hAnsi="Times New Roman" w:cs="Times New Roman"/>
          <w:sz w:val="24"/>
          <w:szCs w:val="24"/>
        </w:rPr>
        <w:t>uuesti selgitamine on vajalik</w:t>
      </w:r>
      <w:r w:rsidR="0F535B91" w:rsidRPr="64C1D15A">
        <w:rPr>
          <w:rFonts w:ascii="Times New Roman" w:hAnsi="Times New Roman" w:cs="Times New Roman"/>
          <w:sz w:val="24"/>
          <w:szCs w:val="24"/>
        </w:rPr>
        <w:t xml:space="preserve"> juhuks, kui pool</w:t>
      </w:r>
      <w:r w:rsidR="1A7AFB06" w:rsidRPr="64C1D15A">
        <w:rPr>
          <w:rFonts w:ascii="Times New Roman" w:hAnsi="Times New Roman" w:cs="Times New Roman"/>
          <w:sz w:val="24"/>
          <w:szCs w:val="24"/>
        </w:rPr>
        <w:t>el</w:t>
      </w:r>
      <w:r w:rsidR="0F535B91" w:rsidRPr="64C1D15A">
        <w:rPr>
          <w:rFonts w:ascii="Times New Roman" w:hAnsi="Times New Roman" w:cs="Times New Roman"/>
          <w:sz w:val="24"/>
          <w:szCs w:val="24"/>
        </w:rPr>
        <w:t xml:space="preserve"> peaks uue komisjoni liikme </w:t>
      </w:r>
      <w:r w:rsidR="24727E7E" w:rsidRPr="64C1D15A">
        <w:rPr>
          <w:rFonts w:ascii="Times New Roman" w:hAnsi="Times New Roman" w:cs="Times New Roman"/>
          <w:sz w:val="24"/>
          <w:szCs w:val="24"/>
        </w:rPr>
        <w:t>puhul</w:t>
      </w:r>
      <w:r w:rsidR="0F535B91" w:rsidRPr="64C1D15A">
        <w:rPr>
          <w:rFonts w:ascii="Times New Roman" w:hAnsi="Times New Roman" w:cs="Times New Roman"/>
          <w:sz w:val="24"/>
          <w:szCs w:val="24"/>
        </w:rPr>
        <w:t xml:space="preserve"> tekkima </w:t>
      </w:r>
      <w:r w:rsidR="1A7AFB06" w:rsidRPr="64C1D15A">
        <w:rPr>
          <w:rFonts w:ascii="Times New Roman" w:hAnsi="Times New Roman" w:cs="Times New Roman"/>
          <w:sz w:val="24"/>
          <w:szCs w:val="24"/>
        </w:rPr>
        <w:t>näiteks põhjendatud kahtlus tema erapooletuse</w:t>
      </w:r>
      <w:r w:rsidR="24727E7E" w:rsidRPr="64C1D15A">
        <w:rPr>
          <w:rFonts w:ascii="Times New Roman" w:hAnsi="Times New Roman" w:cs="Times New Roman"/>
          <w:sz w:val="24"/>
          <w:szCs w:val="24"/>
        </w:rPr>
        <w:t>s.</w:t>
      </w:r>
    </w:p>
    <w:p w14:paraId="05B203B2" w14:textId="77777777" w:rsidR="00C54000" w:rsidRDefault="00C54000" w:rsidP="002F3FFC">
      <w:pPr>
        <w:tabs>
          <w:tab w:val="left" w:pos="426"/>
        </w:tabs>
        <w:spacing w:after="0" w:line="240" w:lineRule="auto"/>
        <w:jc w:val="both"/>
        <w:rPr>
          <w:rFonts w:ascii="Times New Roman" w:hAnsi="Times New Roman" w:cs="Times New Roman"/>
          <w:sz w:val="24"/>
          <w:szCs w:val="24"/>
        </w:rPr>
      </w:pPr>
    </w:p>
    <w:p w14:paraId="4569CD4C" w14:textId="450BD7D2" w:rsidR="00505DC9" w:rsidRPr="00A22822" w:rsidRDefault="00414CDF"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7C6E4F" w:rsidRPr="00A22822">
        <w:rPr>
          <w:rFonts w:ascii="Times New Roman" w:hAnsi="Times New Roman" w:cs="Times New Roman"/>
          <w:b/>
          <w:bCs/>
          <w:sz w:val="24"/>
          <w:szCs w:val="24"/>
        </w:rPr>
        <w:t xml:space="preserve">unktiga </w:t>
      </w:r>
      <w:r w:rsidR="00E11296">
        <w:rPr>
          <w:rFonts w:ascii="Times New Roman" w:hAnsi="Times New Roman" w:cs="Times New Roman"/>
          <w:b/>
          <w:bCs/>
          <w:sz w:val="24"/>
          <w:szCs w:val="24"/>
        </w:rPr>
        <w:t>2</w:t>
      </w:r>
      <w:r w:rsidR="00576A7B">
        <w:rPr>
          <w:rFonts w:ascii="Times New Roman" w:hAnsi="Times New Roman" w:cs="Times New Roman"/>
          <w:b/>
          <w:bCs/>
          <w:sz w:val="24"/>
          <w:szCs w:val="24"/>
        </w:rPr>
        <w:t>0</w:t>
      </w:r>
      <w:r w:rsidR="007C6E4F" w:rsidRPr="00A22822">
        <w:rPr>
          <w:rFonts w:ascii="Times New Roman" w:hAnsi="Times New Roman" w:cs="Times New Roman"/>
          <w:sz w:val="24"/>
          <w:szCs w:val="24"/>
        </w:rPr>
        <w:t xml:space="preserve"> täiendatakse </w:t>
      </w:r>
      <w:proofErr w:type="spellStart"/>
      <w:r w:rsidR="002E2612">
        <w:rPr>
          <w:rFonts w:ascii="Times New Roman" w:hAnsi="Times New Roman" w:cs="Times New Roman"/>
          <w:sz w:val="24"/>
          <w:szCs w:val="24"/>
        </w:rPr>
        <w:t>TvLS</w:t>
      </w:r>
      <w:proofErr w:type="spellEnd"/>
      <w:r>
        <w:rPr>
          <w:rFonts w:ascii="Times New Roman" w:hAnsi="Times New Roman" w:cs="Times New Roman"/>
          <w:sz w:val="24"/>
          <w:szCs w:val="24"/>
        </w:rPr>
        <w:t>-i</w:t>
      </w:r>
      <w:r w:rsidR="002E2612">
        <w:rPr>
          <w:rFonts w:ascii="Times New Roman" w:hAnsi="Times New Roman" w:cs="Times New Roman"/>
          <w:sz w:val="24"/>
          <w:szCs w:val="24"/>
        </w:rPr>
        <w:t xml:space="preserve"> §</w:t>
      </w:r>
      <w:r w:rsidR="007C6E4F" w:rsidRPr="00A22822">
        <w:rPr>
          <w:rFonts w:ascii="Times New Roman" w:hAnsi="Times New Roman" w:cs="Times New Roman"/>
          <w:sz w:val="24"/>
          <w:szCs w:val="24"/>
        </w:rPr>
        <w:t xml:space="preserve"> 26 lõike 2 punkti 4</w:t>
      </w:r>
      <w:r w:rsidR="009C65E4">
        <w:rPr>
          <w:rFonts w:ascii="Times New Roman" w:hAnsi="Times New Roman" w:cs="Times New Roman"/>
          <w:sz w:val="24"/>
          <w:szCs w:val="24"/>
        </w:rPr>
        <w:t>. Muudatuse</w:t>
      </w:r>
      <w:r w:rsidR="001B48DE">
        <w:rPr>
          <w:rFonts w:ascii="Times New Roman" w:hAnsi="Times New Roman" w:cs="Times New Roman"/>
          <w:sz w:val="24"/>
          <w:szCs w:val="24"/>
        </w:rPr>
        <w:t xml:space="preserve"> kohaselt peab avalduses</w:t>
      </w:r>
      <w:r w:rsidR="007C6E4F" w:rsidRPr="00A22822">
        <w:rPr>
          <w:rFonts w:ascii="Times New Roman" w:hAnsi="Times New Roman" w:cs="Times New Roman"/>
          <w:sz w:val="24"/>
          <w:szCs w:val="24"/>
        </w:rPr>
        <w:t xml:space="preserve"> lisaks nõudesumma</w:t>
      </w:r>
      <w:r w:rsidR="001B48DE">
        <w:rPr>
          <w:rFonts w:ascii="Times New Roman" w:hAnsi="Times New Roman" w:cs="Times New Roman"/>
          <w:sz w:val="24"/>
          <w:szCs w:val="24"/>
        </w:rPr>
        <w:t>le</w:t>
      </w:r>
      <w:r w:rsidR="007C6E4F" w:rsidRPr="00A22822">
        <w:rPr>
          <w:rFonts w:ascii="Times New Roman" w:hAnsi="Times New Roman" w:cs="Times New Roman"/>
          <w:sz w:val="24"/>
          <w:szCs w:val="24"/>
        </w:rPr>
        <w:t xml:space="preserve"> olema </w:t>
      </w:r>
      <w:r w:rsidR="009C65E4">
        <w:rPr>
          <w:rFonts w:ascii="Times New Roman" w:hAnsi="Times New Roman" w:cs="Times New Roman"/>
          <w:sz w:val="24"/>
          <w:szCs w:val="24"/>
        </w:rPr>
        <w:t xml:space="preserve">edaspidi </w:t>
      </w:r>
      <w:r w:rsidR="007C6E4F" w:rsidRPr="00A22822">
        <w:rPr>
          <w:rFonts w:ascii="Times New Roman" w:hAnsi="Times New Roman" w:cs="Times New Roman"/>
          <w:sz w:val="24"/>
          <w:szCs w:val="24"/>
        </w:rPr>
        <w:t xml:space="preserve">välja toodud ka nõudesumma kujunemine ehk arvutuskäik. </w:t>
      </w:r>
      <w:r w:rsidR="00694C5B">
        <w:rPr>
          <w:rFonts w:ascii="Times New Roman" w:hAnsi="Times New Roman" w:cs="Times New Roman"/>
          <w:sz w:val="24"/>
          <w:szCs w:val="24"/>
        </w:rPr>
        <w:t>Teave nõudesumma kujunemise kohta</w:t>
      </w:r>
      <w:r w:rsidR="00122E46">
        <w:rPr>
          <w:rFonts w:ascii="Times New Roman" w:hAnsi="Times New Roman" w:cs="Times New Roman"/>
          <w:sz w:val="24"/>
          <w:szCs w:val="24"/>
        </w:rPr>
        <w:t xml:space="preserve"> on oluline info nii vastaspoolele kui </w:t>
      </w:r>
      <w:r w:rsidR="001B48DE">
        <w:rPr>
          <w:rFonts w:ascii="Times New Roman" w:hAnsi="Times New Roman" w:cs="Times New Roman"/>
          <w:sz w:val="24"/>
          <w:szCs w:val="24"/>
        </w:rPr>
        <w:t xml:space="preserve">ka </w:t>
      </w:r>
      <w:r w:rsidR="00122E46">
        <w:rPr>
          <w:rFonts w:ascii="Times New Roman" w:hAnsi="Times New Roman" w:cs="Times New Roman"/>
          <w:sz w:val="24"/>
          <w:szCs w:val="24"/>
        </w:rPr>
        <w:t>vaidluse lahendajale</w:t>
      </w:r>
      <w:r w:rsidR="00694C5B">
        <w:rPr>
          <w:rFonts w:ascii="Times New Roman" w:hAnsi="Times New Roman" w:cs="Times New Roman"/>
          <w:sz w:val="24"/>
          <w:szCs w:val="24"/>
        </w:rPr>
        <w:t>.</w:t>
      </w:r>
      <w:r w:rsidR="008F2646">
        <w:rPr>
          <w:rFonts w:ascii="Times New Roman" w:hAnsi="Times New Roman" w:cs="Times New Roman"/>
          <w:sz w:val="24"/>
          <w:szCs w:val="24"/>
        </w:rPr>
        <w:t xml:space="preserve"> TVK-s puudub aga kohtumenetluses eksisteeriv eelmenetlus</w:t>
      </w:r>
      <w:r w:rsidR="00B974C3">
        <w:rPr>
          <w:rFonts w:ascii="Times New Roman" w:hAnsi="Times New Roman" w:cs="Times New Roman"/>
          <w:sz w:val="24"/>
          <w:szCs w:val="24"/>
        </w:rPr>
        <w:t xml:space="preserve">, mille ülesandeks on </w:t>
      </w:r>
      <w:r w:rsidR="006B39AB">
        <w:rPr>
          <w:rFonts w:ascii="Times New Roman" w:hAnsi="Times New Roman" w:cs="Times New Roman"/>
          <w:sz w:val="24"/>
          <w:szCs w:val="24"/>
        </w:rPr>
        <w:t>muu hulgas välja selgitada hageja nõuded</w:t>
      </w:r>
      <w:r w:rsidR="008F19A1">
        <w:rPr>
          <w:rFonts w:ascii="Times New Roman" w:hAnsi="Times New Roman" w:cs="Times New Roman"/>
          <w:sz w:val="24"/>
          <w:szCs w:val="24"/>
        </w:rPr>
        <w:t xml:space="preserve"> ja menetlusosaliste faktilised väited nõuete kohta.</w:t>
      </w:r>
      <w:r w:rsidR="00694C5B">
        <w:rPr>
          <w:rFonts w:ascii="Times New Roman" w:hAnsi="Times New Roman" w:cs="Times New Roman"/>
          <w:sz w:val="24"/>
          <w:szCs w:val="24"/>
        </w:rPr>
        <w:t xml:space="preserve"> </w:t>
      </w:r>
      <w:r w:rsidR="001B48DE">
        <w:rPr>
          <w:rFonts w:ascii="Times New Roman" w:hAnsi="Times New Roman" w:cs="Times New Roman"/>
          <w:sz w:val="24"/>
          <w:szCs w:val="24"/>
        </w:rPr>
        <w:t>M</w:t>
      </w:r>
      <w:r w:rsidR="00694C5B">
        <w:rPr>
          <w:rFonts w:ascii="Times New Roman" w:hAnsi="Times New Roman" w:cs="Times New Roman"/>
          <w:sz w:val="24"/>
          <w:szCs w:val="24"/>
        </w:rPr>
        <w:t>uudatus</w:t>
      </w:r>
      <w:r w:rsidR="007C6E4F" w:rsidRPr="00A22822">
        <w:rPr>
          <w:rFonts w:ascii="Times New Roman" w:hAnsi="Times New Roman" w:cs="Times New Roman"/>
          <w:sz w:val="24"/>
          <w:szCs w:val="24"/>
        </w:rPr>
        <w:t xml:space="preserve"> </w:t>
      </w:r>
      <w:r w:rsidR="001B48DE">
        <w:rPr>
          <w:rFonts w:ascii="Times New Roman" w:hAnsi="Times New Roman" w:cs="Times New Roman"/>
          <w:sz w:val="24"/>
          <w:szCs w:val="24"/>
        </w:rPr>
        <w:t xml:space="preserve">aitab </w:t>
      </w:r>
      <w:r w:rsidR="0019041D">
        <w:rPr>
          <w:rFonts w:ascii="Times New Roman" w:hAnsi="Times New Roman" w:cs="Times New Roman"/>
          <w:sz w:val="24"/>
          <w:szCs w:val="24"/>
        </w:rPr>
        <w:t>säästa menetlusosaliste aega</w:t>
      </w:r>
      <w:r w:rsidR="0032782A">
        <w:rPr>
          <w:rFonts w:ascii="Times New Roman" w:hAnsi="Times New Roman" w:cs="Times New Roman"/>
          <w:sz w:val="24"/>
          <w:szCs w:val="24"/>
        </w:rPr>
        <w:t xml:space="preserve">, kuna võimaldab juba </w:t>
      </w:r>
      <w:r w:rsidR="006D1CEC">
        <w:rPr>
          <w:rFonts w:ascii="Times New Roman" w:hAnsi="Times New Roman" w:cs="Times New Roman"/>
          <w:sz w:val="24"/>
          <w:szCs w:val="24"/>
        </w:rPr>
        <w:t xml:space="preserve">menetluse </w:t>
      </w:r>
      <w:r w:rsidR="0032782A">
        <w:rPr>
          <w:rFonts w:ascii="Times New Roman" w:hAnsi="Times New Roman" w:cs="Times New Roman"/>
          <w:sz w:val="24"/>
          <w:szCs w:val="24"/>
        </w:rPr>
        <w:t xml:space="preserve">algstaadiumis </w:t>
      </w:r>
      <w:r w:rsidR="00ED55F5">
        <w:rPr>
          <w:rFonts w:ascii="Times New Roman" w:hAnsi="Times New Roman" w:cs="Times New Roman"/>
          <w:sz w:val="24"/>
          <w:szCs w:val="24"/>
        </w:rPr>
        <w:t xml:space="preserve">kõrvaldada </w:t>
      </w:r>
      <w:r w:rsidR="00F502DD">
        <w:rPr>
          <w:rFonts w:ascii="Times New Roman" w:hAnsi="Times New Roman" w:cs="Times New Roman"/>
          <w:sz w:val="24"/>
          <w:szCs w:val="24"/>
        </w:rPr>
        <w:t>puudused</w:t>
      </w:r>
      <w:r w:rsidR="006D1CEC">
        <w:rPr>
          <w:rFonts w:ascii="Times New Roman" w:hAnsi="Times New Roman" w:cs="Times New Roman"/>
          <w:sz w:val="24"/>
          <w:szCs w:val="24"/>
        </w:rPr>
        <w:t xml:space="preserve"> ja ebatäpsused, mille klaarimine</w:t>
      </w:r>
      <w:r w:rsidR="00BC1BE7">
        <w:rPr>
          <w:rFonts w:ascii="Times New Roman" w:hAnsi="Times New Roman" w:cs="Times New Roman"/>
          <w:sz w:val="24"/>
          <w:szCs w:val="24"/>
        </w:rPr>
        <w:t xml:space="preserve"> hilisemas </w:t>
      </w:r>
      <w:r w:rsidR="00C152EA">
        <w:rPr>
          <w:rFonts w:ascii="Times New Roman" w:hAnsi="Times New Roman" w:cs="Times New Roman"/>
          <w:sz w:val="24"/>
          <w:szCs w:val="24"/>
        </w:rPr>
        <w:t>etapis</w:t>
      </w:r>
      <w:r w:rsidR="00BC1BE7">
        <w:rPr>
          <w:rFonts w:ascii="Times New Roman" w:hAnsi="Times New Roman" w:cs="Times New Roman"/>
          <w:sz w:val="24"/>
          <w:szCs w:val="24"/>
        </w:rPr>
        <w:t xml:space="preserve"> o</w:t>
      </w:r>
      <w:r w:rsidR="00C152EA">
        <w:rPr>
          <w:rFonts w:ascii="Times New Roman" w:hAnsi="Times New Roman" w:cs="Times New Roman"/>
          <w:sz w:val="24"/>
          <w:szCs w:val="24"/>
        </w:rPr>
        <w:t>n</w:t>
      </w:r>
      <w:r w:rsidR="00BC1BE7">
        <w:rPr>
          <w:rFonts w:ascii="Times New Roman" w:hAnsi="Times New Roman" w:cs="Times New Roman"/>
          <w:sz w:val="24"/>
          <w:szCs w:val="24"/>
        </w:rPr>
        <w:t xml:space="preserve"> oluliselt</w:t>
      </w:r>
      <w:r w:rsidR="00017A87">
        <w:rPr>
          <w:rFonts w:ascii="Times New Roman" w:hAnsi="Times New Roman" w:cs="Times New Roman"/>
          <w:sz w:val="24"/>
          <w:szCs w:val="24"/>
        </w:rPr>
        <w:t xml:space="preserve"> ajamahukam. </w:t>
      </w:r>
      <w:r w:rsidR="00194B4C">
        <w:rPr>
          <w:rFonts w:ascii="Times New Roman" w:hAnsi="Times New Roman" w:cs="Times New Roman"/>
          <w:sz w:val="24"/>
          <w:szCs w:val="24"/>
        </w:rPr>
        <w:t xml:space="preserve">Nii aitab muudatus edaspidi kaasa menetluste kiiremale lahendamisele, tõstes seeläbi TVK efektiivsust. </w:t>
      </w:r>
    </w:p>
    <w:p w14:paraId="3A623F98" w14:textId="11969F49" w:rsidR="004F4CAE" w:rsidRDefault="004F4CAE" w:rsidP="002F3FFC">
      <w:pPr>
        <w:tabs>
          <w:tab w:val="left" w:pos="426"/>
        </w:tabs>
        <w:spacing w:after="0" w:line="240" w:lineRule="auto"/>
        <w:jc w:val="both"/>
        <w:rPr>
          <w:rFonts w:ascii="Times New Roman" w:hAnsi="Times New Roman" w:cs="Times New Roman"/>
          <w:sz w:val="24"/>
          <w:szCs w:val="24"/>
        </w:rPr>
      </w:pPr>
    </w:p>
    <w:p w14:paraId="74946B70" w14:textId="25168708" w:rsidR="004F4CAE" w:rsidRPr="00A22822" w:rsidRDefault="007346AD"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P</w:t>
      </w:r>
      <w:r w:rsidR="004F4CAE" w:rsidRPr="00EC176F">
        <w:rPr>
          <w:rFonts w:ascii="Times New Roman" w:hAnsi="Times New Roman" w:cs="Times New Roman"/>
          <w:b/>
          <w:sz w:val="24"/>
          <w:szCs w:val="24"/>
        </w:rPr>
        <w:t xml:space="preserve">unktiga </w:t>
      </w:r>
      <w:r w:rsidR="008A0F5A">
        <w:rPr>
          <w:rFonts w:ascii="Times New Roman" w:hAnsi="Times New Roman" w:cs="Times New Roman"/>
          <w:b/>
          <w:bCs/>
          <w:sz w:val="24"/>
          <w:szCs w:val="24"/>
        </w:rPr>
        <w:t>21</w:t>
      </w:r>
      <w:r w:rsidR="008A53CF">
        <w:rPr>
          <w:rFonts w:ascii="Times New Roman" w:hAnsi="Times New Roman" w:cs="Times New Roman"/>
          <w:sz w:val="24"/>
          <w:szCs w:val="24"/>
        </w:rPr>
        <w:t xml:space="preserve"> </w:t>
      </w:r>
      <w:r w:rsidR="003942F8">
        <w:rPr>
          <w:rFonts w:ascii="Times New Roman" w:hAnsi="Times New Roman" w:cs="Times New Roman"/>
          <w:sz w:val="24"/>
          <w:szCs w:val="24"/>
        </w:rPr>
        <w:t xml:space="preserve">täiendatakse </w:t>
      </w:r>
      <w:proofErr w:type="spellStart"/>
      <w:r w:rsidR="004B6D30">
        <w:rPr>
          <w:rFonts w:ascii="Times New Roman" w:hAnsi="Times New Roman" w:cs="Times New Roman"/>
          <w:sz w:val="24"/>
          <w:szCs w:val="24"/>
        </w:rPr>
        <w:t>TvLS</w:t>
      </w:r>
      <w:proofErr w:type="spellEnd"/>
      <w:r w:rsidR="004B6D30">
        <w:rPr>
          <w:rFonts w:ascii="Times New Roman" w:hAnsi="Times New Roman" w:cs="Times New Roman"/>
          <w:sz w:val="24"/>
          <w:szCs w:val="24"/>
        </w:rPr>
        <w:t xml:space="preserve"> </w:t>
      </w:r>
      <w:r>
        <w:rPr>
          <w:rFonts w:ascii="Times New Roman" w:hAnsi="Times New Roman" w:cs="Times New Roman"/>
          <w:sz w:val="24"/>
          <w:szCs w:val="24"/>
        </w:rPr>
        <w:t>§</w:t>
      </w:r>
      <w:r w:rsidR="008A53CF">
        <w:rPr>
          <w:rFonts w:ascii="Times New Roman" w:hAnsi="Times New Roman" w:cs="Times New Roman"/>
          <w:sz w:val="24"/>
          <w:szCs w:val="24"/>
        </w:rPr>
        <w:t xml:space="preserve"> 26 lõi</w:t>
      </w:r>
      <w:r w:rsidR="003942F8">
        <w:rPr>
          <w:rFonts w:ascii="Times New Roman" w:hAnsi="Times New Roman" w:cs="Times New Roman"/>
          <w:sz w:val="24"/>
          <w:szCs w:val="24"/>
        </w:rPr>
        <w:t>g</w:t>
      </w:r>
      <w:r w:rsidR="008A53CF">
        <w:rPr>
          <w:rFonts w:ascii="Times New Roman" w:hAnsi="Times New Roman" w:cs="Times New Roman"/>
          <w:sz w:val="24"/>
          <w:szCs w:val="24"/>
        </w:rPr>
        <w:t>e</w:t>
      </w:r>
      <w:r w:rsidR="003942F8">
        <w:rPr>
          <w:rFonts w:ascii="Times New Roman" w:hAnsi="Times New Roman" w:cs="Times New Roman"/>
          <w:sz w:val="24"/>
          <w:szCs w:val="24"/>
        </w:rPr>
        <w:t>t</w:t>
      </w:r>
      <w:r w:rsidR="008A53CF">
        <w:rPr>
          <w:rFonts w:ascii="Times New Roman" w:hAnsi="Times New Roman" w:cs="Times New Roman"/>
          <w:sz w:val="24"/>
          <w:szCs w:val="24"/>
        </w:rPr>
        <w:t xml:space="preserve"> 2 punkti</w:t>
      </w:r>
      <w:r w:rsidR="003942F8">
        <w:rPr>
          <w:rFonts w:ascii="Times New Roman" w:hAnsi="Times New Roman" w:cs="Times New Roman"/>
          <w:sz w:val="24"/>
          <w:szCs w:val="24"/>
        </w:rPr>
        <w:t>ga</w:t>
      </w:r>
      <w:r w:rsidR="008A53CF">
        <w:rPr>
          <w:rFonts w:ascii="Times New Roman" w:hAnsi="Times New Roman" w:cs="Times New Roman"/>
          <w:sz w:val="24"/>
          <w:szCs w:val="24"/>
        </w:rPr>
        <w:t xml:space="preserve"> </w:t>
      </w:r>
      <w:r w:rsidR="003942F8">
        <w:rPr>
          <w:rFonts w:ascii="Times New Roman" w:hAnsi="Times New Roman" w:cs="Times New Roman"/>
          <w:sz w:val="24"/>
          <w:szCs w:val="24"/>
        </w:rPr>
        <w:t>9</w:t>
      </w:r>
      <w:r w:rsidR="001E1C5F">
        <w:rPr>
          <w:rFonts w:ascii="Times New Roman" w:hAnsi="Times New Roman" w:cs="Times New Roman"/>
          <w:sz w:val="24"/>
          <w:szCs w:val="24"/>
        </w:rPr>
        <w:t>, kohustades</w:t>
      </w:r>
      <w:r w:rsidR="008A53CF">
        <w:rPr>
          <w:rFonts w:ascii="Times New Roman" w:hAnsi="Times New Roman" w:cs="Times New Roman"/>
          <w:sz w:val="24"/>
          <w:szCs w:val="24"/>
        </w:rPr>
        <w:t xml:space="preserve"> </w:t>
      </w:r>
      <w:r w:rsidR="00916411">
        <w:rPr>
          <w:rFonts w:ascii="Times New Roman" w:hAnsi="Times New Roman" w:cs="Times New Roman"/>
          <w:sz w:val="24"/>
          <w:szCs w:val="24"/>
        </w:rPr>
        <w:t xml:space="preserve">avaldajat märkima </w:t>
      </w:r>
      <w:r w:rsidR="00931341">
        <w:rPr>
          <w:rFonts w:ascii="Times New Roman" w:hAnsi="Times New Roman" w:cs="Times New Roman"/>
          <w:sz w:val="24"/>
          <w:szCs w:val="24"/>
        </w:rPr>
        <w:t>TVK</w:t>
      </w:r>
      <w:r w:rsidR="00C957FA">
        <w:rPr>
          <w:rFonts w:ascii="Times New Roman" w:hAnsi="Times New Roman" w:cs="Times New Roman"/>
          <w:sz w:val="24"/>
          <w:szCs w:val="24"/>
        </w:rPr>
        <w:t>-</w:t>
      </w:r>
      <w:proofErr w:type="spellStart"/>
      <w:r w:rsidR="005D4494">
        <w:rPr>
          <w:rFonts w:ascii="Times New Roman" w:hAnsi="Times New Roman" w:cs="Times New Roman"/>
          <w:sz w:val="24"/>
          <w:szCs w:val="24"/>
        </w:rPr>
        <w:t>le</w:t>
      </w:r>
      <w:proofErr w:type="spellEnd"/>
      <w:r w:rsidR="005D4494">
        <w:rPr>
          <w:rFonts w:ascii="Times New Roman" w:hAnsi="Times New Roman" w:cs="Times New Roman"/>
          <w:sz w:val="24"/>
          <w:szCs w:val="24"/>
        </w:rPr>
        <w:t xml:space="preserve"> esitatud avalduses </w:t>
      </w:r>
      <w:r w:rsidR="00C93914">
        <w:rPr>
          <w:rFonts w:ascii="Times New Roman" w:hAnsi="Times New Roman" w:cs="Times New Roman"/>
          <w:sz w:val="24"/>
          <w:szCs w:val="24"/>
        </w:rPr>
        <w:t>mittenõustumise</w:t>
      </w:r>
      <w:r w:rsidR="00D40995">
        <w:rPr>
          <w:rFonts w:ascii="Times New Roman" w:hAnsi="Times New Roman" w:cs="Times New Roman"/>
          <w:sz w:val="24"/>
          <w:szCs w:val="24"/>
        </w:rPr>
        <w:t xml:space="preserve"> </w:t>
      </w:r>
      <w:proofErr w:type="spellStart"/>
      <w:r w:rsidR="00D40995">
        <w:rPr>
          <w:rFonts w:ascii="Times New Roman" w:hAnsi="Times New Roman" w:cs="Times New Roman"/>
          <w:sz w:val="24"/>
          <w:szCs w:val="24"/>
        </w:rPr>
        <w:t>tagaseljaotsuse</w:t>
      </w:r>
      <w:proofErr w:type="spellEnd"/>
      <w:r w:rsidR="00D40995">
        <w:rPr>
          <w:rFonts w:ascii="Times New Roman" w:hAnsi="Times New Roman" w:cs="Times New Roman"/>
          <w:sz w:val="24"/>
          <w:szCs w:val="24"/>
        </w:rPr>
        <w:t xml:space="preserve"> tegemisega</w:t>
      </w:r>
      <w:r w:rsidR="00A85543">
        <w:rPr>
          <w:rFonts w:ascii="Times New Roman" w:hAnsi="Times New Roman" w:cs="Times New Roman"/>
          <w:sz w:val="24"/>
          <w:szCs w:val="24"/>
        </w:rPr>
        <w:t xml:space="preserve">. Muudatus on </w:t>
      </w:r>
      <w:r w:rsidR="00916411">
        <w:rPr>
          <w:rFonts w:ascii="Times New Roman" w:hAnsi="Times New Roman" w:cs="Times New Roman"/>
          <w:sz w:val="24"/>
          <w:szCs w:val="24"/>
        </w:rPr>
        <w:t>seotud</w:t>
      </w:r>
      <w:r w:rsidR="00A85543">
        <w:rPr>
          <w:rFonts w:ascii="Times New Roman" w:hAnsi="Times New Roman" w:cs="Times New Roman"/>
          <w:sz w:val="24"/>
          <w:szCs w:val="24"/>
        </w:rPr>
        <w:t xml:space="preserve"> eelnõu</w:t>
      </w:r>
      <w:r w:rsidR="00916411">
        <w:rPr>
          <w:rFonts w:ascii="Times New Roman" w:hAnsi="Times New Roman" w:cs="Times New Roman"/>
          <w:sz w:val="24"/>
          <w:szCs w:val="24"/>
        </w:rPr>
        <w:t>ga lisatava §-ga</w:t>
      </w:r>
      <w:r w:rsidR="001F4C5F">
        <w:rPr>
          <w:rFonts w:ascii="Times New Roman" w:hAnsi="Times New Roman" w:cs="Times New Roman"/>
          <w:sz w:val="24"/>
          <w:szCs w:val="24"/>
        </w:rPr>
        <w:t xml:space="preserve"> </w:t>
      </w:r>
      <w:r w:rsidR="000B0D7D">
        <w:rPr>
          <w:rFonts w:ascii="Times New Roman" w:hAnsi="Times New Roman" w:cs="Times New Roman"/>
          <w:sz w:val="24"/>
          <w:szCs w:val="24"/>
        </w:rPr>
        <w:t>42</w:t>
      </w:r>
      <w:r w:rsidR="000B0D7D" w:rsidRPr="00D12978">
        <w:rPr>
          <w:rFonts w:ascii="Times New Roman" w:hAnsi="Times New Roman" w:cs="Times New Roman"/>
          <w:sz w:val="24"/>
          <w:szCs w:val="24"/>
          <w:vertAlign w:val="superscript"/>
        </w:rPr>
        <w:t>2</w:t>
      </w:r>
      <w:r w:rsidR="000B0D7D">
        <w:rPr>
          <w:rFonts w:ascii="Times New Roman" w:hAnsi="Times New Roman" w:cs="Times New Roman"/>
          <w:sz w:val="24"/>
          <w:szCs w:val="24"/>
        </w:rPr>
        <w:t xml:space="preserve">, </w:t>
      </w:r>
      <w:r w:rsidR="00612948">
        <w:rPr>
          <w:rFonts w:ascii="Times New Roman" w:hAnsi="Times New Roman" w:cs="Times New Roman"/>
          <w:sz w:val="24"/>
          <w:szCs w:val="24"/>
        </w:rPr>
        <w:t xml:space="preserve">millega luuakse </w:t>
      </w:r>
      <w:proofErr w:type="spellStart"/>
      <w:r w:rsidR="00612948">
        <w:rPr>
          <w:rFonts w:ascii="Times New Roman" w:hAnsi="Times New Roman" w:cs="Times New Roman"/>
          <w:sz w:val="24"/>
          <w:szCs w:val="24"/>
        </w:rPr>
        <w:t>tagaseljaotsuste</w:t>
      </w:r>
      <w:proofErr w:type="spellEnd"/>
      <w:r w:rsidR="00612948">
        <w:rPr>
          <w:rFonts w:ascii="Times New Roman" w:hAnsi="Times New Roman" w:cs="Times New Roman"/>
          <w:sz w:val="24"/>
          <w:szCs w:val="24"/>
        </w:rPr>
        <w:t xml:space="preserve"> tegemise</w:t>
      </w:r>
      <w:r w:rsidR="00762DBF">
        <w:rPr>
          <w:rFonts w:ascii="Times New Roman" w:hAnsi="Times New Roman" w:cs="Times New Roman"/>
          <w:sz w:val="24"/>
          <w:szCs w:val="24"/>
        </w:rPr>
        <w:t xml:space="preserve"> võimalus</w:t>
      </w:r>
      <w:r w:rsidR="00D76C3E">
        <w:rPr>
          <w:rFonts w:ascii="Times New Roman" w:hAnsi="Times New Roman" w:cs="Times New Roman"/>
          <w:sz w:val="24"/>
          <w:szCs w:val="24"/>
        </w:rPr>
        <w:t xml:space="preserve"> </w:t>
      </w:r>
      <w:r w:rsidR="00931341">
        <w:rPr>
          <w:rFonts w:ascii="Times New Roman" w:hAnsi="Times New Roman" w:cs="Times New Roman"/>
          <w:sz w:val="24"/>
          <w:szCs w:val="24"/>
        </w:rPr>
        <w:t>TVK</w:t>
      </w:r>
      <w:r w:rsidR="003D4F28">
        <w:rPr>
          <w:rFonts w:ascii="Times New Roman" w:hAnsi="Times New Roman" w:cs="Times New Roman"/>
          <w:sz w:val="24"/>
          <w:szCs w:val="24"/>
        </w:rPr>
        <w:t>-</w:t>
      </w:r>
      <w:r w:rsidR="00D76C3E">
        <w:rPr>
          <w:rFonts w:ascii="Times New Roman" w:hAnsi="Times New Roman" w:cs="Times New Roman"/>
          <w:sz w:val="24"/>
          <w:szCs w:val="24"/>
        </w:rPr>
        <w:t xml:space="preserve">s. </w:t>
      </w:r>
      <w:r w:rsidR="00EF64BB">
        <w:rPr>
          <w:rFonts w:ascii="Times New Roman" w:hAnsi="Times New Roman" w:cs="Times New Roman"/>
          <w:sz w:val="24"/>
          <w:szCs w:val="24"/>
        </w:rPr>
        <w:t xml:space="preserve">Nimetatud paragrahvi teise lõike kohaselt </w:t>
      </w:r>
      <w:r w:rsidR="00C924A3">
        <w:rPr>
          <w:rFonts w:ascii="Times New Roman" w:hAnsi="Times New Roman" w:cs="Times New Roman"/>
          <w:sz w:val="24"/>
          <w:szCs w:val="24"/>
        </w:rPr>
        <w:t xml:space="preserve">eeldatakse avaldaja nõusolekut </w:t>
      </w:r>
      <w:proofErr w:type="spellStart"/>
      <w:r w:rsidR="00C924A3">
        <w:rPr>
          <w:rFonts w:ascii="Times New Roman" w:hAnsi="Times New Roman" w:cs="Times New Roman"/>
          <w:sz w:val="24"/>
          <w:szCs w:val="24"/>
        </w:rPr>
        <w:t>tagaseljaotsuse</w:t>
      </w:r>
      <w:proofErr w:type="spellEnd"/>
      <w:r w:rsidR="00C924A3">
        <w:rPr>
          <w:rFonts w:ascii="Times New Roman" w:hAnsi="Times New Roman" w:cs="Times New Roman"/>
          <w:sz w:val="24"/>
          <w:szCs w:val="24"/>
        </w:rPr>
        <w:t xml:space="preserve"> tegemise</w:t>
      </w:r>
      <w:r w:rsidR="00ED062A">
        <w:rPr>
          <w:rFonts w:ascii="Times New Roman" w:hAnsi="Times New Roman" w:cs="Times New Roman"/>
          <w:sz w:val="24"/>
          <w:szCs w:val="24"/>
        </w:rPr>
        <w:t xml:space="preserve">ga, kui avaldaja ei ole </w:t>
      </w:r>
      <w:r w:rsidR="00931341">
        <w:rPr>
          <w:rFonts w:ascii="Times New Roman" w:hAnsi="Times New Roman" w:cs="Times New Roman"/>
          <w:sz w:val="24"/>
          <w:szCs w:val="24"/>
        </w:rPr>
        <w:t>TVK</w:t>
      </w:r>
      <w:r w:rsidR="00A900A4">
        <w:rPr>
          <w:rFonts w:ascii="Times New Roman" w:hAnsi="Times New Roman" w:cs="Times New Roman"/>
          <w:sz w:val="24"/>
          <w:szCs w:val="24"/>
        </w:rPr>
        <w:t>-</w:t>
      </w:r>
      <w:proofErr w:type="spellStart"/>
      <w:r w:rsidR="00ED062A">
        <w:rPr>
          <w:rFonts w:ascii="Times New Roman" w:hAnsi="Times New Roman" w:cs="Times New Roman"/>
          <w:sz w:val="24"/>
          <w:szCs w:val="24"/>
        </w:rPr>
        <w:t>le</w:t>
      </w:r>
      <w:proofErr w:type="spellEnd"/>
      <w:r w:rsidR="00ED062A">
        <w:rPr>
          <w:rFonts w:ascii="Times New Roman" w:hAnsi="Times New Roman" w:cs="Times New Roman"/>
          <w:sz w:val="24"/>
          <w:szCs w:val="24"/>
        </w:rPr>
        <w:t xml:space="preserve"> teatanud, et ta ei soovi </w:t>
      </w:r>
      <w:proofErr w:type="spellStart"/>
      <w:r w:rsidR="00ED062A">
        <w:rPr>
          <w:rFonts w:ascii="Times New Roman" w:hAnsi="Times New Roman" w:cs="Times New Roman"/>
          <w:sz w:val="24"/>
          <w:szCs w:val="24"/>
        </w:rPr>
        <w:t>tagaseljaotsuse</w:t>
      </w:r>
      <w:proofErr w:type="spellEnd"/>
      <w:r w:rsidR="00ED062A">
        <w:rPr>
          <w:rFonts w:ascii="Times New Roman" w:hAnsi="Times New Roman" w:cs="Times New Roman"/>
          <w:sz w:val="24"/>
          <w:szCs w:val="24"/>
        </w:rPr>
        <w:t xml:space="preserve"> tegemist. </w:t>
      </w:r>
      <w:r w:rsidR="002B255C">
        <w:rPr>
          <w:rFonts w:ascii="Times New Roman" w:hAnsi="Times New Roman" w:cs="Times New Roman"/>
          <w:sz w:val="24"/>
          <w:szCs w:val="24"/>
        </w:rPr>
        <w:t xml:space="preserve">Selleks </w:t>
      </w:r>
      <w:r w:rsidR="00FE09AC">
        <w:rPr>
          <w:rFonts w:ascii="Times New Roman" w:hAnsi="Times New Roman" w:cs="Times New Roman"/>
          <w:sz w:val="24"/>
          <w:szCs w:val="24"/>
        </w:rPr>
        <w:t>on vaja avaldajale luua</w:t>
      </w:r>
      <w:r w:rsidR="00086373">
        <w:rPr>
          <w:rFonts w:ascii="Times New Roman" w:hAnsi="Times New Roman" w:cs="Times New Roman"/>
          <w:sz w:val="24"/>
          <w:szCs w:val="24"/>
        </w:rPr>
        <w:t xml:space="preserve"> võimalus juba avalduses märkida, kui </w:t>
      </w:r>
      <w:r w:rsidR="00550D7C">
        <w:rPr>
          <w:rFonts w:ascii="Times New Roman" w:hAnsi="Times New Roman" w:cs="Times New Roman"/>
          <w:sz w:val="24"/>
          <w:szCs w:val="24"/>
        </w:rPr>
        <w:t xml:space="preserve">ta ei nõustu </w:t>
      </w:r>
      <w:proofErr w:type="spellStart"/>
      <w:r w:rsidR="00E53E31">
        <w:rPr>
          <w:rFonts w:ascii="Times New Roman" w:hAnsi="Times New Roman" w:cs="Times New Roman"/>
          <w:sz w:val="24"/>
          <w:szCs w:val="24"/>
        </w:rPr>
        <w:t>tagaseljaotsuse</w:t>
      </w:r>
      <w:proofErr w:type="spellEnd"/>
      <w:r w:rsidR="00E53E31">
        <w:rPr>
          <w:rFonts w:ascii="Times New Roman" w:hAnsi="Times New Roman" w:cs="Times New Roman"/>
          <w:sz w:val="24"/>
          <w:szCs w:val="24"/>
        </w:rPr>
        <w:t xml:space="preserve"> tegemisega. </w:t>
      </w:r>
      <w:r w:rsidR="00964432">
        <w:rPr>
          <w:rFonts w:ascii="Times New Roman" w:hAnsi="Times New Roman" w:cs="Times New Roman"/>
          <w:sz w:val="24"/>
          <w:szCs w:val="24"/>
        </w:rPr>
        <w:t xml:space="preserve">Ka </w:t>
      </w:r>
      <w:proofErr w:type="spellStart"/>
      <w:r w:rsidR="00964432">
        <w:rPr>
          <w:rFonts w:ascii="Times New Roman" w:hAnsi="Times New Roman" w:cs="Times New Roman"/>
          <w:sz w:val="24"/>
          <w:szCs w:val="24"/>
        </w:rPr>
        <w:t>TsMS</w:t>
      </w:r>
      <w:proofErr w:type="spellEnd"/>
      <w:r w:rsidR="00964432">
        <w:rPr>
          <w:rFonts w:ascii="Times New Roman" w:hAnsi="Times New Roman" w:cs="Times New Roman"/>
          <w:sz w:val="24"/>
          <w:szCs w:val="24"/>
        </w:rPr>
        <w:t xml:space="preserve"> näeb ette, et hagiavalduses tuleb </w:t>
      </w:r>
      <w:r w:rsidR="00247D81">
        <w:rPr>
          <w:rFonts w:ascii="Times New Roman" w:hAnsi="Times New Roman" w:cs="Times New Roman"/>
          <w:sz w:val="24"/>
          <w:szCs w:val="24"/>
        </w:rPr>
        <w:t>eraldi</w:t>
      </w:r>
      <w:r w:rsidR="00964432">
        <w:rPr>
          <w:rFonts w:ascii="Times New Roman" w:hAnsi="Times New Roman" w:cs="Times New Roman"/>
          <w:sz w:val="24"/>
          <w:szCs w:val="24"/>
        </w:rPr>
        <w:t xml:space="preserve"> märkida, kui hageja ei </w:t>
      </w:r>
      <w:r w:rsidR="00247D81">
        <w:rPr>
          <w:rFonts w:ascii="Times New Roman" w:hAnsi="Times New Roman" w:cs="Times New Roman"/>
          <w:sz w:val="24"/>
          <w:szCs w:val="24"/>
        </w:rPr>
        <w:t xml:space="preserve">nõustu </w:t>
      </w:r>
      <w:proofErr w:type="spellStart"/>
      <w:r w:rsidR="00964432">
        <w:rPr>
          <w:rFonts w:ascii="Times New Roman" w:hAnsi="Times New Roman" w:cs="Times New Roman"/>
          <w:sz w:val="24"/>
          <w:szCs w:val="24"/>
        </w:rPr>
        <w:t>tagaseljaotsuse</w:t>
      </w:r>
      <w:proofErr w:type="spellEnd"/>
      <w:r w:rsidR="00964432">
        <w:rPr>
          <w:rFonts w:ascii="Times New Roman" w:hAnsi="Times New Roman" w:cs="Times New Roman"/>
          <w:sz w:val="24"/>
          <w:szCs w:val="24"/>
        </w:rPr>
        <w:t xml:space="preserve"> tegemisega.</w:t>
      </w:r>
    </w:p>
    <w:p w14:paraId="3B4BCF81" w14:textId="3EDDE9EA"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6263880D" w14:textId="7A80F583" w:rsidR="00287513" w:rsidRPr="00A22822" w:rsidRDefault="00550D7C"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5A10C5" w:rsidRPr="00A22822">
        <w:rPr>
          <w:rFonts w:ascii="Times New Roman" w:hAnsi="Times New Roman" w:cs="Times New Roman"/>
          <w:b/>
          <w:bCs/>
          <w:sz w:val="24"/>
          <w:szCs w:val="24"/>
        </w:rPr>
        <w:t xml:space="preserve">unktiga </w:t>
      </w:r>
      <w:r w:rsidR="006E6B6B">
        <w:rPr>
          <w:rFonts w:ascii="Times New Roman" w:hAnsi="Times New Roman" w:cs="Times New Roman"/>
          <w:b/>
          <w:bCs/>
          <w:sz w:val="24"/>
          <w:szCs w:val="24"/>
        </w:rPr>
        <w:t>22</w:t>
      </w:r>
      <w:r w:rsidR="005A10C5" w:rsidRPr="00A22822">
        <w:rPr>
          <w:rFonts w:ascii="Times New Roman" w:hAnsi="Times New Roman" w:cs="Times New Roman"/>
          <w:sz w:val="24"/>
          <w:szCs w:val="24"/>
        </w:rPr>
        <w:t xml:space="preserve"> asendatakse </w:t>
      </w:r>
      <w:proofErr w:type="spellStart"/>
      <w:r w:rsidR="004B6D30">
        <w:rPr>
          <w:rFonts w:ascii="Times New Roman" w:hAnsi="Times New Roman" w:cs="Times New Roman"/>
          <w:sz w:val="24"/>
          <w:szCs w:val="24"/>
        </w:rPr>
        <w:t>TvLS</w:t>
      </w:r>
      <w:proofErr w:type="spellEnd"/>
      <w:r w:rsidR="004B6D30">
        <w:rPr>
          <w:rFonts w:ascii="Times New Roman" w:hAnsi="Times New Roman" w:cs="Times New Roman"/>
          <w:sz w:val="24"/>
          <w:szCs w:val="24"/>
        </w:rPr>
        <w:t xml:space="preserve"> </w:t>
      </w:r>
      <w:r>
        <w:rPr>
          <w:rFonts w:ascii="Times New Roman" w:hAnsi="Times New Roman" w:cs="Times New Roman"/>
          <w:sz w:val="24"/>
          <w:szCs w:val="24"/>
        </w:rPr>
        <w:t>§</w:t>
      </w:r>
      <w:r w:rsidR="005A10C5" w:rsidRPr="00A22822">
        <w:rPr>
          <w:rFonts w:ascii="Times New Roman" w:hAnsi="Times New Roman" w:cs="Times New Roman"/>
          <w:sz w:val="24"/>
          <w:szCs w:val="24"/>
        </w:rPr>
        <w:t xml:space="preserve"> 26 lõike 6 esimeses ja teises lauses sõnad „vastustaja“ ja „vastustajale“ sõnadega „vastaspool“ ja „vastaspoolele“.</w:t>
      </w:r>
      <w:r w:rsidR="00192F0D">
        <w:rPr>
          <w:rFonts w:ascii="Times New Roman" w:hAnsi="Times New Roman" w:cs="Times New Roman"/>
          <w:sz w:val="24"/>
          <w:szCs w:val="24"/>
        </w:rPr>
        <w:t xml:space="preserve"> Tegemist on tehnilist laadi muudatusega.</w:t>
      </w:r>
      <w:r w:rsidR="005A10C5" w:rsidRPr="00A22822">
        <w:rPr>
          <w:rFonts w:ascii="Times New Roman" w:hAnsi="Times New Roman" w:cs="Times New Roman"/>
          <w:sz w:val="24"/>
          <w:szCs w:val="24"/>
        </w:rPr>
        <w:t xml:space="preserve"> </w:t>
      </w:r>
      <w:proofErr w:type="spellStart"/>
      <w:r w:rsidR="005A10C5" w:rsidRPr="00A22822">
        <w:rPr>
          <w:rFonts w:ascii="Times New Roman" w:hAnsi="Times New Roman" w:cs="Times New Roman"/>
          <w:sz w:val="24"/>
          <w:szCs w:val="24"/>
        </w:rPr>
        <w:t>TvLS-is</w:t>
      </w:r>
      <w:proofErr w:type="spellEnd"/>
      <w:r w:rsidR="005A10C5" w:rsidRPr="00A22822">
        <w:rPr>
          <w:rFonts w:ascii="Times New Roman" w:hAnsi="Times New Roman" w:cs="Times New Roman"/>
          <w:sz w:val="24"/>
          <w:szCs w:val="24"/>
        </w:rPr>
        <w:t xml:space="preserve"> on lä</w:t>
      </w:r>
      <w:r w:rsidR="007F0134" w:rsidRPr="00A22822">
        <w:rPr>
          <w:rFonts w:ascii="Times New Roman" w:hAnsi="Times New Roman" w:cs="Times New Roman"/>
          <w:sz w:val="24"/>
          <w:szCs w:val="24"/>
        </w:rPr>
        <w:t>bivalt kasutatud mõisteid avaldaja ja vastaspool, mitte</w:t>
      </w:r>
      <w:r w:rsidR="00192F0D">
        <w:rPr>
          <w:rFonts w:ascii="Times New Roman" w:hAnsi="Times New Roman" w:cs="Times New Roman"/>
          <w:sz w:val="24"/>
          <w:szCs w:val="24"/>
        </w:rPr>
        <w:t xml:space="preserve"> avaldaja ja</w:t>
      </w:r>
      <w:r w:rsidR="007F0134" w:rsidRPr="00A22822">
        <w:rPr>
          <w:rFonts w:ascii="Times New Roman" w:hAnsi="Times New Roman" w:cs="Times New Roman"/>
          <w:sz w:val="24"/>
          <w:szCs w:val="24"/>
        </w:rPr>
        <w:t xml:space="preserve"> vastustaja, seega </w:t>
      </w:r>
      <w:r w:rsidR="00FB6F43">
        <w:rPr>
          <w:rFonts w:ascii="Times New Roman" w:hAnsi="Times New Roman" w:cs="Times New Roman"/>
          <w:sz w:val="24"/>
          <w:szCs w:val="24"/>
        </w:rPr>
        <w:t>ühtlustatakse</w:t>
      </w:r>
      <w:r w:rsidR="00FB6F43" w:rsidRPr="00A22822">
        <w:rPr>
          <w:rFonts w:ascii="Times New Roman" w:hAnsi="Times New Roman" w:cs="Times New Roman"/>
          <w:sz w:val="24"/>
          <w:szCs w:val="24"/>
        </w:rPr>
        <w:t xml:space="preserve"> </w:t>
      </w:r>
      <w:r w:rsidR="007F0134" w:rsidRPr="00A22822">
        <w:rPr>
          <w:rFonts w:ascii="Times New Roman" w:hAnsi="Times New Roman" w:cs="Times New Roman"/>
          <w:sz w:val="24"/>
          <w:szCs w:val="24"/>
        </w:rPr>
        <w:t>mõistekasutus.</w:t>
      </w:r>
    </w:p>
    <w:p w14:paraId="0FBB8219" w14:textId="046D2611"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5E5A0202" w14:textId="6522F1E5" w:rsidR="0059444C" w:rsidRPr="00A22822" w:rsidRDefault="007627F9"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7F0134" w:rsidRPr="00A22822">
        <w:rPr>
          <w:rFonts w:ascii="Times New Roman" w:hAnsi="Times New Roman" w:cs="Times New Roman"/>
          <w:b/>
          <w:bCs/>
          <w:sz w:val="24"/>
          <w:szCs w:val="24"/>
        </w:rPr>
        <w:t xml:space="preserve">unktiga </w:t>
      </w:r>
      <w:r w:rsidR="00C10015">
        <w:rPr>
          <w:rFonts w:ascii="Times New Roman" w:hAnsi="Times New Roman" w:cs="Times New Roman"/>
          <w:b/>
          <w:bCs/>
          <w:sz w:val="24"/>
          <w:szCs w:val="24"/>
        </w:rPr>
        <w:t>23</w:t>
      </w:r>
      <w:r w:rsidR="007F0134" w:rsidRPr="00A22822">
        <w:rPr>
          <w:rFonts w:ascii="Times New Roman" w:hAnsi="Times New Roman" w:cs="Times New Roman"/>
          <w:b/>
          <w:bCs/>
          <w:sz w:val="24"/>
          <w:szCs w:val="24"/>
        </w:rPr>
        <w:t xml:space="preserve"> </w:t>
      </w:r>
      <w:r w:rsidR="007F0134" w:rsidRPr="00A22822">
        <w:rPr>
          <w:rFonts w:ascii="Times New Roman" w:hAnsi="Times New Roman" w:cs="Times New Roman"/>
          <w:sz w:val="24"/>
          <w:szCs w:val="24"/>
        </w:rPr>
        <w:t xml:space="preserve">täiendatakse </w:t>
      </w:r>
      <w:proofErr w:type="spellStart"/>
      <w:r w:rsidR="00407B8C">
        <w:rPr>
          <w:rFonts w:ascii="Times New Roman" w:hAnsi="Times New Roman" w:cs="Times New Roman"/>
          <w:sz w:val="24"/>
          <w:szCs w:val="24"/>
        </w:rPr>
        <w:t>TvLS</w:t>
      </w:r>
      <w:proofErr w:type="spellEnd"/>
      <w:r w:rsidR="00407B8C">
        <w:rPr>
          <w:rFonts w:ascii="Times New Roman" w:hAnsi="Times New Roman" w:cs="Times New Roman"/>
          <w:sz w:val="24"/>
          <w:szCs w:val="24"/>
        </w:rPr>
        <w:t>-i</w:t>
      </w:r>
      <w:r w:rsidR="007F0134" w:rsidRPr="00A22822">
        <w:rPr>
          <w:rFonts w:ascii="Times New Roman" w:hAnsi="Times New Roman" w:cs="Times New Roman"/>
          <w:sz w:val="24"/>
          <w:szCs w:val="24"/>
        </w:rPr>
        <w:t xml:space="preserve"> </w:t>
      </w:r>
      <w:r>
        <w:rPr>
          <w:rFonts w:ascii="Times New Roman" w:hAnsi="Times New Roman" w:cs="Times New Roman"/>
          <w:sz w:val="24"/>
          <w:szCs w:val="24"/>
        </w:rPr>
        <w:t>§-</w:t>
      </w:r>
      <w:r w:rsidR="007F0134" w:rsidRPr="00A22822">
        <w:rPr>
          <w:rFonts w:ascii="Times New Roman" w:hAnsi="Times New Roman" w:cs="Times New Roman"/>
          <w:sz w:val="24"/>
          <w:szCs w:val="24"/>
        </w:rPr>
        <w:t>ga 26</w:t>
      </w:r>
      <w:r w:rsidR="00D441B8" w:rsidRPr="00D441B8">
        <w:rPr>
          <w:rFonts w:ascii="Times New Roman" w:hAnsi="Times New Roman" w:cs="Times New Roman"/>
          <w:sz w:val="24"/>
          <w:szCs w:val="24"/>
          <w:vertAlign w:val="superscript"/>
        </w:rPr>
        <w:t>1</w:t>
      </w:r>
      <w:r w:rsidR="007F0134" w:rsidRPr="00A22822">
        <w:rPr>
          <w:rFonts w:ascii="Times New Roman" w:hAnsi="Times New Roman" w:cs="Times New Roman"/>
          <w:sz w:val="24"/>
          <w:szCs w:val="24"/>
        </w:rPr>
        <w:t>, mi</w:t>
      </w:r>
      <w:r w:rsidR="0059444C" w:rsidRPr="00A22822">
        <w:rPr>
          <w:rFonts w:ascii="Times New Roman" w:hAnsi="Times New Roman" w:cs="Times New Roman"/>
          <w:sz w:val="24"/>
          <w:szCs w:val="24"/>
        </w:rPr>
        <w:t>s reguleeri</w:t>
      </w:r>
      <w:r w:rsidR="00407B8C">
        <w:rPr>
          <w:rFonts w:ascii="Times New Roman" w:hAnsi="Times New Roman" w:cs="Times New Roman"/>
          <w:sz w:val="24"/>
          <w:szCs w:val="24"/>
        </w:rPr>
        <w:t>b</w:t>
      </w:r>
      <w:r w:rsidR="0059444C" w:rsidRPr="00A22822">
        <w:rPr>
          <w:rFonts w:ascii="Times New Roman" w:hAnsi="Times New Roman" w:cs="Times New Roman"/>
          <w:sz w:val="24"/>
          <w:szCs w:val="24"/>
        </w:rPr>
        <w:t xml:space="preserve"> </w:t>
      </w:r>
      <w:r w:rsidR="00B05142">
        <w:rPr>
          <w:rFonts w:ascii="Times New Roman" w:hAnsi="Times New Roman" w:cs="Times New Roman"/>
          <w:sz w:val="24"/>
          <w:szCs w:val="24"/>
        </w:rPr>
        <w:t>tuvastus- ja viivisnõu</w:t>
      </w:r>
      <w:r w:rsidR="00AD0F36">
        <w:rPr>
          <w:rFonts w:ascii="Times New Roman" w:hAnsi="Times New Roman" w:cs="Times New Roman"/>
          <w:sz w:val="24"/>
          <w:szCs w:val="24"/>
        </w:rPr>
        <w:t>de</w:t>
      </w:r>
      <w:r w:rsidR="00425C28">
        <w:rPr>
          <w:rFonts w:ascii="Times New Roman" w:hAnsi="Times New Roman" w:cs="Times New Roman"/>
          <w:sz w:val="24"/>
          <w:szCs w:val="24"/>
        </w:rPr>
        <w:t xml:space="preserve"> esitamise õigus</w:t>
      </w:r>
      <w:r w:rsidR="000E7C45">
        <w:rPr>
          <w:rFonts w:ascii="Times New Roman" w:hAnsi="Times New Roman" w:cs="Times New Roman"/>
          <w:sz w:val="24"/>
          <w:szCs w:val="24"/>
        </w:rPr>
        <w:t>t</w:t>
      </w:r>
      <w:r w:rsidR="00F07B90">
        <w:rPr>
          <w:rFonts w:ascii="Times New Roman" w:hAnsi="Times New Roman" w:cs="Times New Roman"/>
          <w:sz w:val="24"/>
          <w:szCs w:val="24"/>
        </w:rPr>
        <w:t>.</w:t>
      </w:r>
      <w:r w:rsidR="0059444C" w:rsidRPr="00A22822">
        <w:rPr>
          <w:rFonts w:ascii="Times New Roman" w:hAnsi="Times New Roman" w:cs="Times New Roman"/>
          <w:sz w:val="24"/>
          <w:szCs w:val="24"/>
        </w:rPr>
        <w:t xml:space="preserve"> </w:t>
      </w:r>
      <w:r w:rsidR="00EF3C63">
        <w:rPr>
          <w:rFonts w:ascii="Times New Roman" w:hAnsi="Times New Roman" w:cs="Times New Roman"/>
          <w:sz w:val="24"/>
          <w:szCs w:val="24"/>
        </w:rPr>
        <w:t xml:space="preserve">TVK juhatajad rakendavad eelnõuga lisatavaid põhimõtteid </w:t>
      </w:r>
      <w:r w:rsidR="00F07B90">
        <w:rPr>
          <w:rFonts w:ascii="Times New Roman" w:hAnsi="Times New Roman" w:cs="Times New Roman"/>
          <w:sz w:val="24"/>
          <w:szCs w:val="24"/>
        </w:rPr>
        <w:t>praegu</w:t>
      </w:r>
      <w:r w:rsidR="00EF3C63">
        <w:rPr>
          <w:rFonts w:ascii="Times New Roman" w:hAnsi="Times New Roman" w:cs="Times New Roman"/>
          <w:sz w:val="24"/>
          <w:szCs w:val="24"/>
        </w:rPr>
        <w:t xml:space="preserve"> analoogia korras, </w:t>
      </w:r>
      <w:r w:rsidR="000E7C45">
        <w:rPr>
          <w:rFonts w:ascii="Times New Roman" w:hAnsi="Times New Roman" w:cs="Times New Roman"/>
          <w:sz w:val="24"/>
          <w:szCs w:val="24"/>
        </w:rPr>
        <w:lastRenderedPageBreak/>
        <w:t xml:space="preserve">kuid mõistlik oleks </w:t>
      </w:r>
      <w:r w:rsidR="00F34342">
        <w:rPr>
          <w:rFonts w:ascii="Times New Roman" w:hAnsi="Times New Roman" w:cs="Times New Roman"/>
          <w:sz w:val="24"/>
          <w:szCs w:val="24"/>
        </w:rPr>
        <w:t xml:space="preserve">taoline õiguslik lünk töövaidluste </w:t>
      </w:r>
      <w:r w:rsidR="00054CF5">
        <w:rPr>
          <w:rFonts w:ascii="Times New Roman" w:hAnsi="Times New Roman" w:cs="Times New Roman"/>
          <w:sz w:val="24"/>
          <w:szCs w:val="24"/>
        </w:rPr>
        <w:t>lahendamisel täita viitega asjakohasele regulatsioonile</w:t>
      </w:r>
      <w:r w:rsidR="00EF3C63">
        <w:rPr>
          <w:rFonts w:ascii="Times New Roman" w:hAnsi="Times New Roman" w:cs="Times New Roman"/>
          <w:sz w:val="24"/>
          <w:szCs w:val="24"/>
        </w:rPr>
        <w:t xml:space="preserve">. See võimaldab TVK-l paremini menetlustoiminguid </w:t>
      </w:r>
      <w:r w:rsidR="000103D7">
        <w:rPr>
          <w:rFonts w:ascii="Times New Roman" w:hAnsi="Times New Roman" w:cs="Times New Roman"/>
          <w:sz w:val="24"/>
          <w:szCs w:val="24"/>
        </w:rPr>
        <w:t>põhjendada ja selgitada</w:t>
      </w:r>
      <w:r w:rsidR="005F1CAD">
        <w:rPr>
          <w:rFonts w:ascii="Times New Roman" w:hAnsi="Times New Roman" w:cs="Times New Roman"/>
          <w:sz w:val="24"/>
          <w:szCs w:val="24"/>
        </w:rPr>
        <w:t>, ku</w:t>
      </w:r>
      <w:r w:rsidR="00F07B90">
        <w:rPr>
          <w:rFonts w:ascii="Times New Roman" w:hAnsi="Times New Roman" w:cs="Times New Roman"/>
          <w:sz w:val="24"/>
          <w:szCs w:val="24"/>
        </w:rPr>
        <w:t>na</w:t>
      </w:r>
      <w:r w:rsidR="005F1CAD">
        <w:rPr>
          <w:rFonts w:ascii="Times New Roman" w:hAnsi="Times New Roman" w:cs="Times New Roman"/>
          <w:sz w:val="24"/>
          <w:szCs w:val="24"/>
        </w:rPr>
        <w:t xml:space="preserve"> TVK-l on selge </w:t>
      </w:r>
      <w:r w:rsidR="00876FB4">
        <w:rPr>
          <w:rFonts w:ascii="Times New Roman" w:hAnsi="Times New Roman" w:cs="Times New Roman"/>
          <w:sz w:val="24"/>
          <w:szCs w:val="24"/>
        </w:rPr>
        <w:t>seadusest</w:t>
      </w:r>
      <w:r w:rsidR="004F70CD">
        <w:rPr>
          <w:rFonts w:ascii="Times New Roman" w:hAnsi="Times New Roman" w:cs="Times New Roman"/>
          <w:sz w:val="24"/>
          <w:szCs w:val="24"/>
        </w:rPr>
        <w:t xml:space="preserve"> tulenev alus, mi</w:t>
      </w:r>
      <w:r w:rsidR="00C56AE3">
        <w:rPr>
          <w:rFonts w:ascii="Times New Roman" w:hAnsi="Times New Roman" w:cs="Times New Roman"/>
          <w:sz w:val="24"/>
          <w:szCs w:val="24"/>
        </w:rPr>
        <w:t xml:space="preserve">llele viidata ja mida </w:t>
      </w:r>
      <w:r w:rsidR="00876FB4">
        <w:rPr>
          <w:rFonts w:ascii="Times New Roman" w:hAnsi="Times New Roman" w:cs="Times New Roman"/>
          <w:sz w:val="24"/>
          <w:szCs w:val="24"/>
        </w:rPr>
        <w:t>vaidlus</w:t>
      </w:r>
      <w:r w:rsidR="00B66180">
        <w:rPr>
          <w:rFonts w:ascii="Times New Roman" w:hAnsi="Times New Roman" w:cs="Times New Roman"/>
          <w:sz w:val="24"/>
          <w:szCs w:val="24"/>
        </w:rPr>
        <w:t xml:space="preserve">e </w:t>
      </w:r>
      <w:r w:rsidR="00C56AE3">
        <w:rPr>
          <w:rFonts w:ascii="Times New Roman" w:hAnsi="Times New Roman" w:cs="Times New Roman"/>
          <w:sz w:val="24"/>
          <w:szCs w:val="24"/>
        </w:rPr>
        <w:t>pooltele selgitada.</w:t>
      </w:r>
    </w:p>
    <w:p w14:paraId="6C2284C6" w14:textId="77777777" w:rsidR="0059444C" w:rsidRPr="00A22822" w:rsidRDefault="0059444C" w:rsidP="002F3FFC">
      <w:pPr>
        <w:tabs>
          <w:tab w:val="left" w:pos="426"/>
        </w:tabs>
        <w:spacing w:after="0" w:line="240" w:lineRule="auto"/>
        <w:jc w:val="both"/>
        <w:rPr>
          <w:rFonts w:ascii="Times New Roman" w:hAnsi="Times New Roman" w:cs="Times New Roman"/>
          <w:sz w:val="24"/>
          <w:szCs w:val="24"/>
        </w:rPr>
      </w:pPr>
    </w:p>
    <w:p w14:paraId="6D4B71F5" w14:textId="6584A976" w:rsidR="00C10496" w:rsidRPr="00A22822" w:rsidRDefault="7F67CE68"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Lõikega 1</w:t>
      </w:r>
      <w:r w:rsidRPr="022250B6">
        <w:rPr>
          <w:rFonts w:ascii="Times New Roman" w:hAnsi="Times New Roman" w:cs="Times New Roman"/>
          <w:sz w:val="24"/>
          <w:szCs w:val="24"/>
        </w:rPr>
        <w:t xml:space="preserve"> </w:t>
      </w:r>
      <w:r w:rsidR="001D0244" w:rsidRPr="022250B6">
        <w:rPr>
          <w:rFonts w:ascii="Times New Roman" w:hAnsi="Times New Roman" w:cs="Times New Roman"/>
          <w:sz w:val="24"/>
          <w:szCs w:val="24"/>
        </w:rPr>
        <w:t xml:space="preserve">nähakse ette, et </w:t>
      </w:r>
      <w:r w:rsidR="0BABAC9B" w:rsidRPr="022250B6">
        <w:rPr>
          <w:rFonts w:ascii="Times New Roman" w:hAnsi="Times New Roman" w:cs="Times New Roman"/>
          <w:sz w:val="24"/>
          <w:szCs w:val="24"/>
        </w:rPr>
        <w:t>TVK-s esitatud tuvastusnõudele kohaldatakse TsMS</w:t>
      </w:r>
      <w:r w:rsidR="78BEF57A">
        <w:rPr>
          <w:rFonts w:ascii="Times New Roman" w:hAnsi="Times New Roman" w:cs="Times New Roman"/>
          <w:sz w:val="24"/>
          <w:szCs w:val="24"/>
        </w:rPr>
        <w:t>-i</w:t>
      </w:r>
      <w:r w:rsidR="0BABAC9B" w:rsidRPr="022250B6">
        <w:rPr>
          <w:rFonts w:ascii="Times New Roman" w:hAnsi="Times New Roman" w:cs="Times New Roman"/>
          <w:sz w:val="24"/>
          <w:szCs w:val="24"/>
        </w:rPr>
        <w:t xml:space="preserve"> § 368 l</w:t>
      </w:r>
      <w:r w:rsidR="78BEF57A">
        <w:rPr>
          <w:rFonts w:ascii="Times New Roman" w:hAnsi="Times New Roman" w:cs="Times New Roman"/>
          <w:sz w:val="24"/>
          <w:szCs w:val="24"/>
        </w:rPr>
        <w:t>õiget </w:t>
      </w:r>
      <w:r w:rsidR="0BABAC9B" w:rsidRPr="022250B6">
        <w:rPr>
          <w:rFonts w:ascii="Times New Roman" w:hAnsi="Times New Roman" w:cs="Times New Roman"/>
          <w:sz w:val="24"/>
          <w:szCs w:val="24"/>
        </w:rPr>
        <w:t>1</w:t>
      </w:r>
      <w:r w:rsidR="78BEF57A">
        <w:rPr>
          <w:rFonts w:ascii="Times New Roman" w:hAnsi="Times New Roman" w:cs="Times New Roman"/>
          <w:sz w:val="24"/>
          <w:szCs w:val="24"/>
        </w:rPr>
        <w:t>,</w:t>
      </w:r>
      <w:r w:rsidR="0BABAC9B" w:rsidRPr="022250B6">
        <w:rPr>
          <w:rFonts w:ascii="Times New Roman" w:hAnsi="Times New Roman" w:cs="Times New Roman"/>
          <w:sz w:val="24"/>
          <w:szCs w:val="24"/>
        </w:rPr>
        <w:t xml:space="preserve"> mille järgi võib hageja esitada hagi õigussuhte olemasolu või puudumise tuvastamiseks, kui tal on sellise tuvastamise vastu õiguslik huvi. </w:t>
      </w:r>
      <w:r w:rsidR="3866A411" w:rsidRPr="022250B6">
        <w:rPr>
          <w:rFonts w:ascii="Times New Roman" w:hAnsi="Times New Roman" w:cs="Times New Roman"/>
          <w:sz w:val="24"/>
          <w:szCs w:val="24"/>
        </w:rPr>
        <w:t>TVK</w:t>
      </w:r>
      <w:r w:rsidR="0FBF9373" w:rsidRPr="022250B6">
        <w:rPr>
          <w:rFonts w:ascii="Times New Roman" w:hAnsi="Times New Roman" w:cs="Times New Roman"/>
          <w:sz w:val="24"/>
          <w:szCs w:val="24"/>
        </w:rPr>
        <w:t>-</w:t>
      </w:r>
      <w:r w:rsidR="657CD48D" w:rsidRPr="022250B6">
        <w:rPr>
          <w:rFonts w:ascii="Times New Roman" w:hAnsi="Times New Roman" w:cs="Times New Roman"/>
          <w:sz w:val="24"/>
          <w:szCs w:val="24"/>
        </w:rPr>
        <w:t>le esitatakse sageli erinevaid tuvastusnõudeid sooviga mingit õigust teostada või õigussuhteid ümber kujundada</w:t>
      </w:r>
      <w:r w:rsidR="1C31B8BF" w:rsidRPr="022250B6">
        <w:rPr>
          <w:rFonts w:ascii="Times New Roman" w:hAnsi="Times New Roman" w:cs="Times New Roman"/>
          <w:sz w:val="24"/>
          <w:szCs w:val="24"/>
        </w:rPr>
        <w:t xml:space="preserve"> või tuvastada faktiliste asjaolude esinemist</w:t>
      </w:r>
      <w:r w:rsidR="657CD48D" w:rsidRPr="022250B6">
        <w:rPr>
          <w:rFonts w:ascii="Times New Roman" w:hAnsi="Times New Roman" w:cs="Times New Roman"/>
          <w:sz w:val="24"/>
          <w:szCs w:val="24"/>
        </w:rPr>
        <w:t>.</w:t>
      </w:r>
      <w:r w:rsidR="4E1491DF">
        <w:rPr>
          <w:rFonts w:ascii="Times New Roman" w:hAnsi="Times New Roman" w:cs="Times New Roman"/>
          <w:sz w:val="24"/>
          <w:szCs w:val="24"/>
        </w:rPr>
        <w:t xml:space="preserve"> </w:t>
      </w:r>
      <w:r w:rsidR="5B9F0C7A" w:rsidRPr="00A22822">
        <w:rPr>
          <w:rFonts w:ascii="Times New Roman" w:hAnsi="Times New Roman" w:cs="Times New Roman"/>
          <w:sz w:val="24"/>
          <w:szCs w:val="24"/>
        </w:rPr>
        <w:t>Tuvastusnõude eesmärk on aga teha siduvalt kindlaks mingi õigussuhte olemasolu või puudumine ning selle esitamine saab tulla kõne alla eelkõige nendel juhtudel, kui näiteks sooritus</w:t>
      </w:r>
      <w:r w:rsidR="78BEF57A">
        <w:rPr>
          <w:rFonts w:ascii="Times New Roman" w:hAnsi="Times New Roman" w:cs="Times New Roman"/>
          <w:sz w:val="24"/>
          <w:szCs w:val="24"/>
        </w:rPr>
        <w:t>-</w:t>
      </w:r>
      <w:r w:rsidR="5B9F0C7A" w:rsidRPr="00A22822">
        <w:rPr>
          <w:rFonts w:ascii="Times New Roman" w:hAnsi="Times New Roman" w:cs="Times New Roman"/>
          <w:sz w:val="24"/>
          <w:szCs w:val="24"/>
        </w:rPr>
        <w:t xml:space="preserve"> või kujundusnõuet esitada ei saa või ei ole see otstarbekas.</w:t>
      </w:r>
      <w:r w:rsidR="0059444C" w:rsidRPr="00A22822">
        <w:rPr>
          <w:rStyle w:val="Allmrkuseviide"/>
          <w:rFonts w:ascii="Times New Roman" w:hAnsi="Times New Roman"/>
          <w:sz w:val="24"/>
          <w:szCs w:val="24"/>
        </w:rPr>
        <w:footnoteReference w:id="15"/>
      </w:r>
      <w:r w:rsidR="5B9F0C7A" w:rsidRPr="00A22822">
        <w:rPr>
          <w:rFonts w:ascii="Times New Roman" w:hAnsi="Times New Roman" w:cs="Times New Roman"/>
          <w:sz w:val="24"/>
          <w:szCs w:val="24"/>
        </w:rPr>
        <w:t xml:space="preserve"> </w:t>
      </w:r>
      <w:r w:rsidR="6C03B59D" w:rsidRPr="00A22822">
        <w:rPr>
          <w:rFonts w:ascii="Times New Roman" w:hAnsi="Times New Roman" w:cs="Times New Roman"/>
          <w:sz w:val="24"/>
          <w:szCs w:val="24"/>
        </w:rPr>
        <w:t>Näiteks hagiga ei saa nõuda dokumendi võltsituse tuvastamist.</w:t>
      </w:r>
      <w:r w:rsidR="00F309A0" w:rsidRPr="00A22822">
        <w:rPr>
          <w:rStyle w:val="Allmrkuseviide"/>
          <w:rFonts w:ascii="Times New Roman" w:hAnsi="Times New Roman"/>
          <w:sz w:val="24"/>
          <w:szCs w:val="24"/>
        </w:rPr>
        <w:footnoteReference w:id="16"/>
      </w:r>
      <w:ins w:id="27" w:author="Maarja-Liis Lall - JUSTDIGI" w:date="2025-11-11T07:57:00Z">
        <w:r w:rsidR="73E617F0" w:rsidRPr="64C1D15A">
          <w:rPr>
            <w:rStyle w:val="Allmrkuseviide"/>
            <w:rFonts w:ascii="Times New Roman" w:hAnsi="Times New Roman"/>
            <w:sz w:val="24"/>
            <w:szCs w:val="24"/>
          </w:rPr>
          <w:t xml:space="preserve"> </w:t>
        </w:r>
      </w:ins>
    </w:p>
    <w:p w14:paraId="2D6768E7" w14:textId="77777777" w:rsidR="00C10496" w:rsidRPr="00A22822" w:rsidRDefault="00C10496" w:rsidP="002F3FFC">
      <w:pPr>
        <w:tabs>
          <w:tab w:val="left" w:pos="426"/>
        </w:tabs>
        <w:spacing w:after="0" w:line="240" w:lineRule="auto"/>
        <w:jc w:val="both"/>
        <w:rPr>
          <w:rFonts w:ascii="Times New Roman" w:hAnsi="Times New Roman" w:cs="Times New Roman"/>
          <w:sz w:val="24"/>
          <w:szCs w:val="24"/>
        </w:rPr>
      </w:pPr>
    </w:p>
    <w:p w14:paraId="6A5A15BE" w14:textId="06D93E91" w:rsidR="007F0134" w:rsidRPr="00A22822" w:rsidRDefault="405B6B06"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u w:val="single"/>
        </w:rPr>
        <w:t>Lõike</w:t>
      </w:r>
      <w:r w:rsidR="78BEF57A" w:rsidRPr="64C1D15A">
        <w:rPr>
          <w:rFonts w:ascii="Times New Roman" w:hAnsi="Times New Roman" w:cs="Times New Roman"/>
          <w:sz w:val="24"/>
          <w:szCs w:val="24"/>
          <w:u w:val="single"/>
        </w:rPr>
        <w:t>s</w:t>
      </w:r>
      <w:r w:rsidRPr="64C1D15A">
        <w:rPr>
          <w:rFonts w:ascii="Times New Roman" w:hAnsi="Times New Roman" w:cs="Times New Roman"/>
          <w:sz w:val="24"/>
          <w:szCs w:val="24"/>
          <w:u w:val="single"/>
        </w:rPr>
        <w:t xml:space="preserve"> 2</w:t>
      </w:r>
      <w:r w:rsidRPr="64C1D15A">
        <w:rPr>
          <w:rFonts w:ascii="Times New Roman" w:hAnsi="Times New Roman" w:cs="Times New Roman"/>
          <w:sz w:val="24"/>
          <w:szCs w:val="24"/>
        </w:rPr>
        <w:t xml:space="preserve"> sätestatakse, et </w:t>
      </w:r>
      <w:r w:rsidR="396BEEF8" w:rsidRPr="64C1D15A">
        <w:rPr>
          <w:rFonts w:ascii="Times New Roman" w:hAnsi="Times New Roman" w:cs="Times New Roman"/>
          <w:sz w:val="24"/>
          <w:szCs w:val="24"/>
        </w:rPr>
        <w:t>TÖR</w:t>
      </w:r>
      <w:r w:rsidR="78BEF57A" w:rsidRPr="64C1D15A">
        <w:rPr>
          <w:rFonts w:ascii="Times New Roman" w:hAnsi="Times New Roman" w:cs="Times New Roman"/>
          <w:sz w:val="24"/>
          <w:szCs w:val="24"/>
        </w:rPr>
        <w:t>-i</w:t>
      </w:r>
      <w:r w:rsidRPr="64C1D15A">
        <w:rPr>
          <w:rFonts w:ascii="Times New Roman" w:hAnsi="Times New Roman" w:cs="Times New Roman"/>
          <w:sz w:val="24"/>
          <w:szCs w:val="24"/>
        </w:rPr>
        <w:t xml:space="preserve"> kande tegemise, muutmise või kustutamise nõue eeldab</w:t>
      </w:r>
      <w:r w:rsidR="7B050BCD" w:rsidRPr="64C1D15A">
        <w:rPr>
          <w:rFonts w:ascii="Times New Roman" w:hAnsi="Times New Roman" w:cs="Times New Roman"/>
          <w:sz w:val="24"/>
          <w:szCs w:val="24"/>
        </w:rPr>
        <w:t xml:space="preserve"> ka</w:t>
      </w:r>
      <w:r w:rsidRPr="64C1D15A">
        <w:rPr>
          <w:rFonts w:ascii="Times New Roman" w:hAnsi="Times New Roman" w:cs="Times New Roman"/>
          <w:sz w:val="24"/>
          <w:szCs w:val="24"/>
        </w:rPr>
        <w:t xml:space="preserve"> tuvastusnõuet töösuhte olemasolu, selle lõppemise või puudumise kohta. </w:t>
      </w:r>
      <w:r w:rsidR="3866A411" w:rsidRPr="64C1D15A">
        <w:rPr>
          <w:rFonts w:ascii="Times New Roman" w:hAnsi="Times New Roman" w:cs="Times New Roman"/>
          <w:sz w:val="24"/>
          <w:szCs w:val="24"/>
        </w:rPr>
        <w:t>TVK</w:t>
      </w:r>
      <w:r w:rsidR="657CD48D" w:rsidRPr="64C1D15A">
        <w:rPr>
          <w:rFonts w:ascii="Times New Roman" w:hAnsi="Times New Roman" w:cs="Times New Roman"/>
          <w:sz w:val="24"/>
          <w:szCs w:val="24"/>
        </w:rPr>
        <w:t xml:space="preserve"> poole </w:t>
      </w:r>
      <w:r w:rsidR="78BEF57A" w:rsidRPr="64C1D15A">
        <w:rPr>
          <w:rFonts w:ascii="Times New Roman" w:hAnsi="Times New Roman" w:cs="Times New Roman"/>
          <w:sz w:val="24"/>
          <w:szCs w:val="24"/>
        </w:rPr>
        <w:t xml:space="preserve">pöördutakse sageli </w:t>
      </w:r>
      <w:r w:rsidR="657CD48D" w:rsidRPr="64C1D15A">
        <w:rPr>
          <w:rFonts w:ascii="Times New Roman" w:hAnsi="Times New Roman" w:cs="Times New Roman"/>
          <w:sz w:val="24"/>
          <w:szCs w:val="24"/>
        </w:rPr>
        <w:t>registrikande tegemise, muutmise või kustutamis</w:t>
      </w:r>
      <w:r w:rsidR="78BEF57A" w:rsidRPr="64C1D15A">
        <w:rPr>
          <w:rFonts w:ascii="Times New Roman" w:hAnsi="Times New Roman" w:cs="Times New Roman"/>
          <w:sz w:val="24"/>
          <w:szCs w:val="24"/>
        </w:rPr>
        <w:t xml:space="preserve">e </w:t>
      </w:r>
      <w:r w:rsidR="657CD48D" w:rsidRPr="64C1D15A">
        <w:rPr>
          <w:rFonts w:ascii="Times New Roman" w:hAnsi="Times New Roman" w:cs="Times New Roman"/>
          <w:sz w:val="24"/>
          <w:szCs w:val="24"/>
        </w:rPr>
        <w:t xml:space="preserve">nõudega, kuid tegemist on olemuselt </w:t>
      </w:r>
      <w:commentRangeStart w:id="28"/>
      <w:commentRangeStart w:id="29"/>
      <w:r w:rsidR="34590627" w:rsidRPr="64C1D15A">
        <w:rPr>
          <w:rFonts w:ascii="Times New Roman" w:hAnsi="Times New Roman" w:cs="Times New Roman"/>
          <w:sz w:val="24"/>
          <w:szCs w:val="24"/>
        </w:rPr>
        <w:t>sooritus</w:t>
      </w:r>
      <w:r w:rsidR="657CD48D" w:rsidRPr="64C1D15A">
        <w:rPr>
          <w:rFonts w:ascii="Times New Roman" w:hAnsi="Times New Roman" w:cs="Times New Roman"/>
          <w:sz w:val="24"/>
          <w:szCs w:val="24"/>
        </w:rPr>
        <w:t>nõudega</w:t>
      </w:r>
      <w:commentRangeEnd w:id="28"/>
      <w:r w:rsidR="00295F8F">
        <w:commentReference w:id="28"/>
      </w:r>
      <w:commentRangeEnd w:id="29"/>
      <w:r w:rsidR="00295F8F">
        <w:commentReference w:id="29"/>
      </w:r>
      <w:r w:rsidR="657CD48D" w:rsidRPr="64C1D15A">
        <w:rPr>
          <w:rFonts w:ascii="Times New Roman" w:hAnsi="Times New Roman" w:cs="Times New Roman"/>
          <w:sz w:val="24"/>
          <w:szCs w:val="24"/>
        </w:rPr>
        <w:t>, mis eeldab</w:t>
      </w:r>
      <w:r w:rsidR="1C31B8BF" w:rsidRPr="64C1D15A">
        <w:rPr>
          <w:rFonts w:ascii="Times New Roman" w:hAnsi="Times New Roman" w:cs="Times New Roman"/>
          <w:sz w:val="24"/>
          <w:szCs w:val="24"/>
        </w:rPr>
        <w:t xml:space="preserve"> lisaks </w:t>
      </w:r>
      <w:r w:rsidR="657CD48D" w:rsidRPr="64C1D15A">
        <w:rPr>
          <w:rFonts w:ascii="Times New Roman" w:hAnsi="Times New Roman" w:cs="Times New Roman"/>
          <w:sz w:val="24"/>
          <w:szCs w:val="24"/>
        </w:rPr>
        <w:t>tuvastusnõude esitamist (</w:t>
      </w:r>
      <w:r w:rsidRPr="64C1D15A">
        <w:rPr>
          <w:rFonts w:ascii="Times New Roman" w:hAnsi="Times New Roman" w:cs="Times New Roman"/>
          <w:sz w:val="24"/>
          <w:szCs w:val="24"/>
        </w:rPr>
        <w:t>nt</w:t>
      </w:r>
      <w:r w:rsidR="657CD48D" w:rsidRPr="64C1D15A">
        <w:rPr>
          <w:rFonts w:ascii="Times New Roman" w:hAnsi="Times New Roman" w:cs="Times New Roman"/>
          <w:sz w:val="24"/>
          <w:szCs w:val="24"/>
        </w:rPr>
        <w:t xml:space="preserve"> töösuhte olemasolu tuvastamise, töölepingu lõppemise tuvastamise, ülesütlemisavalduse tühisuse tuvastamise jms nõuded)</w:t>
      </w:r>
      <w:r w:rsidRPr="64C1D15A">
        <w:rPr>
          <w:rFonts w:ascii="Times New Roman" w:hAnsi="Times New Roman" w:cs="Times New Roman"/>
          <w:sz w:val="24"/>
          <w:szCs w:val="24"/>
        </w:rPr>
        <w:t xml:space="preserve">. Samas </w:t>
      </w:r>
      <w:r w:rsidR="37B56037" w:rsidRPr="64C1D15A">
        <w:rPr>
          <w:rFonts w:ascii="Times New Roman" w:hAnsi="Times New Roman" w:cs="Times New Roman"/>
          <w:sz w:val="24"/>
          <w:szCs w:val="24"/>
        </w:rPr>
        <w:t xml:space="preserve">puudub </w:t>
      </w:r>
      <w:r w:rsidR="78BEF57A" w:rsidRPr="64C1D15A">
        <w:rPr>
          <w:rFonts w:ascii="Times New Roman" w:hAnsi="Times New Roman" w:cs="Times New Roman"/>
          <w:sz w:val="24"/>
          <w:szCs w:val="24"/>
        </w:rPr>
        <w:t>praegu</w:t>
      </w:r>
      <w:r w:rsidR="37B56037" w:rsidRPr="64C1D15A">
        <w:rPr>
          <w:rFonts w:ascii="Times New Roman" w:hAnsi="Times New Roman" w:cs="Times New Roman"/>
          <w:sz w:val="24"/>
          <w:szCs w:val="24"/>
        </w:rPr>
        <w:t xml:space="preserve"> </w:t>
      </w:r>
      <w:r w:rsidR="1C31B8BF" w:rsidRPr="64C1D15A">
        <w:rPr>
          <w:rFonts w:ascii="Times New Roman" w:hAnsi="Times New Roman" w:cs="Times New Roman"/>
          <w:sz w:val="24"/>
          <w:szCs w:val="24"/>
        </w:rPr>
        <w:t xml:space="preserve">TvLS-is </w:t>
      </w:r>
      <w:r w:rsidR="37B56037" w:rsidRPr="64C1D15A">
        <w:rPr>
          <w:rFonts w:ascii="Times New Roman" w:hAnsi="Times New Roman" w:cs="Times New Roman"/>
          <w:sz w:val="24"/>
          <w:szCs w:val="24"/>
        </w:rPr>
        <w:t xml:space="preserve">alus, millele TVK saaks </w:t>
      </w:r>
      <w:r w:rsidR="1C31B8BF" w:rsidRPr="64C1D15A">
        <w:rPr>
          <w:rFonts w:ascii="Times New Roman" w:hAnsi="Times New Roman" w:cs="Times New Roman"/>
          <w:sz w:val="24"/>
          <w:szCs w:val="24"/>
        </w:rPr>
        <w:t>tugineda näiteks</w:t>
      </w:r>
      <w:r w:rsidR="66A2C397" w:rsidRPr="64C1D15A">
        <w:rPr>
          <w:rFonts w:ascii="Times New Roman" w:hAnsi="Times New Roman" w:cs="Times New Roman"/>
          <w:sz w:val="24"/>
          <w:szCs w:val="24"/>
        </w:rPr>
        <w:t xml:space="preserve"> </w:t>
      </w:r>
      <w:r w:rsidR="1C31B8BF" w:rsidRPr="64C1D15A">
        <w:rPr>
          <w:rFonts w:ascii="Times New Roman" w:hAnsi="Times New Roman" w:cs="Times New Roman"/>
          <w:sz w:val="24"/>
          <w:szCs w:val="24"/>
        </w:rPr>
        <w:t>puuduste kõrvaldamise määrust koostades</w:t>
      </w:r>
      <w:r w:rsidR="37B56037" w:rsidRPr="64C1D15A">
        <w:rPr>
          <w:rFonts w:ascii="Times New Roman" w:hAnsi="Times New Roman" w:cs="Times New Roman"/>
          <w:sz w:val="24"/>
          <w:szCs w:val="24"/>
        </w:rPr>
        <w:t>. S</w:t>
      </w:r>
      <w:r w:rsidR="1C31B8BF" w:rsidRPr="64C1D15A">
        <w:rPr>
          <w:rFonts w:ascii="Times New Roman" w:hAnsi="Times New Roman" w:cs="Times New Roman"/>
          <w:sz w:val="24"/>
          <w:szCs w:val="24"/>
        </w:rPr>
        <w:t xml:space="preserve">eni on </w:t>
      </w:r>
      <w:r w:rsidR="37B56037" w:rsidRPr="64C1D15A">
        <w:rPr>
          <w:rFonts w:ascii="Times New Roman" w:hAnsi="Times New Roman" w:cs="Times New Roman"/>
          <w:sz w:val="24"/>
          <w:szCs w:val="24"/>
        </w:rPr>
        <w:t>TVK</w:t>
      </w:r>
      <w:r w:rsidR="1C31B8BF" w:rsidRPr="64C1D15A">
        <w:rPr>
          <w:rFonts w:ascii="Times New Roman" w:hAnsi="Times New Roman" w:cs="Times New Roman"/>
          <w:sz w:val="24"/>
          <w:szCs w:val="24"/>
        </w:rPr>
        <w:t xml:space="preserve"> avaldajatele </w:t>
      </w:r>
      <w:r w:rsidR="37B56037" w:rsidRPr="64C1D15A">
        <w:rPr>
          <w:rFonts w:ascii="Times New Roman" w:hAnsi="Times New Roman" w:cs="Times New Roman"/>
          <w:sz w:val="24"/>
          <w:szCs w:val="24"/>
        </w:rPr>
        <w:t>selgitanud</w:t>
      </w:r>
      <w:r w:rsidR="1C31B8BF" w:rsidRPr="64C1D15A">
        <w:rPr>
          <w:rFonts w:ascii="Times New Roman" w:hAnsi="Times New Roman" w:cs="Times New Roman"/>
          <w:sz w:val="24"/>
          <w:szCs w:val="24"/>
        </w:rPr>
        <w:t xml:space="preserve"> </w:t>
      </w:r>
      <w:commentRangeStart w:id="30"/>
      <w:r w:rsidR="1C31B8BF" w:rsidRPr="64C1D15A">
        <w:rPr>
          <w:rFonts w:ascii="Times New Roman" w:hAnsi="Times New Roman" w:cs="Times New Roman"/>
          <w:sz w:val="24"/>
          <w:szCs w:val="24"/>
        </w:rPr>
        <w:t>TsMS</w:t>
      </w:r>
      <w:r w:rsidR="78BEF57A" w:rsidRPr="64C1D15A">
        <w:rPr>
          <w:rFonts w:ascii="Times New Roman" w:hAnsi="Times New Roman" w:cs="Times New Roman"/>
          <w:sz w:val="24"/>
          <w:szCs w:val="24"/>
        </w:rPr>
        <w:t>-is sätestatud korda</w:t>
      </w:r>
      <w:r w:rsidR="1C31B8BF" w:rsidRPr="64C1D15A">
        <w:rPr>
          <w:rFonts w:ascii="Times New Roman" w:hAnsi="Times New Roman" w:cs="Times New Roman"/>
          <w:sz w:val="24"/>
          <w:szCs w:val="24"/>
        </w:rPr>
        <w:t xml:space="preserve"> vastavat regulatsioon</w:t>
      </w:r>
      <w:commentRangeEnd w:id="30"/>
      <w:r w:rsidR="00295F8F">
        <w:commentReference w:id="30"/>
      </w:r>
      <w:r w:rsidR="1C31B8BF" w:rsidRPr="64C1D15A">
        <w:rPr>
          <w:rFonts w:ascii="Times New Roman" w:hAnsi="Times New Roman" w:cs="Times New Roman"/>
          <w:sz w:val="24"/>
          <w:szCs w:val="24"/>
        </w:rPr>
        <w:t xml:space="preserve">i, </w:t>
      </w:r>
      <w:r w:rsidR="37B56037" w:rsidRPr="64C1D15A">
        <w:rPr>
          <w:rFonts w:ascii="Times New Roman" w:hAnsi="Times New Roman" w:cs="Times New Roman"/>
          <w:sz w:val="24"/>
          <w:szCs w:val="24"/>
        </w:rPr>
        <w:t xml:space="preserve">kuid </w:t>
      </w:r>
      <w:r w:rsidR="1C31B8BF" w:rsidRPr="64C1D15A">
        <w:rPr>
          <w:rFonts w:ascii="Times New Roman" w:hAnsi="Times New Roman" w:cs="Times New Roman"/>
          <w:sz w:val="24"/>
          <w:szCs w:val="24"/>
        </w:rPr>
        <w:t xml:space="preserve">TvLS </w:t>
      </w:r>
      <w:r w:rsidR="37B56037" w:rsidRPr="64C1D15A">
        <w:rPr>
          <w:rFonts w:ascii="Times New Roman" w:hAnsi="Times New Roman" w:cs="Times New Roman"/>
          <w:sz w:val="24"/>
          <w:szCs w:val="24"/>
        </w:rPr>
        <w:t>sellele</w:t>
      </w:r>
      <w:r w:rsidR="1C31B8BF" w:rsidRPr="64C1D15A">
        <w:rPr>
          <w:rFonts w:ascii="Times New Roman" w:hAnsi="Times New Roman" w:cs="Times New Roman"/>
          <w:sz w:val="24"/>
          <w:szCs w:val="24"/>
        </w:rPr>
        <w:t xml:space="preserve"> ei viita.</w:t>
      </w:r>
    </w:p>
    <w:p w14:paraId="13B75C30" w14:textId="7C58503D" w:rsidR="00C10496" w:rsidRPr="00A22822" w:rsidRDefault="00C10496" w:rsidP="002F3FFC">
      <w:pPr>
        <w:tabs>
          <w:tab w:val="left" w:pos="426"/>
        </w:tabs>
        <w:spacing w:after="0" w:line="240" w:lineRule="auto"/>
        <w:jc w:val="both"/>
        <w:rPr>
          <w:rFonts w:ascii="Times New Roman" w:hAnsi="Times New Roman" w:cs="Times New Roman"/>
          <w:sz w:val="24"/>
          <w:szCs w:val="24"/>
        </w:rPr>
      </w:pPr>
    </w:p>
    <w:p w14:paraId="277AA8D0" w14:textId="4F15FBA2" w:rsidR="001006FF" w:rsidRPr="00A32F71" w:rsidRDefault="002C72D9" w:rsidP="002F3FFC">
      <w:pPr>
        <w:tabs>
          <w:tab w:val="left" w:pos="426"/>
        </w:tabs>
        <w:spacing w:after="0" w:line="240" w:lineRule="auto"/>
        <w:jc w:val="both"/>
        <w:rPr>
          <w:rFonts w:ascii="Times New Roman" w:hAnsi="Times New Roman" w:cs="Times New Roman"/>
          <w:sz w:val="24"/>
          <w:szCs w:val="24"/>
        </w:rPr>
      </w:pPr>
      <w:r w:rsidRPr="005B6152">
        <w:rPr>
          <w:rFonts w:ascii="Times New Roman" w:hAnsi="Times New Roman" w:cs="Times New Roman"/>
          <w:sz w:val="24"/>
          <w:szCs w:val="24"/>
          <w:u w:val="single"/>
        </w:rPr>
        <w:t xml:space="preserve">Lõikega </w:t>
      </w:r>
      <w:r w:rsidR="00140AB3">
        <w:rPr>
          <w:rFonts w:ascii="Times New Roman" w:hAnsi="Times New Roman" w:cs="Times New Roman"/>
          <w:sz w:val="24"/>
          <w:szCs w:val="24"/>
          <w:u w:val="single"/>
        </w:rPr>
        <w:t>3</w:t>
      </w:r>
      <w:r>
        <w:rPr>
          <w:rFonts w:ascii="Times New Roman" w:hAnsi="Times New Roman" w:cs="Times New Roman"/>
          <w:sz w:val="24"/>
          <w:szCs w:val="24"/>
        </w:rPr>
        <w:t xml:space="preserve"> nähakse ette, et TVK-s kohaldatakse viivisenõudele </w:t>
      </w:r>
      <w:proofErr w:type="spellStart"/>
      <w:r>
        <w:rPr>
          <w:rFonts w:ascii="Times New Roman" w:hAnsi="Times New Roman" w:cs="Times New Roman"/>
          <w:sz w:val="24"/>
          <w:szCs w:val="24"/>
        </w:rPr>
        <w:t>TsMS</w:t>
      </w:r>
      <w:proofErr w:type="spellEnd"/>
      <w:r w:rsidR="00F07B90">
        <w:rPr>
          <w:rFonts w:ascii="Times New Roman" w:hAnsi="Times New Roman" w:cs="Times New Roman"/>
          <w:sz w:val="24"/>
          <w:szCs w:val="24"/>
        </w:rPr>
        <w:t>-i</w:t>
      </w:r>
      <w:r>
        <w:rPr>
          <w:rFonts w:ascii="Times New Roman" w:hAnsi="Times New Roman" w:cs="Times New Roman"/>
          <w:sz w:val="24"/>
          <w:szCs w:val="24"/>
        </w:rPr>
        <w:t xml:space="preserve"> § 367</w:t>
      </w:r>
      <w:r w:rsidR="00284F49">
        <w:rPr>
          <w:rFonts w:ascii="Times New Roman" w:hAnsi="Times New Roman" w:cs="Times New Roman"/>
          <w:sz w:val="24"/>
          <w:szCs w:val="24"/>
        </w:rPr>
        <w:t xml:space="preserve">. </w:t>
      </w:r>
      <w:proofErr w:type="spellStart"/>
      <w:r w:rsidR="00284F49">
        <w:rPr>
          <w:rFonts w:ascii="Times New Roman" w:hAnsi="Times New Roman" w:cs="Times New Roman"/>
          <w:sz w:val="24"/>
          <w:szCs w:val="24"/>
        </w:rPr>
        <w:t>TsMS</w:t>
      </w:r>
      <w:proofErr w:type="spellEnd"/>
      <w:r w:rsidR="00284F49">
        <w:rPr>
          <w:rFonts w:ascii="Times New Roman" w:hAnsi="Times New Roman" w:cs="Times New Roman"/>
          <w:sz w:val="24"/>
          <w:szCs w:val="24"/>
        </w:rPr>
        <w:t xml:space="preserve"> § 367 </w:t>
      </w:r>
      <w:r w:rsidR="00024841">
        <w:rPr>
          <w:rFonts w:ascii="Times New Roman" w:hAnsi="Times New Roman" w:cs="Times New Roman"/>
          <w:sz w:val="24"/>
          <w:szCs w:val="24"/>
        </w:rPr>
        <w:t>kohaselt võib</w:t>
      </w:r>
      <w:r w:rsidR="00284F49">
        <w:rPr>
          <w:rFonts w:ascii="Times New Roman" w:hAnsi="Times New Roman" w:cs="Times New Roman"/>
          <w:sz w:val="24"/>
          <w:szCs w:val="24"/>
        </w:rPr>
        <w:t xml:space="preserve"> v</w:t>
      </w:r>
      <w:r w:rsidR="00284F49" w:rsidRPr="00284F49">
        <w:rPr>
          <w:rFonts w:ascii="Times New Roman" w:hAnsi="Times New Roman" w:cs="Times New Roman"/>
          <w:sz w:val="24"/>
          <w:szCs w:val="24"/>
        </w:rPr>
        <w:t>iivisenõude koos põhinõudega esitada hagis selliselt, et taotletakse viivise, mis ei ole hagi esitamise ajaks veel sissenõutavaks muutunud, väljamõistmist kohtult mitte kindla summana, vaid täielikult või osaliselt protsendina põhinõudest kuni põhinõude täitmiseni. Eelkõige võib viivist nõuda selliselt, et kohus mõistaks selle välja kindla summana kuni otsuse tegemiseni ja edasi protsendina põhinõudest.</w:t>
      </w:r>
      <w:r w:rsidR="00024841">
        <w:rPr>
          <w:rFonts w:ascii="Times New Roman" w:hAnsi="Times New Roman" w:cs="Times New Roman"/>
          <w:sz w:val="24"/>
          <w:szCs w:val="24"/>
        </w:rPr>
        <w:t xml:space="preserve"> </w:t>
      </w:r>
      <w:proofErr w:type="spellStart"/>
      <w:r w:rsidR="004A27C8">
        <w:rPr>
          <w:rFonts w:ascii="Times New Roman" w:hAnsi="Times New Roman" w:cs="Times New Roman"/>
          <w:sz w:val="24"/>
          <w:szCs w:val="24"/>
        </w:rPr>
        <w:t>TvLS</w:t>
      </w:r>
      <w:proofErr w:type="spellEnd"/>
      <w:r w:rsidR="004A27C8">
        <w:rPr>
          <w:rFonts w:ascii="Times New Roman" w:hAnsi="Times New Roman" w:cs="Times New Roman"/>
          <w:sz w:val="24"/>
          <w:szCs w:val="24"/>
        </w:rPr>
        <w:t>-i täpsustami</w:t>
      </w:r>
      <w:r w:rsidR="005B6152">
        <w:rPr>
          <w:rFonts w:ascii="Times New Roman" w:hAnsi="Times New Roman" w:cs="Times New Roman"/>
          <w:sz w:val="24"/>
          <w:szCs w:val="24"/>
        </w:rPr>
        <w:t>se jär</w:t>
      </w:r>
      <w:r w:rsidR="00F07B90">
        <w:rPr>
          <w:rFonts w:ascii="Times New Roman" w:hAnsi="Times New Roman" w:cs="Times New Roman"/>
          <w:sz w:val="24"/>
          <w:szCs w:val="24"/>
        </w:rPr>
        <w:t>el</w:t>
      </w:r>
      <w:r w:rsidR="004A27C8">
        <w:rPr>
          <w:rFonts w:ascii="Times New Roman" w:hAnsi="Times New Roman" w:cs="Times New Roman"/>
          <w:sz w:val="24"/>
          <w:szCs w:val="24"/>
        </w:rPr>
        <w:t xml:space="preserve"> on </w:t>
      </w:r>
      <w:r w:rsidR="005B6152">
        <w:rPr>
          <w:rFonts w:ascii="Times New Roman" w:hAnsi="Times New Roman" w:cs="Times New Roman"/>
          <w:sz w:val="24"/>
          <w:szCs w:val="24"/>
        </w:rPr>
        <w:t xml:space="preserve">üheselt mõistetav, </w:t>
      </w:r>
      <w:r w:rsidR="00612083">
        <w:rPr>
          <w:rFonts w:ascii="Times New Roman" w:hAnsi="Times New Roman" w:cs="Times New Roman"/>
          <w:sz w:val="24"/>
          <w:szCs w:val="24"/>
        </w:rPr>
        <w:t>et TVK-s saa</w:t>
      </w:r>
      <w:r w:rsidR="005B6152">
        <w:rPr>
          <w:rFonts w:ascii="Times New Roman" w:hAnsi="Times New Roman" w:cs="Times New Roman"/>
          <w:sz w:val="24"/>
          <w:szCs w:val="24"/>
        </w:rPr>
        <w:t>b</w:t>
      </w:r>
      <w:r w:rsidR="00612083">
        <w:rPr>
          <w:rFonts w:ascii="Times New Roman" w:hAnsi="Times New Roman" w:cs="Times New Roman"/>
          <w:sz w:val="24"/>
          <w:szCs w:val="24"/>
        </w:rPr>
        <w:t xml:space="preserve"> taotleda avalduse esitamise ajaks sissenõutavaks mittemuutunud </w:t>
      </w:r>
      <w:r w:rsidR="00C10496" w:rsidRPr="00A22822">
        <w:rPr>
          <w:rFonts w:ascii="Times New Roman" w:hAnsi="Times New Roman" w:cs="Times New Roman"/>
          <w:sz w:val="24"/>
          <w:szCs w:val="24"/>
        </w:rPr>
        <w:t>viivise</w:t>
      </w:r>
      <w:r w:rsidR="00612083">
        <w:rPr>
          <w:rFonts w:ascii="Times New Roman" w:hAnsi="Times New Roman" w:cs="Times New Roman"/>
          <w:sz w:val="24"/>
          <w:szCs w:val="24"/>
        </w:rPr>
        <w:t xml:space="preserve"> </w:t>
      </w:r>
      <w:r w:rsidR="00C10496" w:rsidRPr="00A22822">
        <w:rPr>
          <w:rFonts w:ascii="Times New Roman" w:hAnsi="Times New Roman" w:cs="Times New Roman"/>
          <w:sz w:val="24"/>
          <w:szCs w:val="24"/>
        </w:rPr>
        <w:t>väljamõistmist protsendina põhinõudest kuni põhinõude täitmiseni.</w:t>
      </w:r>
    </w:p>
    <w:p w14:paraId="27AB0D97" w14:textId="2256DF2F"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79BCD6D4" w14:textId="1A5953BB" w:rsidR="00C10496" w:rsidRPr="00A22822" w:rsidRDefault="00F07B9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C10496" w:rsidRPr="00A22822">
        <w:rPr>
          <w:rFonts w:ascii="Times New Roman" w:hAnsi="Times New Roman" w:cs="Times New Roman"/>
          <w:b/>
          <w:bCs/>
          <w:sz w:val="24"/>
          <w:szCs w:val="24"/>
        </w:rPr>
        <w:t xml:space="preserve">unktiga </w:t>
      </w:r>
      <w:r w:rsidR="005D157E">
        <w:rPr>
          <w:rFonts w:ascii="Times New Roman" w:hAnsi="Times New Roman" w:cs="Times New Roman"/>
          <w:b/>
          <w:bCs/>
          <w:sz w:val="24"/>
          <w:szCs w:val="24"/>
        </w:rPr>
        <w:t>24</w:t>
      </w:r>
      <w:r w:rsidR="00C10496" w:rsidRPr="00A22822">
        <w:rPr>
          <w:rFonts w:ascii="Times New Roman" w:hAnsi="Times New Roman" w:cs="Times New Roman"/>
          <w:sz w:val="24"/>
          <w:szCs w:val="24"/>
        </w:rPr>
        <w:t xml:space="preserve"> </w:t>
      </w:r>
      <w:r w:rsidR="00916F48">
        <w:rPr>
          <w:rFonts w:ascii="Times New Roman" w:hAnsi="Times New Roman" w:cs="Times New Roman"/>
          <w:sz w:val="24"/>
          <w:szCs w:val="24"/>
        </w:rPr>
        <w:t xml:space="preserve">pikendatakse avalduse menetlusse võtmise otsustamise tähtaega. </w:t>
      </w:r>
      <w:r w:rsidR="00931341">
        <w:rPr>
          <w:rFonts w:ascii="Times New Roman" w:hAnsi="Times New Roman" w:cs="Times New Roman"/>
          <w:sz w:val="24"/>
          <w:szCs w:val="24"/>
        </w:rPr>
        <w:t>TVK</w:t>
      </w:r>
      <w:r w:rsidR="00C10496" w:rsidRPr="00A22822">
        <w:rPr>
          <w:rFonts w:ascii="Times New Roman" w:hAnsi="Times New Roman" w:cs="Times New Roman"/>
          <w:sz w:val="24"/>
          <w:szCs w:val="24"/>
        </w:rPr>
        <w:t xml:space="preserve"> </w:t>
      </w:r>
      <w:r w:rsidR="00407FD6">
        <w:rPr>
          <w:rFonts w:ascii="Times New Roman" w:hAnsi="Times New Roman" w:cs="Times New Roman"/>
          <w:sz w:val="24"/>
          <w:szCs w:val="24"/>
        </w:rPr>
        <w:t xml:space="preserve">peab praegu </w:t>
      </w:r>
      <w:r w:rsidR="00C10496" w:rsidRPr="00A22822">
        <w:rPr>
          <w:rFonts w:ascii="Times New Roman" w:hAnsi="Times New Roman" w:cs="Times New Roman"/>
          <w:sz w:val="24"/>
          <w:szCs w:val="24"/>
        </w:rPr>
        <w:t>otsustama avalduse menetlusse võtmise kolme tööpäeva jooksul</w:t>
      </w:r>
      <w:r w:rsidR="00770CE8">
        <w:rPr>
          <w:rFonts w:ascii="Times New Roman" w:hAnsi="Times New Roman" w:cs="Times New Roman"/>
          <w:sz w:val="24"/>
          <w:szCs w:val="24"/>
        </w:rPr>
        <w:t>. See tähtaeg</w:t>
      </w:r>
      <w:r w:rsidR="00C10496" w:rsidRPr="00A22822">
        <w:rPr>
          <w:rFonts w:ascii="Times New Roman" w:hAnsi="Times New Roman" w:cs="Times New Roman"/>
          <w:sz w:val="24"/>
          <w:szCs w:val="24"/>
        </w:rPr>
        <w:t xml:space="preserve"> on </w:t>
      </w:r>
      <w:r w:rsidR="00770CE8">
        <w:rPr>
          <w:rFonts w:ascii="Times New Roman" w:hAnsi="Times New Roman" w:cs="Times New Roman"/>
          <w:sz w:val="24"/>
          <w:szCs w:val="24"/>
        </w:rPr>
        <w:t>osutunud</w:t>
      </w:r>
      <w:r w:rsidR="00916F48">
        <w:rPr>
          <w:rFonts w:ascii="Times New Roman" w:hAnsi="Times New Roman" w:cs="Times New Roman"/>
          <w:sz w:val="24"/>
          <w:szCs w:val="24"/>
        </w:rPr>
        <w:t xml:space="preserve"> </w:t>
      </w:r>
      <w:r w:rsidR="00492D4B" w:rsidRPr="00A22822">
        <w:rPr>
          <w:rFonts w:ascii="Times New Roman" w:hAnsi="Times New Roman" w:cs="Times New Roman"/>
          <w:sz w:val="24"/>
          <w:szCs w:val="24"/>
        </w:rPr>
        <w:t xml:space="preserve">liiga lühikeseks, eriti näiteks olukordades, kus avaldusi laekub korraga palju ja/või üks </w:t>
      </w:r>
      <w:r w:rsidR="00931341">
        <w:rPr>
          <w:rFonts w:ascii="Times New Roman" w:hAnsi="Times New Roman" w:cs="Times New Roman"/>
          <w:sz w:val="24"/>
          <w:szCs w:val="24"/>
        </w:rPr>
        <w:t>TVK</w:t>
      </w:r>
      <w:r w:rsidR="00492D4B" w:rsidRPr="00A22822">
        <w:rPr>
          <w:rFonts w:ascii="Times New Roman" w:hAnsi="Times New Roman" w:cs="Times New Roman"/>
          <w:sz w:val="24"/>
          <w:szCs w:val="24"/>
        </w:rPr>
        <w:t xml:space="preserve"> juhataja </w:t>
      </w:r>
      <w:r w:rsidR="00031FE1">
        <w:rPr>
          <w:rFonts w:ascii="Times New Roman" w:hAnsi="Times New Roman" w:cs="Times New Roman"/>
          <w:sz w:val="24"/>
          <w:szCs w:val="24"/>
        </w:rPr>
        <w:t xml:space="preserve">peab </w:t>
      </w:r>
      <w:r w:rsidR="00492D4B" w:rsidRPr="00A22822">
        <w:rPr>
          <w:rFonts w:ascii="Times New Roman" w:hAnsi="Times New Roman" w:cs="Times New Roman"/>
          <w:sz w:val="24"/>
          <w:szCs w:val="24"/>
        </w:rPr>
        <w:t xml:space="preserve">asendama teist. Seega on otstarbekas näha </w:t>
      </w:r>
      <w:r w:rsidR="00931341">
        <w:rPr>
          <w:rFonts w:ascii="Times New Roman" w:hAnsi="Times New Roman" w:cs="Times New Roman"/>
          <w:sz w:val="24"/>
          <w:szCs w:val="24"/>
        </w:rPr>
        <w:t>TVK</w:t>
      </w:r>
      <w:r w:rsidR="00770CE8">
        <w:rPr>
          <w:rFonts w:ascii="Times New Roman" w:hAnsi="Times New Roman" w:cs="Times New Roman"/>
          <w:sz w:val="24"/>
          <w:szCs w:val="24"/>
        </w:rPr>
        <w:t>-</w:t>
      </w:r>
      <w:proofErr w:type="spellStart"/>
      <w:r w:rsidR="00492D4B" w:rsidRPr="00A22822">
        <w:rPr>
          <w:rFonts w:ascii="Times New Roman" w:hAnsi="Times New Roman" w:cs="Times New Roman"/>
          <w:sz w:val="24"/>
          <w:szCs w:val="24"/>
        </w:rPr>
        <w:t>le</w:t>
      </w:r>
      <w:proofErr w:type="spellEnd"/>
      <w:r w:rsidR="00492D4B" w:rsidRPr="00A22822">
        <w:rPr>
          <w:rFonts w:ascii="Times New Roman" w:hAnsi="Times New Roman" w:cs="Times New Roman"/>
          <w:sz w:val="24"/>
          <w:szCs w:val="24"/>
        </w:rPr>
        <w:t xml:space="preserve"> avalduse menetlusse võtmiseks ette pikem</w:t>
      </w:r>
      <w:r w:rsidR="00AA0099">
        <w:rPr>
          <w:rFonts w:ascii="Times New Roman" w:hAnsi="Times New Roman" w:cs="Times New Roman"/>
          <w:sz w:val="24"/>
          <w:szCs w:val="24"/>
        </w:rPr>
        <w:t>,</w:t>
      </w:r>
      <w:r w:rsidR="00492D4B" w:rsidRPr="00A22822">
        <w:rPr>
          <w:rFonts w:ascii="Times New Roman" w:hAnsi="Times New Roman" w:cs="Times New Roman"/>
          <w:sz w:val="24"/>
          <w:szCs w:val="24"/>
        </w:rPr>
        <w:t xml:space="preserve"> </w:t>
      </w:r>
      <w:r w:rsidR="00916F48">
        <w:rPr>
          <w:rFonts w:ascii="Times New Roman" w:hAnsi="Times New Roman" w:cs="Times New Roman"/>
          <w:sz w:val="24"/>
          <w:szCs w:val="24"/>
        </w:rPr>
        <w:t xml:space="preserve">viiepäevane </w:t>
      </w:r>
      <w:r w:rsidR="00492D4B" w:rsidRPr="00A22822">
        <w:rPr>
          <w:rFonts w:ascii="Times New Roman" w:hAnsi="Times New Roman" w:cs="Times New Roman"/>
          <w:sz w:val="24"/>
          <w:szCs w:val="24"/>
        </w:rPr>
        <w:t>tähtaeg</w:t>
      </w:r>
      <w:r w:rsidR="00C71E46" w:rsidRPr="00A22822">
        <w:rPr>
          <w:rFonts w:ascii="Times New Roman" w:hAnsi="Times New Roman" w:cs="Times New Roman"/>
          <w:sz w:val="24"/>
          <w:szCs w:val="24"/>
        </w:rPr>
        <w:t>, mis võimalda</w:t>
      </w:r>
      <w:r w:rsidR="00770CE8">
        <w:rPr>
          <w:rFonts w:ascii="Times New Roman" w:hAnsi="Times New Roman" w:cs="Times New Roman"/>
          <w:sz w:val="24"/>
          <w:szCs w:val="24"/>
        </w:rPr>
        <w:t>b</w:t>
      </w:r>
      <w:r w:rsidR="00C71E46" w:rsidRPr="00A22822">
        <w:rPr>
          <w:rFonts w:ascii="Times New Roman" w:hAnsi="Times New Roman" w:cs="Times New Roman"/>
          <w:sz w:val="24"/>
          <w:szCs w:val="24"/>
        </w:rPr>
        <w:t xml:space="preserve"> </w:t>
      </w:r>
      <w:r w:rsidR="00931341">
        <w:rPr>
          <w:rFonts w:ascii="Times New Roman" w:hAnsi="Times New Roman" w:cs="Times New Roman"/>
          <w:sz w:val="24"/>
          <w:szCs w:val="24"/>
        </w:rPr>
        <w:t>TVK</w:t>
      </w:r>
      <w:r w:rsidR="00C71E46" w:rsidRPr="00A22822">
        <w:rPr>
          <w:rFonts w:ascii="Times New Roman" w:hAnsi="Times New Roman" w:cs="Times New Roman"/>
          <w:sz w:val="24"/>
          <w:szCs w:val="24"/>
        </w:rPr>
        <w:t xml:space="preserve"> tööd paremini planeerida.</w:t>
      </w:r>
    </w:p>
    <w:p w14:paraId="6C55F08C" w14:textId="37FA13C3" w:rsidR="00A36AE6" w:rsidRPr="00A22822" w:rsidRDefault="00A36AE6" w:rsidP="002F3FFC">
      <w:pPr>
        <w:tabs>
          <w:tab w:val="left" w:pos="426"/>
        </w:tabs>
        <w:spacing w:after="0" w:line="240" w:lineRule="auto"/>
        <w:jc w:val="both"/>
        <w:rPr>
          <w:rFonts w:ascii="Times New Roman" w:hAnsi="Times New Roman" w:cs="Times New Roman"/>
          <w:sz w:val="24"/>
          <w:szCs w:val="24"/>
        </w:rPr>
      </w:pPr>
    </w:p>
    <w:p w14:paraId="5D4532D2" w14:textId="4DABA46E" w:rsidR="00A36AE6" w:rsidRPr="00A22822" w:rsidRDefault="00031FE1"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A36AE6" w:rsidRPr="00A22822">
        <w:rPr>
          <w:rFonts w:ascii="Times New Roman" w:hAnsi="Times New Roman" w:cs="Times New Roman"/>
          <w:b/>
          <w:bCs/>
          <w:sz w:val="24"/>
          <w:szCs w:val="24"/>
        </w:rPr>
        <w:t xml:space="preserve">unktiga </w:t>
      </w:r>
      <w:r w:rsidR="00C026DE">
        <w:rPr>
          <w:rFonts w:ascii="Times New Roman" w:hAnsi="Times New Roman" w:cs="Times New Roman"/>
          <w:b/>
          <w:bCs/>
          <w:sz w:val="24"/>
          <w:szCs w:val="24"/>
        </w:rPr>
        <w:t>25</w:t>
      </w:r>
      <w:r w:rsidR="00A36AE6" w:rsidRPr="00A22822">
        <w:rPr>
          <w:rFonts w:ascii="Times New Roman" w:hAnsi="Times New Roman" w:cs="Times New Roman"/>
          <w:sz w:val="24"/>
          <w:szCs w:val="24"/>
        </w:rPr>
        <w:t xml:space="preserve"> lisatakse </w:t>
      </w:r>
      <w:proofErr w:type="spellStart"/>
      <w:r w:rsidR="001B7D77">
        <w:rPr>
          <w:rFonts w:ascii="Times New Roman" w:hAnsi="Times New Roman" w:cs="Times New Roman"/>
          <w:sz w:val="24"/>
          <w:szCs w:val="24"/>
        </w:rPr>
        <w:t>TvLS</w:t>
      </w:r>
      <w:proofErr w:type="spellEnd"/>
      <w:r w:rsidR="001B7D77">
        <w:rPr>
          <w:rFonts w:ascii="Times New Roman" w:hAnsi="Times New Roman" w:cs="Times New Roman"/>
          <w:sz w:val="24"/>
          <w:szCs w:val="24"/>
        </w:rPr>
        <w:t xml:space="preserve"> </w:t>
      </w:r>
      <w:r>
        <w:rPr>
          <w:rFonts w:ascii="Times New Roman" w:hAnsi="Times New Roman" w:cs="Times New Roman"/>
          <w:sz w:val="24"/>
          <w:szCs w:val="24"/>
        </w:rPr>
        <w:t>§</w:t>
      </w:r>
      <w:r w:rsidR="00A36AE6" w:rsidRPr="00A22822">
        <w:rPr>
          <w:rFonts w:ascii="Times New Roman" w:hAnsi="Times New Roman" w:cs="Times New Roman"/>
          <w:sz w:val="24"/>
          <w:szCs w:val="24"/>
        </w:rPr>
        <w:t xml:space="preserve"> 27 lõikesse 2 punktiga 8 </w:t>
      </w:r>
      <w:r w:rsidR="00400737">
        <w:rPr>
          <w:rFonts w:ascii="Times New Roman" w:hAnsi="Times New Roman" w:cs="Times New Roman"/>
          <w:sz w:val="24"/>
          <w:szCs w:val="24"/>
        </w:rPr>
        <w:t>uus</w:t>
      </w:r>
      <w:r w:rsidR="00A36AE6" w:rsidRPr="00A22822">
        <w:rPr>
          <w:rFonts w:ascii="Times New Roman" w:hAnsi="Times New Roman" w:cs="Times New Roman"/>
          <w:sz w:val="24"/>
          <w:szCs w:val="24"/>
        </w:rPr>
        <w:t xml:space="preserve"> alus avalduse menetlusse võtmisest keeldumiseks, s.o juhul, kui avaldaja ei ole järginud TLS</w:t>
      </w:r>
      <w:r w:rsidR="00400737">
        <w:rPr>
          <w:rFonts w:ascii="Times New Roman" w:hAnsi="Times New Roman" w:cs="Times New Roman"/>
          <w:sz w:val="24"/>
          <w:szCs w:val="24"/>
        </w:rPr>
        <w:t>-i</w:t>
      </w:r>
      <w:r w:rsidR="00A36AE6" w:rsidRPr="00A22822">
        <w:rPr>
          <w:rFonts w:ascii="Times New Roman" w:hAnsi="Times New Roman" w:cs="Times New Roman"/>
          <w:sz w:val="24"/>
          <w:szCs w:val="24"/>
        </w:rPr>
        <w:t xml:space="preserve"> § 105 lõikes 1 sätestatud tähtaega ehk esitanud </w:t>
      </w:r>
      <w:r w:rsidR="00931341">
        <w:rPr>
          <w:rFonts w:ascii="Times New Roman" w:hAnsi="Times New Roman" w:cs="Times New Roman"/>
          <w:sz w:val="24"/>
          <w:szCs w:val="24"/>
        </w:rPr>
        <w:t>TVK</w:t>
      </w:r>
      <w:r w:rsidR="00A61E50">
        <w:rPr>
          <w:rFonts w:ascii="Times New Roman" w:hAnsi="Times New Roman" w:cs="Times New Roman"/>
          <w:sz w:val="24"/>
          <w:szCs w:val="24"/>
        </w:rPr>
        <w:t>-</w:t>
      </w:r>
      <w:proofErr w:type="spellStart"/>
      <w:r w:rsidR="00A36AE6" w:rsidRPr="00A22822">
        <w:rPr>
          <w:rFonts w:ascii="Times New Roman" w:hAnsi="Times New Roman" w:cs="Times New Roman"/>
          <w:sz w:val="24"/>
          <w:szCs w:val="24"/>
        </w:rPr>
        <w:t>le</w:t>
      </w:r>
      <w:proofErr w:type="spellEnd"/>
      <w:r w:rsidR="00A36AE6" w:rsidRPr="00A22822">
        <w:rPr>
          <w:rFonts w:ascii="Times New Roman" w:hAnsi="Times New Roman" w:cs="Times New Roman"/>
          <w:sz w:val="24"/>
          <w:szCs w:val="24"/>
        </w:rPr>
        <w:t xml:space="preserve"> avaldust ülesütlemise tühisuse tuvastamiseks 30 kalendripäeva jooksul arvates ülesütlemisavalduse saamisest.</w:t>
      </w:r>
    </w:p>
    <w:p w14:paraId="195B11A8" w14:textId="7F6E2514" w:rsidR="00C71E46" w:rsidRPr="00A22822" w:rsidRDefault="00C71E46" w:rsidP="002F3FFC">
      <w:pPr>
        <w:tabs>
          <w:tab w:val="left" w:pos="426"/>
        </w:tabs>
        <w:spacing w:after="0" w:line="240" w:lineRule="auto"/>
        <w:jc w:val="both"/>
        <w:rPr>
          <w:rFonts w:ascii="Times New Roman" w:hAnsi="Times New Roman" w:cs="Times New Roman"/>
          <w:sz w:val="24"/>
          <w:szCs w:val="24"/>
        </w:rPr>
      </w:pPr>
    </w:p>
    <w:p w14:paraId="3F917364" w14:textId="16B09836" w:rsidR="00BC1ECE" w:rsidRPr="00A22822" w:rsidRDefault="4BC46352" w:rsidP="002F3FFC">
      <w:pPr>
        <w:tabs>
          <w:tab w:val="left" w:pos="426"/>
        </w:tabs>
        <w:spacing w:after="0" w:line="240" w:lineRule="auto"/>
        <w:jc w:val="both"/>
        <w:rPr>
          <w:rFonts w:ascii="Times New Roman" w:hAnsi="Times New Roman" w:cs="Times New Roman"/>
          <w:sz w:val="24"/>
          <w:szCs w:val="24"/>
        </w:rPr>
      </w:pPr>
      <w:r w:rsidRPr="00212175">
        <w:rPr>
          <w:rFonts w:ascii="Times New Roman" w:hAnsi="Times New Roman" w:cs="Times New Roman"/>
          <w:sz w:val="24"/>
          <w:szCs w:val="24"/>
        </w:rPr>
        <w:t>Teatud aja möödumine võib seadusest tulenevalt mõjutada isikutevahelisi õigussuhteid</w:t>
      </w:r>
      <w:r w:rsidRPr="00A22822">
        <w:rPr>
          <w:rFonts w:ascii="Times New Roman" w:hAnsi="Times New Roman" w:cs="Times New Roman"/>
          <w:sz w:val="24"/>
          <w:szCs w:val="24"/>
        </w:rPr>
        <w:t>, õiguse teostamist piirata või suisa õiguse lõpetada. Sellisel juhul saab rääkida aegumistähtajast või õigust</w:t>
      </w:r>
      <w:r w:rsidR="007955CC">
        <w:rPr>
          <w:rFonts w:ascii="Times New Roman" w:hAnsi="Times New Roman" w:cs="Times New Roman"/>
          <w:sz w:val="24"/>
          <w:szCs w:val="24"/>
        </w:rPr>
        <w:t xml:space="preserve"> </w:t>
      </w:r>
      <w:r w:rsidRPr="00A22822">
        <w:rPr>
          <w:rFonts w:ascii="Times New Roman" w:hAnsi="Times New Roman" w:cs="Times New Roman"/>
          <w:sz w:val="24"/>
          <w:szCs w:val="24"/>
        </w:rPr>
        <w:t>lõpetavast tähtajast.</w:t>
      </w:r>
      <w:r w:rsidR="00BC1ECE" w:rsidRPr="00A22822">
        <w:rPr>
          <w:rStyle w:val="Allmrkuseviide"/>
          <w:rFonts w:ascii="Times New Roman" w:hAnsi="Times New Roman"/>
          <w:sz w:val="24"/>
          <w:szCs w:val="24"/>
        </w:rPr>
        <w:footnoteReference w:id="17"/>
      </w:r>
      <w:r w:rsidR="77472A4C" w:rsidRPr="00A22822">
        <w:rPr>
          <w:rFonts w:ascii="Times New Roman" w:hAnsi="Times New Roman" w:cs="Times New Roman"/>
          <w:sz w:val="24"/>
          <w:szCs w:val="24"/>
        </w:rPr>
        <w:t xml:space="preserve"> Materiaalõigusliku tähtaja möödumisel kaotab või omandab isik üldjuhul mingi subjektiivse õiguse, menetlusõigusliku tähtaja möödumisel aga kaotab isik reeglina õiguse esitada mingi taotlus või kaebus. Menetlusõiguslike tähtaegade puhul tuleb </w:t>
      </w:r>
      <w:r w:rsidR="77472A4C" w:rsidRPr="00A22822">
        <w:rPr>
          <w:rFonts w:ascii="Times New Roman" w:hAnsi="Times New Roman" w:cs="Times New Roman"/>
          <w:sz w:val="24"/>
          <w:szCs w:val="24"/>
        </w:rPr>
        <w:lastRenderedPageBreak/>
        <w:t xml:space="preserve">omakorda eristada seadusest tulenevaid (mida kohus saab ennistada) </w:t>
      </w:r>
      <w:r w:rsidR="00E81E63">
        <w:rPr>
          <w:rFonts w:ascii="Times New Roman" w:hAnsi="Times New Roman" w:cs="Times New Roman"/>
          <w:sz w:val="24"/>
          <w:szCs w:val="24"/>
        </w:rPr>
        <w:t>ning</w:t>
      </w:r>
      <w:r w:rsidR="77472A4C" w:rsidRPr="00A22822">
        <w:rPr>
          <w:rFonts w:ascii="Times New Roman" w:hAnsi="Times New Roman" w:cs="Times New Roman"/>
          <w:sz w:val="24"/>
          <w:szCs w:val="24"/>
        </w:rPr>
        <w:t xml:space="preserve"> kohtu või haldusasutuse määratud tähtaegu (mida see saab pikendada).</w:t>
      </w:r>
      <w:r w:rsidR="008C1224" w:rsidRPr="00A22822">
        <w:rPr>
          <w:rStyle w:val="Allmrkuseviide"/>
          <w:rFonts w:ascii="Times New Roman" w:hAnsi="Times New Roman"/>
          <w:sz w:val="24"/>
          <w:szCs w:val="24"/>
        </w:rPr>
        <w:footnoteReference w:id="18"/>
      </w:r>
      <w:r w:rsidR="75B8929F" w:rsidRPr="00A22822">
        <w:rPr>
          <w:rFonts w:ascii="Times New Roman" w:hAnsi="Times New Roman" w:cs="Times New Roman"/>
          <w:sz w:val="24"/>
          <w:szCs w:val="24"/>
        </w:rPr>
        <w:t xml:space="preserve"> TLS</w:t>
      </w:r>
      <w:r w:rsidR="00E81E63">
        <w:rPr>
          <w:rFonts w:ascii="Times New Roman" w:hAnsi="Times New Roman" w:cs="Times New Roman"/>
          <w:sz w:val="24"/>
          <w:szCs w:val="24"/>
        </w:rPr>
        <w:t>-i</w:t>
      </w:r>
      <w:r w:rsidR="75B8929F" w:rsidRPr="00A22822">
        <w:rPr>
          <w:rFonts w:ascii="Times New Roman" w:hAnsi="Times New Roman" w:cs="Times New Roman"/>
          <w:sz w:val="24"/>
          <w:szCs w:val="24"/>
        </w:rPr>
        <w:t xml:space="preserve"> § 105 lõike</w:t>
      </w:r>
      <w:r w:rsidR="00E81E63">
        <w:rPr>
          <w:rFonts w:ascii="Times New Roman" w:hAnsi="Times New Roman" w:cs="Times New Roman"/>
          <w:sz w:val="24"/>
          <w:szCs w:val="24"/>
        </w:rPr>
        <w:t>s</w:t>
      </w:r>
      <w:r w:rsidR="75B8929F" w:rsidRPr="00A22822">
        <w:rPr>
          <w:rFonts w:ascii="Times New Roman" w:hAnsi="Times New Roman" w:cs="Times New Roman"/>
          <w:sz w:val="24"/>
          <w:szCs w:val="24"/>
        </w:rPr>
        <w:t xml:space="preserve"> 1 sätestatud tähtaeg on olemuselt selline, mida tuleks teise lõike</w:t>
      </w:r>
      <w:r w:rsidR="00C525BB">
        <w:rPr>
          <w:rFonts w:ascii="Times New Roman" w:hAnsi="Times New Roman" w:cs="Times New Roman"/>
          <w:sz w:val="24"/>
          <w:szCs w:val="24"/>
        </w:rPr>
        <w:t xml:space="preserve"> alusel</w:t>
      </w:r>
      <w:r w:rsidR="75B8929F" w:rsidRPr="00A22822">
        <w:rPr>
          <w:rFonts w:ascii="Times New Roman" w:hAnsi="Times New Roman" w:cs="Times New Roman"/>
          <w:sz w:val="24"/>
          <w:szCs w:val="24"/>
        </w:rPr>
        <w:t xml:space="preserve"> käsit</w:t>
      </w:r>
      <w:r w:rsidR="00C525BB">
        <w:rPr>
          <w:rFonts w:ascii="Times New Roman" w:hAnsi="Times New Roman" w:cs="Times New Roman"/>
          <w:sz w:val="24"/>
          <w:szCs w:val="24"/>
        </w:rPr>
        <w:t>ada</w:t>
      </w:r>
      <w:r w:rsidR="75B8929F" w:rsidRPr="00A22822">
        <w:rPr>
          <w:rFonts w:ascii="Times New Roman" w:hAnsi="Times New Roman" w:cs="Times New Roman"/>
          <w:sz w:val="24"/>
          <w:szCs w:val="24"/>
        </w:rPr>
        <w:t xml:space="preserve"> menetlustähtajana, kuivõrd töövaidlusorgani poole mittepöördumise või töövaidlusorgani poolt tähtaja mitteennistamise korral on ülesütlemine algusest peale kehtiv </w:t>
      </w:r>
      <w:r w:rsidR="0048441A">
        <w:rPr>
          <w:rFonts w:ascii="Times New Roman" w:hAnsi="Times New Roman" w:cs="Times New Roman"/>
          <w:sz w:val="24"/>
          <w:szCs w:val="24"/>
        </w:rPr>
        <w:t>ning</w:t>
      </w:r>
      <w:r w:rsidR="75B8929F" w:rsidRPr="00A22822">
        <w:rPr>
          <w:rFonts w:ascii="Times New Roman" w:hAnsi="Times New Roman" w:cs="Times New Roman"/>
          <w:sz w:val="24"/>
          <w:szCs w:val="24"/>
        </w:rPr>
        <w:t xml:space="preserve"> leping on lõppenud ülesütlemisavalduses märgitud tähtpäeval.</w:t>
      </w:r>
    </w:p>
    <w:p w14:paraId="4B00EAE6" w14:textId="6972DDB3" w:rsidR="001006FF" w:rsidRPr="00A22822" w:rsidRDefault="001006FF" w:rsidP="002F3FFC">
      <w:pPr>
        <w:tabs>
          <w:tab w:val="left" w:pos="426"/>
        </w:tabs>
        <w:spacing w:after="0" w:line="240" w:lineRule="auto"/>
        <w:jc w:val="both"/>
        <w:rPr>
          <w:rFonts w:ascii="Times New Roman" w:hAnsi="Times New Roman" w:cs="Times New Roman"/>
          <w:sz w:val="24"/>
          <w:szCs w:val="24"/>
        </w:rPr>
      </w:pPr>
    </w:p>
    <w:p w14:paraId="534C7587" w14:textId="211D236E" w:rsidR="00232579" w:rsidRDefault="0048441A" w:rsidP="00694D37">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A54B83" w:rsidRPr="00A22822">
        <w:rPr>
          <w:rFonts w:ascii="Times New Roman" w:hAnsi="Times New Roman" w:cs="Times New Roman"/>
          <w:b/>
          <w:bCs/>
          <w:sz w:val="24"/>
          <w:szCs w:val="24"/>
        </w:rPr>
        <w:t xml:space="preserve">unktiga </w:t>
      </w:r>
      <w:r w:rsidR="00C026DE">
        <w:rPr>
          <w:rFonts w:ascii="Times New Roman" w:hAnsi="Times New Roman" w:cs="Times New Roman"/>
          <w:b/>
          <w:bCs/>
          <w:sz w:val="24"/>
          <w:szCs w:val="24"/>
        </w:rPr>
        <w:t>26</w:t>
      </w:r>
      <w:r w:rsidR="00A54B83" w:rsidRPr="00A22822">
        <w:rPr>
          <w:rFonts w:ascii="Times New Roman" w:hAnsi="Times New Roman" w:cs="Times New Roman"/>
          <w:sz w:val="24"/>
          <w:szCs w:val="24"/>
        </w:rPr>
        <w:t xml:space="preserve"> täiendatakse </w:t>
      </w:r>
      <w:proofErr w:type="spellStart"/>
      <w:r w:rsidR="001B7D77">
        <w:rPr>
          <w:rFonts w:ascii="Times New Roman" w:hAnsi="Times New Roman" w:cs="Times New Roman"/>
          <w:sz w:val="24"/>
          <w:szCs w:val="24"/>
        </w:rPr>
        <w:t>TvLS</w:t>
      </w:r>
      <w:proofErr w:type="spellEnd"/>
      <w:r w:rsidR="001B7D77">
        <w:rPr>
          <w:rFonts w:ascii="Times New Roman" w:hAnsi="Times New Roman" w:cs="Times New Roman"/>
          <w:sz w:val="24"/>
          <w:szCs w:val="24"/>
        </w:rPr>
        <w:t xml:space="preserve"> </w:t>
      </w:r>
      <w:r w:rsidRPr="00A22822">
        <w:rPr>
          <w:rFonts w:ascii="Times New Roman" w:hAnsi="Times New Roman" w:cs="Times New Roman"/>
          <w:sz w:val="24"/>
          <w:szCs w:val="24"/>
        </w:rPr>
        <w:t>§</w:t>
      </w:r>
      <w:r w:rsidR="00A54B83" w:rsidRPr="00A22822">
        <w:rPr>
          <w:rFonts w:ascii="Times New Roman" w:hAnsi="Times New Roman" w:cs="Times New Roman"/>
          <w:sz w:val="24"/>
          <w:szCs w:val="24"/>
        </w:rPr>
        <w:t xml:space="preserve"> 27 lõikega 2</w:t>
      </w:r>
      <w:r w:rsidR="00A54B83" w:rsidRPr="00A22822">
        <w:rPr>
          <w:rFonts w:ascii="Times New Roman" w:hAnsi="Times New Roman" w:cs="Times New Roman"/>
          <w:sz w:val="24"/>
          <w:szCs w:val="24"/>
          <w:vertAlign w:val="superscript"/>
        </w:rPr>
        <w:t>1</w:t>
      </w:r>
      <w:r w:rsidR="00A54B83" w:rsidRPr="00A22822">
        <w:rPr>
          <w:rFonts w:ascii="Times New Roman" w:hAnsi="Times New Roman" w:cs="Times New Roman"/>
          <w:sz w:val="24"/>
          <w:szCs w:val="24"/>
        </w:rPr>
        <w:t xml:space="preserve">, mis loob </w:t>
      </w:r>
      <w:r w:rsidR="00931341">
        <w:rPr>
          <w:rFonts w:ascii="Times New Roman" w:hAnsi="Times New Roman" w:cs="Times New Roman"/>
          <w:sz w:val="24"/>
          <w:szCs w:val="24"/>
        </w:rPr>
        <w:t>TVK</w:t>
      </w:r>
      <w:r w:rsidR="006A0DFC">
        <w:rPr>
          <w:rFonts w:ascii="Times New Roman" w:hAnsi="Times New Roman" w:cs="Times New Roman"/>
          <w:sz w:val="24"/>
          <w:szCs w:val="24"/>
        </w:rPr>
        <w:t>-</w:t>
      </w:r>
      <w:proofErr w:type="spellStart"/>
      <w:r w:rsidR="00A54B83" w:rsidRPr="00A22822">
        <w:rPr>
          <w:rFonts w:ascii="Times New Roman" w:hAnsi="Times New Roman" w:cs="Times New Roman"/>
          <w:sz w:val="24"/>
          <w:szCs w:val="24"/>
        </w:rPr>
        <w:t>le</w:t>
      </w:r>
      <w:proofErr w:type="spellEnd"/>
      <w:r w:rsidR="00A54B83" w:rsidRPr="00A22822">
        <w:rPr>
          <w:rFonts w:ascii="Times New Roman" w:hAnsi="Times New Roman" w:cs="Times New Roman"/>
          <w:sz w:val="24"/>
          <w:szCs w:val="24"/>
        </w:rPr>
        <w:t xml:space="preserve"> </w:t>
      </w:r>
      <w:r>
        <w:rPr>
          <w:rFonts w:ascii="Times New Roman" w:hAnsi="Times New Roman" w:cs="Times New Roman"/>
          <w:sz w:val="24"/>
          <w:szCs w:val="24"/>
        </w:rPr>
        <w:t>lisa</w:t>
      </w:r>
      <w:r w:rsidR="00A54B83" w:rsidRPr="00A22822">
        <w:rPr>
          <w:rFonts w:ascii="Times New Roman" w:hAnsi="Times New Roman" w:cs="Times New Roman"/>
          <w:sz w:val="24"/>
          <w:szCs w:val="24"/>
        </w:rPr>
        <w:t xml:space="preserve">alused avalduse menetlusse võtmata jätmiseks, s.o õiguse keelduda perspektiivitu nõude menetlusse võtmisest. </w:t>
      </w:r>
      <w:r w:rsidR="006A0DFC">
        <w:rPr>
          <w:rFonts w:ascii="Times New Roman" w:hAnsi="Times New Roman" w:cs="Times New Roman"/>
          <w:sz w:val="24"/>
          <w:szCs w:val="24"/>
        </w:rPr>
        <w:t xml:space="preserve">Muudatuse </w:t>
      </w:r>
      <w:r w:rsidR="008B751D">
        <w:rPr>
          <w:rFonts w:ascii="Times New Roman" w:hAnsi="Times New Roman" w:cs="Times New Roman"/>
          <w:sz w:val="24"/>
          <w:szCs w:val="24"/>
        </w:rPr>
        <w:t>järgi</w:t>
      </w:r>
      <w:r w:rsidR="006A0DFC">
        <w:rPr>
          <w:rFonts w:ascii="Times New Roman" w:hAnsi="Times New Roman" w:cs="Times New Roman"/>
          <w:sz w:val="24"/>
          <w:szCs w:val="24"/>
        </w:rPr>
        <w:t xml:space="preserve"> kohaldatakse avalduse menetlusse võtmata jätmisele</w:t>
      </w:r>
      <w:r w:rsidR="00A54B83" w:rsidRPr="00A22822" w:rsidDel="006250B1">
        <w:rPr>
          <w:rFonts w:ascii="Times New Roman" w:hAnsi="Times New Roman" w:cs="Times New Roman"/>
          <w:sz w:val="24"/>
          <w:szCs w:val="24"/>
        </w:rPr>
        <w:t xml:space="preserve"> </w:t>
      </w:r>
      <w:proofErr w:type="spellStart"/>
      <w:r w:rsidR="00A54B83" w:rsidRPr="00A22822">
        <w:rPr>
          <w:rFonts w:ascii="Times New Roman" w:hAnsi="Times New Roman" w:cs="Times New Roman"/>
          <w:sz w:val="24"/>
          <w:szCs w:val="24"/>
        </w:rPr>
        <w:t>TsMS</w:t>
      </w:r>
      <w:proofErr w:type="spellEnd"/>
      <w:r w:rsidR="00A54B83" w:rsidRPr="00A22822">
        <w:rPr>
          <w:rFonts w:ascii="Times New Roman" w:hAnsi="Times New Roman" w:cs="Times New Roman"/>
          <w:sz w:val="24"/>
          <w:szCs w:val="24"/>
        </w:rPr>
        <w:t xml:space="preserve"> § 371 </w:t>
      </w:r>
      <w:r w:rsidR="006A0DFC">
        <w:rPr>
          <w:rFonts w:ascii="Times New Roman" w:hAnsi="Times New Roman" w:cs="Times New Roman"/>
          <w:sz w:val="24"/>
          <w:szCs w:val="24"/>
        </w:rPr>
        <w:t>lõiget</w:t>
      </w:r>
      <w:r w:rsidR="00A54B83" w:rsidRPr="00A22822">
        <w:rPr>
          <w:rFonts w:ascii="Times New Roman" w:hAnsi="Times New Roman" w:cs="Times New Roman"/>
          <w:sz w:val="24"/>
          <w:szCs w:val="24"/>
        </w:rPr>
        <w:t xml:space="preserve"> 2</w:t>
      </w:r>
      <w:r w:rsidR="00694D37">
        <w:rPr>
          <w:rFonts w:ascii="Times New Roman" w:hAnsi="Times New Roman" w:cs="Times New Roman"/>
          <w:sz w:val="24"/>
          <w:szCs w:val="24"/>
        </w:rPr>
        <w:t>, mille kohaselt võib TVK edaspidi</w:t>
      </w:r>
      <w:r w:rsidR="00694D37" w:rsidRPr="00694D37">
        <w:rPr>
          <w:rFonts w:ascii="Times New Roman" w:hAnsi="Times New Roman" w:cs="Times New Roman"/>
          <w:sz w:val="24"/>
          <w:szCs w:val="24"/>
        </w:rPr>
        <w:t xml:space="preserve"> jätta avalduse menetlusse võtmata, kui: 1) </w:t>
      </w:r>
      <w:r w:rsidR="00694D37">
        <w:rPr>
          <w:rFonts w:ascii="Times New Roman" w:hAnsi="Times New Roman" w:cs="Times New Roman"/>
          <w:sz w:val="24"/>
          <w:szCs w:val="24"/>
        </w:rPr>
        <w:t>avaldaja</w:t>
      </w:r>
      <w:r w:rsidR="00694D37" w:rsidRPr="00694D37">
        <w:rPr>
          <w:rFonts w:ascii="Times New Roman" w:hAnsi="Times New Roman" w:cs="Times New Roman"/>
          <w:sz w:val="24"/>
          <w:szCs w:val="24"/>
        </w:rPr>
        <w:t xml:space="preserve"> õiguste rikkumine ei ole </w:t>
      </w:r>
      <w:r w:rsidR="00232579">
        <w:rPr>
          <w:rFonts w:ascii="Times New Roman" w:hAnsi="Times New Roman" w:cs="Times New Roman"/>
          <w:sz w:val="24"/>
          <w:szCs w:val="24"/>
        </w:rPr>
        <w:t>avalduse</w:t>
      </w:r>
      <w:r w:rsidR="00694D37" w:rsidRPr="00694D37">
        <w:rPr>
          <w:rFonts w:ascii="Times New Roman" w:hAnsi="Times New Roman" w:cs="Times New Roman"/>
          <w:sz w:val="24"/>
          <w:szCs w:val="24"/>
        </w:rPr>
        <w:t xml:space="preserve"> alusena </w:t>
      </w:r>
      <w:r>
        <w:rPr>
          <w:rFonts w:ascii="Times New Roman" w:hAnsi="Times New Roman" w:cs="Times New Roman"/>
          <w:sz w:val="24"/>
          <w:szCs w:val="24"/>
        </w:rPr>
        <w:t>esitatud</w:t>
      </w:r>
      <w:r w:rsidR="00694D37" w:rsidRPr="00694D37">
        <w:rPr>
          <w:rFonts w:ascii="Times New Roman" w:hAnsi="Times New Roman" w:cs="Times New Roman"/>
          <w:sz w:val="24"/>
          <w:szCs w:val="24"/>
        </w:rPr>
        <w:t xml:space="preserve"> faktilistele asjaoludele tuginedes üldse võimalik, eeldades </w:t>
      </w:r>
      <w:r w:rsidR="00232579">
        <w:rPr>
          <w:rFonts w:ascii="Times New Roman" w:hAnsi="Times New Roman" w:cs="Times New Roman"/>
          <w:sz w:val="24"/>
          <w:szCs w:val="24"/>
        </w:rPr>
        <w:t>avaldaja</w:t>
      </w:r>
      <w:r w:rsidR="00694D37" w:rsidRPr="00694D37">
        <w:rPr>
          <w:rFonts w:ascii="Times New Roman" w:hAnsi="Times New Roman" w:cs="Times New Roman"/>
          <w:sz w:val="24"/>
          <w:szCs w:val="24"/>
        </w:rPr>
        <w:t xml:space="preserve"> esitatud faktiliste väidete õigsust; 2) </w:t>
      </w:r>
      <w:r w:rsidR="00232579">
        <w:rPr>
          <w:rFonts w:ascii="Times New Roman" w:hAnsi="Times New Roman" w:cs="Times New Roman"/>
          <w:sz w:val="24"/>
          <w:szCs w:val="24"/>
        </w:rPr>
        <w:t>avaldus</w:t>
      </w:r>
      <w:r w:rsidR="00694D37" w:rsidRPr="00694D37">
        <w:rPr>
          <w:rFonts w:ascii="Times New Roman" w:hAnsi="Times New Roman" w:cs="Times New Roman"/>
          <w:sz w:val="24"/>
          <w:szCs w:val="24"/>
        </w:rPr>
        <w:t xml:space="preserve"> ei ole esitatud </w:t>
      </w:r>
      <w:r w:rsidR="00232579">
        <w:rPr>
          <w:rFonts w:ascii="Times New Roman" w:hAnsi="Times New Roman" w:cs="Times New Roman"/>
          <w:sz w:val="24"/>
          <w:szCs w:val="24"/>
        </w:rPr>
        <w:t>avaldaja</w:t>
      </w:r>
      <w:r w:rsidR="00694D37" w:rsidRPr="00694D37">
        <w:rPr>
          <w:rFonts w:ascii="Times New Roman" w:hAnsi="Times New Roman" w:cs="Times New Roman"/>
          <w:sz w:val="24"/>
          <w:szCs w:val="24"/>
        </w:rPr>
        <w:t xml:space="preserve"> seadusega kaitstud õiguse ega huvi kaitseks või eesmärgil, millele riik peaks andma õiguskaitset, või kui </w:t>
      </w:r>
      <w:r w:rsidR="00232579">
        <w:rPr>
          <w:rFonts w:ascii="Times New Roman" w:hAnsi="Times New Roman" w:cs="Times New Roman"/>
          <w:sz w:val="24"/>
          <w:szCs w:val="24"/>
        </w:rPr>
        <w:t>avaldusega</w:t>
      </w:r>
      <w:r w:rsidR="00694D37" w:rsidRPr="00694D37">
        <w:rPr>
          <w:rFonts w:ascii="Times New Roman" w:hAnsi="Times New Roman" w:cs="Times New Roman"/>
          <w:sz w:val="24"/>
          <w:szCs w:val="24"/>
        </w:rPr>
        <w:t xml:space="preserve"> ei ole </w:t>
      </w:r>
      <w:r w:rsidR="00232579">
        <w:rPr>
          <w:rFonts w:ascii="Times New Roman" w:hAnsi="Times New Roman" w:cs="Times New Roman"/>
          <w:sz w:val="24"/>
          <w:szCs w:val="24"/>
        </w:rPr>
        <w:t>avaldaja</w:t>
      </w:r>
      <w:r w:rsidR="00694D37" w:rsidRPr="00694D37">
        <w:rPr>
          <w:rFonts w:ascii="Times New Roman" w:hAnsi="Times New Roman" w:cs="Times New Roman"/>
          <w:sz w:val="24"/>
          <w:szCs w:val="24"/>
        </w:rPr>
        <w:t xml:space="preserve"> taotletavat eesmärki võimalik saavutada.</w:t>
      </w:r>
    </w:p>
    <w:p w14:paraId="06A48D79" w14:textId="77777777" w:rsidR="00232579" w:rsidRDefault="00232579" w:rsidP="00694D37">
      <w:pPr>
        <w:tabs>
          <w:tab w:val="left" w:pos="426"/>
        </w:tabs>
        <w:spacing w:after="0" w:line="240" w:lineRule="auto"/>
        <w:jc w:val="both"/>
        <w:rPr>
          <w:rFonts w:ascii="Times New Roman" w:hAnsi="Times New Roman" w:cs="Times New Roman"/>
          <w:sz w:val="24"/>
          <w:szCs w:val="24"/>
        </w:rPr>
      </w:pPr>
    </w:p>
    <w:p w14:paraId="76B01B7A" w14:textId="2B28AA3A" w:rsidR="00A54B83" w:rsidRPr="00A22822" w:rsidRDefault="14564967" w:rsidP="00694D37">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Viidatud TsMS</w:t>
      </w:r>
      <w:r w:rsidR="0ABD8081">
        <w:rPr>
          <w:rFonts w:ascii="Times New Roman" w:hAnsi="Times New Roman" w:cs="Times New Roman"/>
          <w:sz w:val="24"/>
          <w:szCs w:val="24"/>
        </w:rPr>
        <w:t>-i</w:t>
      </w:r>
      <w:r>
        <w:rPr>
          <w:rFonts w:ascii="Times New Roman" w:hAnsi="Times New Roman" w:cs="Times New Roman"/>
          <w:sz w:val="24"/>
          <w:szCs w:val="24"/>
        </w:rPr>
        <w:t xml:space="preserve"> sätte</w:t>
      </w:r>
      <w:r w:rsidR="5678FC01" w:rsidRPr="00A22822">
        <w:rPr>
          <w:rFonts w:ascii="Times New Roman" w:hAnsi="Times New Roman" w:cs="Times New Roman"/>
          <w:sz w:val="24"/>
          <w:szCs w:val="24"/>
        </w:rPr>
        <w:t xml:space="preserve"> puhul ei ole tegemist absoluutsete hagi lubatavuse eelduste</w:t>
      </w:r>
      <w:r w:rsidR="554F3409">
        <w:rPr>
          <w:rFonts w:ascii="Times New Roman" w:hAnsi="Times New Roman" w:cs="Times New Roman"/>
          <w:sz w:val="24"/>
          <w:szCs w:val="24"/>
        </w:rPr>
        <w:t>,</w:t>
      </w:r>
      <w:r w:rsidR="5678FC01" w:rsidRPr="00A22822">
        <w:rPr>
          <w:rFonts w:ascii="Times New Roman" w:hAnsi="Times New Roman" w:cs="Times New Roman"/>
          <w:sz w:val="24"/>
          <w:szCs w:val="24"/>
        </w:rPr>
        <w:t xml:space="preserve"> vaid kaalutlusõigusel põhinevate kriteeriumitega, mis võimaldavad ilmselgelt perspektiivitu asja </w:t>
      </w:r>
      <w:r w:rsidR="0ABD8081" w:rsidRPr="00A22822">
        <w:rPr>
          <w:rFonts w:ascii="Times New Roman" w:hAnsi="Times New Roman" w:cs="Times New Roman"/>
          <w:sz w:val="24"/>
          <w:szCs w:val="24"/>
        </w:rPr>
        <w:t xml:space="preserve">menetluse </w:t>
      </w:r>
      <w:r w:rsidR="5678FC01" w:rsidRPr="00A22822">
        <w:rPr>
          <w:rFonts w:ascii="Times New Roman" w:hAnsi="Times New Roman" w:cs="Times New Roman"/>
          <w:sz w:val="24"/>
          <w:szCs w:val="24"/>
        </w:rPr>
        <w:t xml:space="preserve">võimalikult varajases etapis menetlusest välja arvata, säästes nii menetlusosaliste kui </w:t>
      </w:r>
      <w:r w:rsidR="0ABD8081">
        <w:rPr>
          <w:rFonts w:ascii="Times New Roman" w:hAnsi="Times New Roman" w:cs="Times New Roman"/>
          <w:sz w:val="24"/>
          <w:szCs w:val="24"/>
        </w:rPr>
        <w:t xml:space="preserve">ka </w:t>
      </w:r>
      <w:r w:rsidR="13C5E10D">
        <w:rPr>
          <w:rFonts w:ascii="Times New Roman" w:hAnsi="Times New Roman" w:cs="Times New Roman"/>
          <w:sz w:val="24"/>
          <w:szCs w:val="24"/>
        </w:rPr>
        <w:t>vaidlusorgani</w:t>
      </w:r>
      <w:r w:rsidR="5678FC01" w:rsidRPr="00A22822">
        <w:rPr>
          <w:rFonts w:ascii="Times New Roman" w:hAnsi="Times New Roman" w:cs="Times New Roman"/>
          <w:sz w:val="24"/>
          <w:szCs w:val="24"/>
        </w:rPr>
        <w:t xml:space="preserve"> aega ja raha</w:t>
      </w:r>
      <w:r w:rsidR="537E2E48" w:rsidRPr="00A22822">
        <w:rPr>
          <w:rFonts w:ascii="Times New Roman" w:hAnsi="Times New Roman" w:cs="Times New Roman"/>
          <w:sz w:val="24"/>
          <w:szCs w:val="24"/>
        </w:rPr>
        <w:t>.</w:t>
      </w:r>
      <w:r w:rsidR="00705D26" w:rsidRPr="00A22822">
        <w:rPr>
          <w:rStyle w:val="Allmrkuseviide"/>
          <w:rFonts w:ascii="Times New Roman" w:hAnsi="Times New Roman"/>
          <w:sz w:val="24"/>
          <w:szCs w:val="24"/>
        </w:rPr>
        <w:footnoteReference w:id="19"/>
      </w:r>
      <w:r w:rsidR="5678FC01" w:rsidRPr="00A22822">
        <w:rPr>
          <w:rFonts w:ascii="Times New Roman" w:hAnsi="Times New Roman" w:cs="Times New Roman"/>
          <w:sz w:val="24"/>
          <w:szCs w:val="24"/>
        </w:rPr>
        <w:t xml:space="preserve"> </w:t>
      </w:r>
      <w:r w:rsidR="537E2E48" w:rsidRPr="00A22822">
        <w:rPr>
          <w:rFonts w:ascii="Times New Roman" w:hAnsi="Times New Roman" w:cs="Times New Roman"/>
          <w:sz w:val="24"/>
          <w:szCs w:val="24"/>
        </w:rPr>
        <w:t>E</w:t>
      </w:r>
      <w:r w:rsidR="5678FC01" w:rsidRPr="00A22822">
        <w:rPr>
          <w:rFonts w:ascii="Times New Roman" w:hAnsi="Times New Roman" w:cs="Times New Roman"/>
          <w:sz w:val="24"/>
          <w:szCs w:val="24"/>
        </w:rPr>
        <w:t xml:space="preserve">nne </w:t>
      </w:r>
      <w:r w:rsidR="48DE7C57">
        <w:rPr>
          <w:rFonts w:ascii="Times New Roman" w:hAnsi="Times New Roman" w:cs="Times New Roman"/>
          <w:sz w:val="24"/>
          <w:szCs w:val="24"/>
        </w:rPr>
        <w:t>avalduse</w:t>
      </w:r>
      <w:r w:rsidR="5678FC01" w:rsidRPr="00A22822">
        <w:rPr>
          <w:rFonts w:ascii="Times New Roman" w:hAnsi="Times New Roman" w:cs="Times New Roman"/>
          <w:sz w:val="24"/>
          <w:szCs w:val="24"/>
        </w:rPr>
        <w:t xml:space="preserve"> põhjendatuse kontrolli peaks selgeks tegema, kas </w:t>
      </w:r>
      <w:r w:rsidR="48DE7C57">
        <w:rPr>
          <w:rFonts w:ascii="Times New Roman" w:hAnsi="Times New Roman" w:cs="Times New Roman"/>
          <w:sz w:val="24"/>
          <w:szCs w:val="24"/>
        </w:rPr>
        <w:t>avaldaja</w:t>
      </w:r>
      <w:r w:rsidR="5678FC01" w:rsidRPr="00A22822">
        <w:rPr>
          <w:rFonts w:ascii="Times New Roman" w:hAnsi="Times New Roman" w:cs="Times New Roman"/>
          <w:sz w:val="24"/>
          <w:szCs w:val="24"/>
        </w:rPr>
        <w:t xml:space="preserve"> õiguste rikkumine kirjeldatud asjaoludel on üldse võimalik</w:t>
      </w:r>
      <w:r w:rsidR="00705D26" w:rsidRPr="00A22822">
        <w:rPr>
          <w:rStyle w:val="Allmrkuseviide"/>
          <w:rFonts w:ascii="Times New Roman" w:hAnsi="Times New Roman"/>
          <w:sz w:val="24"/>
          <w:szCs w:val="24"/>
        </w:rPr>
        <w:footnoteReference w:id="20"/>
      </w:r>
      <w:r w:rsidR="5678FC01" w:rsidRPr="00A22822">
        <w:rPr>
          <w:rFonts w:ascii="Times New Roman" w:hAnsi="Times New Roman" w:cs="Times New Roman"/>
          <w:sz w:val="24"/>
          <w:szCs w:val="24"/>
        </w:rPr>
        <w:t>,</w:t>
      </w:r>
      <w:r w:rsidR="5678FC01" w:rsidRPr="00A22822">
        <w:rPr>
          <w:rFonts w:ascii="Times New Roman" w:hAnsi="Times New Roman" w:cs="Times New Roman"/>
          <w:sz w:val="24"/>
          <w:szCs w:val="24"/>
          <w:vertAlign w:val="superscript"/>
        </w:rPr>
        <w:t> </w:t>
      </w:r>
      <w:commentRangeStart w:id="31"/>
      <w:r w:rsidR="5678FC01" w:rsidRPr="00A22822">
        <w:rPr>
          <w:rFonts w:ascii="Times New Roman" w:hAnsi="Times New Roman" w:cs="Times New Roman"/>
          <w:sz w:val="24"/>
          <w:szCs w:val="24"/>
        </w:rPr>
        <w:t xml:space="preserve">ning olukorras, kus </w:t>
      </w:r>
      <w:r w:rsidR="48DE7C57">
        <w:rPr>
          <w:rFonts w:ascii="Times New Roman" w:hAnsi="Times New Roman" w:cs="Times New Roman"/>
          <w:sz w:val="24"/>
          <w:szCs w:val="24"/>
        </w:rPr>
        <w:t>töövaidlusorgani</w:t>
      </w:r>
      <w:r w:rsidR="5678FC01" w:rsidRPr="00A22822">
        <w:rPr>
          <w:rFonts w:ascii="Times New Roman" w:hAnsi="Times New Roman" w:cs="Times New Roman"/>
          <w:sz w:val="24"/>
          <w:szCs w:val="24"/>
        </w:rPr>
        <w:t xml:space="preserve"> arvates õiguskaitsevajadus puudub, ei ole õige jätta </w:t>
      </w:r>
      <w:r w:rsidR="48DE7C57">
        <w:rPr>
          <w:rFonts w:ascii="Times New Roman" w:hAnsi="Times New Roman" w:cs="Times New Roman"/>
          <w:sz w:val="24"/>
          <w:szCs w:val="24"/>
        </w:rPr>
        <w:t>avaldust</w:t>
      </w:r>
      <w:r w:rsidR="5678FC01" w:rsidRPr="00A22822">
        <w:rPr>
          <w:rFonts w:ascii="Times New Roman" w:hAnsi="Times New Roman" w:cs="Times New Roman"/>
          <w:sz w:val="24"/>
          <w:szCs w:val="24"/>
        </w:rPr>
        <w:t xml:space="preserve"> rahuldamata, vaid see tuleb jätta läbi vaatamata.</w:t>
      </w:r>
      <w:r w:rsidR="00705D26" w:rsidRPr="00A22822">
        <w:rPr>
          <w:rStyle w:val="Allmrkuseviide"/>
          <w:rFonts w:ascii="Times New Roman" w:hAnsi="Times New Roman"/>
          <w:sz w:val="24"/>
          <w:szCs w:val="24"/>
        </w:rPr>
        <w:footnoteReference w:id="21"/>
      </w:r>
      <w:commentRangeEnd w:id="31"/>
      <w:r w:rsidR="162CD845">
        <w:commentReference w:id="31"/>
      </w:r>
    </w:p>
    <w:p w14:paraId="187B8DCD" w14:textId="56FBB61B" w:rsidR="00705D26" w:rsidRPr="00A22822" w:rsidRDefault="00705D26" w:rsidP="002F3FFC">
      <w:pPr>
        <w:tabs>
          <w:tab w:val="left" w:pos="426"/>
        </w:tabs>
        <w:spacing w:after="0" w:line="240" w:lineRule="auto"/>
        <w:jc w:val="both"/>
        <w:rPr>
          <w:rFonts w:ascii="Times New Roman" w:hAnsi="Times New Roman" w:cs="Times New Roman"/>
          <w:sz w:val="24"/>
          <w:szCs w:val="24"/>
        </w:rPr>
      </w:pPr>
    </w:p>
    <w:p w14:paraId="6CF69AF2" w14:textId="72408A5B" w:rsidR="004947E4" w:rsidRDefault="5B963E5F" w:rsidP="5760C8C3">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E057A1A" w:rsidRPr="00A22822">
        <w:rPr>
          <w:rFonts w:ascii="Times New Roman" w:hAnsi="Times New Roman" w:cs="Times New Roman"/>
          <w:sz w:val="24"/>
          <w:szCs w:val="24"/>
        </w:rPr>
        <w:t xml:space="preserve">ehtivas </w:t>
      </w:r>
      <w:proofErr w:type="spellStart"/>
      <w:r w:rsidR="0E057A1A" w:rsidRPr="00A22822">
        <w:rPr>
          <w:rFonts w:ascii="Times New Roman" w:hAnsi="Times New Roman" w:cs="Times New Roman"/>
          <w:sz w:val="24"/>
          <w:szCs w:val="24"/>
        </w:rPr>
        <w:t>TvLS-</w:t>
      </w:r>
      <w:r>
        <w:rPr>
          <w:rFonts w:ascii="Times New Roman" w:hAnsi="Times New Roman" w:cs="Times New Roman"/>
          <w:sz w:val="24"/>
          <w:szCs w:val="24"/>
        </w:rPr>
        <w:t>i</w:t>
      </w:r>
      <w:r w:rsidR="0E057A1A" w:rsidRPr="00A22822">
        <w:rPr>
          <w:rFonts w:ascii="Times New Roman" w:hAnsi="Times New Roman" w:cs="Times New Roman"/>
          <w:sz w:val="24"/>
          <w:szCs w:val="24"/>
        </w:rPr>
        <w:t>s</w:t>
      </w:r>
      <w:proofErr w:type="spellEnd"/>
      <w:r w:rsidR="0E057A1A" w:rsidRPr="00A22822">
        <w:rPr>
          <w:rFonts w:ascii="Times New Roman" w:hAnsi="Times New Roman" w:cs="Times New Roman"/>
          <w:sz w:val="24"/>
          <w:szCs w:val="24"/>
        </w:rPr>
        <w:t xml:space="preserve"> puudub säte, mis võimalda</w:t>
      </w:r>
      <w:r>
        <w:rPr>
          <w:rFonts w:ascii="Times New Roman" w:hAnsi="Times New Roman" w:cs="Times New Roman"/>
          <w:sz w:val="24"/>
          <w:szCs w:val="24"/>
        </w:rPr>
        <w:t>b</w:t>
      </w:r>
      <w:r w:rsidR="0E057A1A" w:rsidRPr="00A22822">
        <w:rPr>
          <w:rFonts w:ascii="Times New Roman" w:hAnsi="Times New Roman" w:cs="Times New Roman"/>
          <w:sz w:val="24"/>
          <w:szCs w:val="24"/>
        </w:rPr>
        <w:t xml:space="preserve"> </w:t>
      </w:r>
      <w:r w:rsidR="440DDA63">
        <w:rPr>
          <w:rFonts w:ascii="Times New Roman" w:hAnsi="Times New Roman" w:cs="Times New Roman"/>
          <w:sz w:val="24"/>
          <w:szCs w:val="24"/>
        </w:rPr>
        <w:t>TVK</w:t>
      </w:r>
      <w:r>
        <w:rPr>
          <w:rFonts w:ascii="Times New Roman" w:hAnsi="Times New Roman" w:cs="Times New Roman"/>
          <w:sz w:val="24"/>
          <w:szCs w:val="24"/>
        </w:rPr>
        <w:t>-</w:t>
      </w:r>
      <w:r w:rsidR="0E057A1A" w:rsidRPr="00A22822">
        <w:rPr>
          <w:rFonts w:ascii="Times New Roman" w:hAnsi="Times New Roman" w:cs="Times New Roman"/>
          <w:sz w:val="24"/>
          <w:szCs w:val="24"/>
        </w:rPr>
        <w:t xml:space="preserve">l jätta menetlusse võtmata perspektiivituid nõudeid, näiteks </w:t>
      </w:r>
      <w:r w:rsidR="3248646F" w:rsidRPr="00E3755C">
        <w:rPr>
          <w:rFonts w:ascii="Times New Roman" w:hAnsi="Times New Roman" w:cs="Times New Roman"/>
          <w:sz w:val="24"/>
          <w:szCs w:val="24"/>
        </w:rPr>
        <w:t xml:space="preserve">töösuhte lõppemisest tulenevad </w:t>
      </w:r>
      <w:r w:rsidR="2B0F4765" w:rsidRPr="00E3755C">
        <w:rPr>
          <w:rFonts w:ascii="Times New Roman" w:hAnsi="Times New Roman" w:cs="Times New Roman"/>
          <w:sz w:val="24"/>
          <w:szCs w:val="24"/>
        </w:rPr>
        <w:t>hüvitis</w:t>
      </w:r>
      <w:r w:rsidR="3248646F" w:rsidRPr="00E3755C">
        <w:rPr>
          <w:rFonts w:ascii="Times New Roman" w:hAnsi="Times New Roman" w:cs="Times New Roman"/>
          <w:sz w:val="24"/>
          <w:szCs w:val="24"/>
        </w:rPr>
        <w:t>nõuded, kui tegelikkuses pole töösuhe lõppenud (nt puhkusehüvitis, TLS § 109 lg 1 nõue</w:t>
      </w:r>
      <w:r w:rsidR="3248646F">
        <w:rPr>
          <w:rFonts w:ascii="Times New Roman" w:hAnsi="Times New Roman" w:cs="Times New Roman"/>
          <w:sz w:val="24"/>
          <w:szCs w:val="24"/>
        </w:rPr>
        <w:t xml:space="preserve">), </w:t>
      </w:r>
      <w:r w:rsidR="0E057A1A" w:rsidRPr="00A22822">
        <w:rPr>
          <w:rFonts w:ascii="Times New Roman" w:hAnsi="Times New Roman" w:cs="Times New Roman"/>
          <w:sz w:val="24"/>
          <w:szCs w:val="24"/>
        </w:rPr>
        <w:t>töösuhtes tehtud hoiatuse vaidlustamise/selle tühisuse tuvastamise nõu</w:t>
      </w:r>
      <w:r w:rsidR="0849CAAB">
        <w:rPr>
          <w:rFonts w:ascii="Times New Roman" w:hAnsi="Times New Roman" w:cs="Times New Roman"/>
          <w:sz w:val="24"/>
          <w:szCs w:val="24"/>
        </w:rPr>
        <w:t>e</w:t>
      </w:r>
      <w:r w:rsidR="00496840">
        <w:rPr>
          <w:rStyle w:val="Allmrkuseviide"/>
          <w:rFonts w:ascii="Times New Roman" w:hAnsi="Times New Roman"/>
          <w:sz w:val="24"/>
          <w:szCs w:val="24"/>
        </w:rPr>
        <w:footnoteReference w:id="22"/>
      </w:r>
      <w:r w:rsidR="4A02D993" w:rsidRPr="00A22822">
        <w:rPr>
          <w:rFonts w:ascii="Times New Roman" w:hAnsi="Times New Roman" w:cs="Times New Roman"/>
          <w:sz w:val="24"/>
          <w:szCs w:val="24"/>
        </w:rPr>
        <w:t>, kui sellele pole järgnenud töölepingu ülesütlemist tööandja poolt</w:t>
      </w:r>
      <w:r w:rsidR="002E386E">
        <w:rPr>
          <w:rFonts w:ascii="Times New Roman" w:hAnsi="Times New Roman" w:cs="Times New Roman"/>
          <w:sz w:val="24"/>
          <w:szCs w:val="24"/>
        </w:rPr>
        <w:t>,</w:t>
      </w:r>
      <w:r w:rsidR="0E057A1A" w:rsidRPr="00A22822">
        <w:rPr>
          <w:rFonts w:ascii="Times New Roman" w:hAnsi="Times New Roman" w:cs="Times New Roman"/>
          <w:sz w:val="24"/>
          <w:szCs w:val="24"/>
        </w:rPr>
        <w:t xml:space="preserve"> või ka nõue võimaliku tulevikus sissenõutavaks muutuva kohustuse täitmiseks, kui see on esitatud igaks juhuks, ilma et tegelikult oleks põhjust kohustuse õigeaegses täitmises kahelda.</w:t>
      </w:r>
      <w:r w:rsidR="00705D26" w:rsidRPr="00A22822">
        <w:rPr>
          <w:rStyle w:val="Allmrkuseviide"/>
          <w:rFonts w:ascii="Times New Roman" w:hAnsi="Times New Roman"/>
          <w:sz w:val="24"/>
          <w:szCs w:val="24"/>
        </w:rPr>
        <w:footnoteReference w:id="23"/>
      </w:r>
    </w:p>
    <w:p w14:paraId="0CE69585" w14:textId="0AA73BA5" w:rsidR="002E386E" w:rsidRDefault="002E386E" w:rsidP="002F3FFC">
      <w:pPr>
        <w:tabs>
          <w:tab w:val="left" w:pos="426"/>
        </w:tabs>
        <w:spacing w:after="0" w:line="240" w:lineRule="auto"/>
        <w:jc w:val="both"/>
        <w:rPr>
          <w:rFonts w:ascii="Times New Roman" w:hAnsi="Times New Roman" w:cs="Times New Roman"/>
          <w:b/>
          <w:bCs/>
          <w:sz w:val="24"/>
          <w:szCs w:val="24"/>
        </w:rPr>
      </w:pPr>
    </w:p>
    <w:p w14:paraId="3F30D400" w14:textId="0D2C64DF" w:rsidR="004947E4" w:rsidRDefault="002E386E"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5411EDBD" w:rsidRPr="00A22822">
        <w:rPr>
          <w:rFonts w:ascii="Times New Roman" w:hAnsi="Times New Roman" w:cs="Times New Roman"/>
          <w:b/>
          <w:bCs/>
          <w:sz w:val="24"/>
          <w:szCs w:val="24"/>
        </w:rPr>
        <w:t>unktiga 2</w:t>
      </w:r>
      <w:r w:rsidR="00BB7847">
        <w:rPr>
          <w:rFonts w:ascii="Times New Roman" w:hAnsi="Times New Roman" w:cs="Times New Roman"/>
          <w:b/>
          <w:bCs/>
          <w:sz w:val="24"/>
          <w:szCs w:val="24"/>
        </w:rPr>
        <w:t>7</w:t>
      </w:r>
      <w:r w:rsidR="5411EDBD" w:rsidRPr="00A22822">
        <w:rPr>
          <w:rFonts w:ascii="Times New Roman" w:hAnsi="Times New Roman" w:cs="Times New Roman"/>
          <w:sz w:val="24"/>
          <w:szCs w:val="24"/>
        </w:rPr>
        <w:t xml:space="preserve"> täiendatakse </w:t>
      </w:r>
      <w:r w:rsidRPr="00A22822">
        <w:rPr>
          <w:rFonts w:ascii="Times New Roman" w:hAnsi="Times New Roman" w:cs="Times New Roman"/>
          <w:sz w:val="24"/>
          <w:szCs w:val="24"/>
        </w:rPr>
        <w:t>§</w:t>
      </w:r>
      <w:r w:rsidR="5411EDBD" w:rsidRPr="00A22822">
        <w:rPr>
          <w:rFonts w:ascii="Times New Roman" w:hAnsi="Times New Roman" w:cs="Times New Roman"/>
          <w:sz w:val="24"/>
          <w:szCs w:val="24"/>
        </w:rPr>
        <w:t xml:space="preserve"> </w:t>
      </w:r>
      <w:r w:rsidR="2DF9D938" w:rsidRPr="00A22822">
        <w:rPr>
          <w:rFonts w:ascii="Times New Roman" w:hAnsi="Times New Roman" w:cs="Times New Roman"/>
          <w:sz w:val="24"/>
          <w:szCs w:val="24"/>
        </w:rPr>
        <w:t>27 lõiget 3</w:t>
      </w:r>
      <w:r w:rsidR="56693C1B">
        <w:rPr>
          <w:rFonts w:ascii="Times New Roman" w:hAnsi="Times New Roman" w:cs="Times New Roman"/>
          <w:sz w:val="24"/>
          <w:szCs w:val="24"/>
        </w:rPr>
        <w:t xml:space="preserve"> kahe lausega</w:t>
      </w:r>
      <w:r w:rsidR="2DF9D938" w:rsidRPr="00A22822">
        <w:rPr>
          <w:rFonts w:ascii="Times New Roman" w:hAnsi="Times New Roman" w:cs="Times New Roman"/>
          <w:sz w:val="24"/>
          <w:szCs w:val="24"/>
        </w:rPr>
        <w:t>, sätesta</w:t>
      </w:r>
      <w:r w:rsidR="637744E8">
        <w:rPr>
          <w:rFonts w:ascii="Times New Roman" w:hAnsi="Times New Roman" w:cs="Times New Roman"/>
          <w:sz w:val="24"/>
          <w:szCs w:val="24"/>
        </w:rPr>
        <w:t>des</w:t>
      </w:r>
      <w:r w:rsidR="2DF9D938" w:rsidRPr="00A22822">
        <w:rPr>
          <w:rFonts w:ascii="Times New Roman" w:hAnsi="Times New Roman" w:cs="Times New Roman"/>
          <w:sz w:val="24"/>
          <w:szCs w:val="24"/>
        </w:rPr>
        <w:t xml:space="preserve"> </w:t>
      </w:r>
      <w:r w:rsidR="440DDA63">
        <w:rPr>
          <w:rFonts w:ascii="Times New Roman" w:hAnsi="Times New Roman" w:cs="Times New Roman"/>
          <w:sz w:val="24"/>
          <w:szCs w:val="24"/>
        </w:rPr>
        <w:t>TVK</w:t>
      </w:r>
      <w:r w:rsidR="2DF9D938" w:rsidRPr="00A22822">
        <w:rPr>
          <w:rFonts w:ascii="Times New Roman" w:hAnsi="Times New Roman" w:cs="Times New Roman"/>
          <w:sz w:val="24"/>
          <w:szCs w:val="24"/>
        </w:rPr>
        <w:t xml:space="preserve"> juhatajale õiguse nõuete osaliseks menetlusse võtmiseks. Nimelt esineb olukordi, kus avaldaja esitatud nõuetest vaid osa vasta</w:t>
      </w:r>
      <w:r w:rsidR="00010964">
        <w:rPr>
          <w:rFonts w:ascii="Times New Roman" w:hAnsi="Times New Roman" w:cs="Times New Roman"/>
          <w:sz w:val="24"/>
          <w:szCs w:val="24"/>
        </w:rPr>
        <w:t>b</w:t>
      </w:r>
      <w:r w:rsidR="2DF9D938" w:rsidRPr="00A22822">
        <w:rPr>
          <w:rFonts w:ascii="Times New Roman" w:hAnsi="Times New Roman" w:cs="Times New Roman"/>
          <w:sz w:val="24"/>
          <w:szCs w:val="24"/>
        </w:rPr>
        <w:t xml:space="preserve"> </w:t>
      </w:r>
      <w:proofErr w:type="spellStart"/>
      <w:r w:rsidR="2DF9D938" w:rsidRPr="00A22822">
        <w:rPr>
          <w:rFonts w:ascii="Times New Roman" w:hAnsi="Times New Roman" w:cs="Times New Roman"/>
          <w:sz w:val="24"/>
          <w:szCs w:val="24"/>
        </w:rPr>
        <w:t>TvLS</w:t>
      </w:r>
      <w:proofErr w:type="spellEnd"/>
      <w:r w:rsidR="2DF9D938" w:rsidRPr="00A22822">
        <w:rPr>
          <w:rFonts w:ascii="Times New Roman" w:hAnsi="Times New Roman" w:cs="Times New Roman"/>
          <w:sz w:val="24"/>
          <w:szCs w:val="24"/>
        </w:rPr>
        <w:t xml:space="preserve"> § 26 nõuetele või siis on avaldus tervikuna puudustega ning </w:t>
      </w:r>
      <w:r w:rsidR="440DDA63">
        <w:rPr>
          <w:rFonts w:ascii="Times New Roman" w:hAnsi="Times New Roman" w:cs="Times New Roman"/>
          <w:sz w:val="24"/>
          <w:szCs w:val="24"/>
        </w:rPr>
        <w:t>TVK</w:t>
      </w:r>
      <w:r w:rsidR="2DF9D938" w:rsidRPr="00A22822">
        <w:rPr>
          <w:rFonts w:ascii="Times New Roman" w:hAnsi="Times New Roman" w:cs="Times New Roman"/>
          <w:sz w:val="24"/>
          <w:szCs w:val="24"/>
        </w:rPr>
        <w:t xml:space="preserve"> juhataja peab avaldajale määrama tähtaja avalduses esinevate puuduste kõrvaldamiseks. Kuna </w:t>
      </w:r>
      <w:r w:rsidR="440DDA63">
        <w:rPr>
          <w:rFonts w:ascii="Times New Roman" w:hAnsi="Times New Roman" w:cs="Times New Roman"/>
          <w:sz w:val="24"/>
          <w:szCs w:val="24"/>
        </w:rPr>
        <w:t>TVK</w:t>
      </w:r>
      <w:r w:rsidR="2DF9D938" w:rsidRPr="00A22822">
        <w:rPr>
          <w:rFonts w:ascii="Times New Roman" w:hAnsi="Times New Roman" w:cs="Times New Roman"/>
          <w:sz w:val="24"/>
          <w:szCs w:val="24"/>
        </w:rPr>
        <w:t xml:space="preserve"> menetluses ei pea pool kasutama (õigusteadmistega) esindajat, siis võib juhtuda, et avaldaja kõrvaldab puudused vaid osaliselt. Sellises olukorras peab </w:t>
      </w:r>
      <w:r w:rsidR="440DDA63">
        <w:rPr>
          <w:rFonts w:ascii="Times New Roman" w:hAnsi="Times New Roman" w:cs="Times New Roman"/>
          <w:sz w:val="24"/>
          <w:szCs w:val="24"/>
        </w:rPr>
        <w:t>TVK</w:t>
      </w:r>
      <w:r w:rsidR="2DF9D938" w:rsidRPr="00A22822">
        <w:rPr>
          <w:rFonts w:ascii="Times New Roman" w:hAnsi="Times New Roman" w:cs="Times New Roman"/>
          <w:sz w:val="24"/>
          <w:szCs w:val="24"/>
        </w:rPr>
        <w:t xml:space="preserve"> saama menetlusse võtta need nõuded, mis vastava</w:t>
      </w:r>
      <w:r w:rsidR="2A89673A">
        <w:rPr>
          <w:rFonts w:ascii="Times New Roman" w:hAnsi="Times New Roman" w:cs="Times New Roman"/>
          <w:sz w:val="24"/>
          <w:szCs w:val="24"/>
        </w:rPr>
        <w:t>d</w:t>
      </w:r>
      <w:r w:rsidR="2DF9D938" w:rsidRPr="00A22822">
        <w:rPr>
          <w:rFonts w:ascii="Times New Roman" w:hAnsi="Times New Roman" w:cs="Times New Roman"/>
          <w:sz w:val="24"/>
          <w:szCs w:val="24"/>
        </w:rPr>
        <w:t xml:space="preserve"> </w:t>
      </w:r>
      <w:proofErr w:type="spellStart"/>
      <w:r w:rsidR="2DF9D938" w:rsidRPr="00A22822">
        <w:rPr>
          <w:rFonts w:ascii="Times New Roman" w:hAnsi="Times New Roman" w:cs="Times New Roman"/>
          <w:sz w:val="24"/>
          <w:szCs w:val="24"/>
        </w:rPr>
        <w:t>TvLS</w:t>
      </w:r>
      <w:proofErr w:type="spellEnd"/>
      <w:r w:rsidR="2DF9D938" w:rsidRPr="00A22822">
        <w:rPr>
          <w:rFonts w:ascii="Times New Roman" w:hAnsi="Times New Roman" w:cs="Times New Roman"/>
          <w:sz w:val="24"/>
          <w:szCs w:val="24"/>
        </w:rPr>
        <w:t xml:space="preserve"> §</w:t>
      </w:r>
      <w:r w:rsidR="00241A40">
        <w:rPr>
          <w:rFonts w:ascii="Times New Roman" w:hAnsi="Times New Roman" w:cs="Times New Roman"/>
          <w:sz w:val="24"/>
          <w:szCs w:val="24"/>
        </w:rPr>
        <w:t>-s</w:t>
      </w:r>
      <w:r w:rsidR="2DF9D938" w:rsidRPr="00A22822">
        <w:rPr>
          <w:rFonts w:ascii="Times New Roman" w:hAnsi="Times New Roman" w:cs="Times New Roman"/>
          <w:sz w:val="24"/>
          <w:szCs w:val="24"/>
        </w:rPr>
        <w:t xml:space="preserve"> 26</w:t>
      </w:r>
      <w:r w:rsidR="0057737B">
        <w:rPr>
          <w:rFonts w:ascii="Times New Roman" w:hAnsi="Times New Roman" w:cs="Times New Roman"/>
          <w:sz w:val="24"/>
          <w:szCs w:val="24"/>
        </w:rPr>
        <w:t xml:space="preserve"> või </w:t>
      </w:r>
      <w:r w:rsidR="005F53C5" w:rsidRPr="003A0F17">
        <w:rPr>
          <w:rFonts w:ascii="Times New Roman" w:hAnsi="Times New Roman" w:cs="Times New Roman"/>
          <w:sz w:val="24"/>
          <w:szCs w:val="24"/>
        </w:rPr>
        <w:t xml:space="preserve">§-s </w:t>
      </w:r>
      <w:r w:rsidR="005F53C5" w:rsidRPr="00CF5916">
        <w:rPr>
          <w:rFonts w:ascii="Times New Roman" w:hAnsi="Times New Roman" w:cs="Times New Roman"/>
          <w:sz w:val="24"/>
          <w:szCs w:val="24"/>
        </w:rPr>
        <w:t>26</w:t>
      </w:r>
      <w:r w:rsidR="005F53C5" w:rsidRPr="00CF5916">
        <w:rPr>
          <w:rFonts w:ascii="Times New Roman" w:hAnsi="Times New Roman" w:cs="Times New Roman"/>
          <w:sz w:val="24"/>
          <w:szCs w:val="24"/>
          <w:vertAlign w:val="superscript"/>
        </w:rPr>
        <w:t>1</w:t>
      </w:r>
      <w:r w:rsidR="005F53C5" w:rsidRPr="003A0F17">
        <w:rPr>
          <w:rFonts w:ascii="Times New Roman" w:hAnsi="Times New Roman" w:cs="Times New Roman"/>
          <w:sz w:val="24"/>
          <w:szCs w:val="24"/>
        </w:rPr>
        <w:t xml:space="preserve"> </w:t>
      </w:r>
      <w:r w:rsidR="2DF9D938" w:rsidRPr="00A22822">
        <w:rPr>
          <w:rFonts w:ascii="Times New Roman" w:hAnsi="Times New Roman" w:cs="Times New Roman"/>
          <w:sz w:val="24"/>
          <w:szCs w:val="24"/>
        </w:rPr>
        <w:t>sätestatud nõuetele</w:t>
      </w:r>
      <w:r w:rsidR="00241A40">
        <w:rPr>
          <w:rFonts w:ascii="Times New Roman" w:hAnsi="Times New Roman" w:cs="Times New Roman"/>
          <w:sz w:val="24"/>
          <w:szCs w:val="24"/>
        </w:rPr>
        <w:t>,</w:t>
      </w:r>
      <w:r w:rsidR="2DF9D938" w:rsidRPr="00A22822">
        <w:rPr>
          <w:rFonts w:ascii="Times New Roman" w:hAnsi="Times New Roman" w:cs="Times New Roman"/>
          <w:sz w:val="24"/>
          <w:szCs w:val="24"/>
        </w:rPr>
        <w:t xml:space="preserve"> </w:t>
      </w:r>
      <w:r w:rsidR="00241A40">
        <w:rPr>
          <w:rFonts w:ascii="Times New Roman" w:hAnsi="Times New Roman" w:cs="Times New Roman"/>
          <w:sz w:val="24"/>
          <w:szCs w:val="24"/>
        </w:rPr>
        <w:t>ning</w:t>
      </w:r>
      <w:r w:rsidR="2DF9D938" w:rsidRPr="00A22822">
        <w:rPr>
          <w:rFonts w:ascii="Times New Roman" w:hAnsi="Times New Roman" w:cs="Times New Roman"/>
          <w:sz w:val="24"/>
          <w:szCs w:val="24"/>
        </w:rPr>
        <w:t xml:space="preserve"> ülejäänu menetlusse võtmisest keelduda.</w:t>
      </w:r>
      <w:r w:rsidR="1DF9AEB3" w:rsidRPr="00A22822">
        <w:rPr>
          <w:rFonts w:ascii="Times New Roman" w:hAnsi="Times New Roman" w:cs="Times New Roman"/>
          <w:sz w:val="24"/>
          <w:szCs w:val="24"/>
        </w:rPr>
        <w:t xml:space="preserve"> Osaline menetlusse võtmine võib olla vajalik näiteks olukorras, kus TLS § 105 lõikes 1 </w:t>
      </w:r>
      <w:r w:rsidR="00241A40">
        <w:rPr>
          <w:rFonts w:ascii="Times New Roman" w:hAnsi="Times New Roman" w:cs="Times New Roman"/>
          <w:sz w:val="24"/>
          <w:szCs w:val="24"/>
        </w:rPr>
        <w:t>sätestatud</w:t>
      </w:r>
      <w:r w:rsidR="1DF9AEB3" w:rsidRPr="00A22822">
        <w:rPr>
          <w:rFonts w:ascii="Times New Roman" w:hAnsi="Times New Roman" w:cs="Times New Roman"/>
          <w:sz w:val="24"/>
          <w:szCs w:val="24"/>
        </w:rPr>
        <w:t xml:space="preserve"> tähtaeg ei ole veel möödunud ning sellisel juhul ei peaks puudused näiteks TLS § 109 l</w:t>
      </w:r>
      <w:r w:rsidR="00241A40">
        <w:rPr>
          <w:rFonts w:ascii="Times New Roman" w:hAnsi="Times New Roman" w:cs="Times New Roman"/>
          <w:sz w:val="24"/>
          <w:szCs w:val="24"/>
        </w:rPr>
        <w:t>õike</w:t>
      </w:r>
      <w:r w:rsidR="1DF9AEB3" w:rsidRPr="00A22822">
        <w:rPr>
          <w:rFonts w:ascii="Times New Roman" w:hAnsi="Times New Roman" w:cs="Times New Roman"/>
          <w:sz w:val="24"/>
          <w:szCs w:val="24"/>
        </w:rPr>
        <w:t xml:space="preserve"> 1 alusel esitatud hüvitisenõude </w:t>
      </w:r>
      <w:r w:rsidR="001A1BE2">
        <w:rPr>
          <w:rFonts w:ascii="Times New Roman" w:hAnsi="Times New Roman" w:cs="Times New Roman"/>
          <w:sz w:val="24"/>
          <w:szCs w:val="24"/>
        </w:rPr>
        <w:t>puhul</w:t>
      </w:r>
      <w:r w:rsidR="1DF9AEB3" w:rsidRPr="00A22822">
        <w:rPr>
          <w:rFonts w:ascii="Times New Roman" w:hAnsi="Times New Roman" w:cs="Times New Roman"/>
          <w:sz w:val="24"/>
          <w:szCs w:val="24"/>
        </w:rPr>
        <w:t xml:space="preserve"> takistama tühisuse tuvastamist menetlusse võtmast.</w:t>
      </w:r>
    </w:p>
    <w:p w14:paraId="3AA1D0E2" w14:textId="77777777" w:rsidR="00355FC5" w:rsidRDefault="00355FC5" w:rsidP="002F3FFC">
      <w:pPr>
        <w:tabs>
          <w:tab w:val="left" w:pos="426"/>
        </w:tabs>
        <w:spacing w:after="0" w:line="240" w:lineRule="auto"/>
        <w:jc w:val="both"/>
        <w:rPr>
          <w:rFonts w:ascii="Times New Roman" w:hAnsi="Times New Roman" w:cs="Times New Roman"/>
          <w:sz w:val="24"/>
          <w:szCs w:val="24"/>
        </w:rPr>
      </w:pPr>
    </w:p>
    <w:p w14:paraId="66C482C4" w14:textId="790078DA" w:rsidR="00355FC5" w:rsidRDefault="3DC65758"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täiendatakse </w:t>
      </w:r>
      <w:proofErr w:type="spellStart"/>
      <w:r w:rsidR="2CB190C5">
        <w:rPr>
          <w:rFonts w:ascii="Times New Roman" w:hAnsi="Times New Roman" w:cs="Times New Roman"/>
          <w:sz w:val="24"/>
          <w:szCs w:val="24"/>
        </w:rPr>
        <w:t>TvLS</w:t>
      </w:r>
      <w:proofErr w:type="spellEnd"/>
      <w:r w:rsidR="2CB190C5">
        <w:rPr>
          <w:rFonts w:ascii="Times New Roman" w:hAnsi="Times New Roman" w:cs="Times New Roman"/>
          <w:sz w:val="24"/>
          <w:szCs w:val="24"/>
        </w:rPr>
        <w:t>-i</w:t>
      </w:r>
      <w:r>
        <w:rPr>
          <w:rFonts w:ascii="Times New Roman" w:hAnsi="Times New Roman" w:cs="Times New Roman"/>
          <w:sz w:val="24"/>
          <w:szCs w:val="24"/>
        </w:rPr>
        <w:t xml:space="preserve"> </w:t>
      </w:r>
      <w:proofErr w:type="spellStart"/>
      <w:r w:rsidR="00C2651B">
        <w:rPr>
          <w:rFonts w:ascii="Times New Roman" w:hAnsi="Times New Roman" w:cs="Times New Roman"/>
          <w:sz w:val="24"/>
          <w:szCs w:val="24"/>
        </w:rPr>
        <w:t>TsMS</w:t>
      </w:r>
      <w:proofErr w:type="spellEnd"/>
      <w:r w:rsidR="00C2651B">
        <w:rPr>
          <w:rFonts w:ascii="Times New Roman" w:hAnsi="Times New Roman" w:cs="Times New Roman"/>
          <w:sz w:val="24"/>
          <w:szCs w:val="24"/>
        </w:rPr>
        <w:t xml:space="preserve"> § 64 lg 1 </w:t>
      </w:r>
      <w:r w:rsidR="003F0CEC">
        <w:rPr>
          <w:rFonts w:ascii="Times New Roman" w:hAnsi="Times New Roman" w:cs="Times New Roman"/>
          <w:sz w:val="24"/>
          <w:szCs w:val="24"/>
        </w:rPr>
        <w:t xml:space="preserve">eeskujul </w:t>
      </w:r>
      <w:r w:rsidR="43440E78">
        <w:rPr>
          <w:rFonts w:ascii="Times New Roman" w:hAnsi="Times New Roman" w:cs="Times New Roman"/>
          <w:sz w:val="24"/>
          <w:szCs w:val="24"/>
        </w:rPr>
        <w:t>põhimõttega</w:t>
      </w:r>
      <w:r>
        <w:rPr>
          <w:rFonts w:ascii="Times New Roman" w:hAnsi="Times New Roman" w:cs="Times New Roman"/>
          <w:sz w:val="24"/>
          <w:szCs w:val="24"/>
        </w:rPr>
        <w:t>, et edaspidi on</w:t>
      </w:r>
      <w:r w:rsidRPr="00993535">
        <w:rPr>
          <w:rFonts w:ascii="Times New Roman" w:hAnsi="Times New Roman" w:cs="Times New Roman"/>
          <w:sz w:val="24"/>
          <w:szCs w:val="24"/>
        </w:rPr>
        <w:t xml:space="preserve"> </w:t>
      </w:r>
      <w:r w:rsidR="5F565B3D">
        <w:rPr>
          <w:rFonts w:ascii="Times New Roman" w:hAnsi="Times New Roman" w:cs="Times New Roman"/>
          <w:sz w:val="24"/>
          <w:szCs w:val="24"/>
        </w:rPr>
        <w:t>TVK</w:t>
      </w:r>
      <w:r w:rsidR="43440E78">
        <w:rPr>
          <w:rFonts w:ascii="Times New Roman" w:hAnsi="Times New Roman" w:cs="Times New Roman"/>
          <w:sz w:val="24"/>
          <w:szCs w:val="24"/>
        </w:rPr>
        <w:t>-</w:t>
      </w:r>
      <w:r w:rsidRPr="00993535">
        <w:rPr>
          <w:rFonts w:ascii="Times New Roman" w:hAnsi="Times New Roman" w:cs="Times New Roman"/>
          <w:sz w:val="24"/>
          <w:szCs w:val="24"/>
        </w:rPr>
        <w:t>l</w:t>
      </w:r>
      <w:r>
        <w:rPr>
          <w:rFonts w:ascii="Times New Roman" w:hAnsi="Times New Roman" w:cs="Times New Roman"/>
          <w:sz w:val="24"/>
          <w:szCs w:val="24"/>
        </w:rPr>
        <w:t xml:space="preserve"> võimalik</w:t>
      </w:r>
      <w:r w:rsidRPr="00993535">
        <w:rPr>
          <w:rFonts w:ascii="Times New Roman" w:hAnsi="Times New Roman" w:cs="Times New Roman"/>
          <w:sz w:val="24"/>
          <w:szCs w:val="24"/>
        </w:rPr>
        <w:t xml:space="preserve"> puuduste kõrvaldamiseks määratud tähtaega poole põhistatud avalduse alusel või omal algatusel mõjuval põhjusel pikendada. </w:t>
      </w:r>
      <w:r>
        <w:rPr>
          <w:rFonts w:ascii="Times New Roman" w:hAnsi="Times New Roman" w:cs="Times New Roman"/>
          <w:sz w:val="24"/>
          <w:szCs w:val="24"/>
        </w:rPr>
        <w:t>Kehtivas sõnastuses</w:t>
      </w:r>
      <w:r w:rsidRPr="00993535">
        <w:rPr>
          <w:rFonts w:ascii="Times New Roman" w:hAnsi="Times New Roman" w:cs="Times New Roman"/>
          <w:sz w:val="24"/>
          <w:szCs w:val="24"/>
        </w:rPr>
        <w:t xml:space="preserve"> </w:t>
      </w:r>
      <w:r w:rsidR="00865696">
        <w:rPr>
          <w:rFonts w:ascii="Times New Roman" w:hAnsi="Times New Roman" w:cs="Times New Roman"/>
          <w:sz w:val="24"/>
          <w:szCs w:val="24"/>
        </w:rPr>
        <w:t>ei jäta seadus kaalutlusruumi</w:t>
      </w:r>
      <w:r w:rsidRPr="00993535">
        <w:rPr>
          <w:rFonts w:ascii="Times New Roman" w:hAnsi="Times New Roman" w:cs="Times New Roman"/>
          <w:sz w:val="24"/>
          <w:szCs w:val="24"/>
        </w:rPr>
        <w:t xml:space="preserve"> 15</w:t>
      </w:r>
      <w:r>
        <w:rPr>
          <w:rFonts w:ascii="Times New Roman" w:hAnsi="Times New Roman" w:cs="Times New Roman"/>
          <w:sz w:val="24"/>
          <w:szCs w:val="24"/>
        </w:rPr>
        <w:t xml:space="preserve"> kalendripäeva pikkuse tähtaja</w:t>
      </w:r>
      <w:r w:rsidRPr="00993535">
        <w:rPr>
          <w:rFonts w:ascii="Times New Roman" w:hAnsi="Times New Roman" w:cs="Times New Roman"/>
          <w:sz w:val="24"/>
          <w:szCs w:val="24"/>
        </w:rPr>
        <w:t xml:space="preserve"> </w:t>
      </w:r>
      <w:r w:rsidR="009E3E10">
        <w:rPr>
          <w:rFonts w:ascii="Times New Roman" w:hAnsi="Times New Roman" w:cs="Times New Roman"/>
          <w:sz w:val="24"/>
          <w:szCs w:val="24"/>
        </w:rPr>
        <w:t>puhul</w:t>
      </w:r>
      <w:r>
        <w:rPr>
          <w:rFonts w:ascii="Times New Roman" w:hAnsi="Times New Roman" w:cs="Times New Roman"/>
          <w:sz w:val="24"/>
          <w:szCs w:val="24"/>
        </w:rPr>
        <w:t xml:space="preserve"> ning </w:t>
      </w:r>
      <w:r w:rsidR="5F565B3D">
        <w:rPr>
          <w:rFonts w:ascii="Times New Roman" w:hAnsi="Times New Roman" w:cs="Times New Roman"/>
          <w:sz w:val="24"/>
          <w:szCs w:val="24"/>
        </w:rPr>
        <w:t>TVK</w:t>
      </w:r>
      <w:r w:rsidR="43440E78">
        <w:rPr>
          <w:rFonts w:ascii="Times New Roman" w:hAnsi="Times New Roman" w:cs="Times New Roman"/>
          <w:sz w:val="24"/>
          <w:szCs w:val="24"/>
        </w:rPr>
        <w:t>-</w:t>
      </w:r>
      <w:r>
        <w:rPr>
          <w:rFonts w:ascii="Times New Roman" w:hAnsi="Times New Roman" w:cs="Times New Roman"/>
          <w:sz w:val="24"/>
          <w:szCs w:val="24"/>
        </w:rPr>
        <w:t xml:space="preserve">l </w:t>
      </w:r>
      <w:r w:rsidRPr="00993535">
        <w:rPr>
          <w:rFonts w:ascii="Times New Roman" w:hAnsi="Times New Roman" w:cs="Times New Roman"/>
          <w:sz w:val="24"/>
          <w:szCs w:val="24"/>
        </w:rPr>
        <w:t>puudub võimalus</w:t>
      </w:r>
      <w:r>
        <w:rPr>
          <w:rFonts w:ascii="Times New Roman" w:hAnsi="Times New Roman" w:cs="Times New Roman"/>
          <w:sz w:val="24"/>
          <w:szCs w:val="24"/>
        </w:rPr>
        <w:t xml:space="preserve"> menetlusosalise taotlusel või omal algatusel</w:t>
      </w:r>
      <w:r w:rsidRPr="00993535">
        <w:rPr>
          <w:rFonts w:ascii="Times New Roman" w:hAnsi="Times New Roman" w:cs="Times New Roman"/>
          <w:sz w:val="24"/>
          <w:szCs w:val="24"/>
        </w:rPr>
        <w:t xml:space="preserve"> pikema tähtaja andmiseks</w:t>
      </w:r>
      <w:r>
        <w:rPr>
          <w:rFonts w:ascii="Times New Roman" w:hAnsi="Times New Roman" w:cs="Times New Roman"/>
          <w:sz w:val="24"/>
          <w:szCs w:val="24"/>
        </w:rPr>
        <w:t xml:space="preserve">, nagu see on lubatud kohtumenetluses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 64 l</w:t>
      </w:r>
      <w:r w:rsidR="009E3E10">
        <w:rPr>
          <w:rFonts w:ascii="Times New Roman" w:hAnsi="Times New Roman" w:cs="Times New Roman"/>
          <w:sz w:val="24"/>
          <w:szCs w:val="24"/>
        </w:rPr>
        <w:t>õike</w:t>
      </w:r>
      <w:r>
        <w:rPr>
          <w:rFonts w:ascii="Times New Roman" w:hAnsi="Times New Roman" w:cs="Times New Roman"/>
          <w:sz w:val="24"/>
          <w:szCs w:val="24"/>
        </w:rPr>
        <w:t xml:space="preserve"> 1 kohaselt. </w:t>
      </w:r>
      <w:r w:rsidRPr="00993535">
        <w:rPr>
          <w:rFonts w:ascii="Times New Roman" w:hAnsi="Times New Roman" w:cs="Times New Roman"/>
          <w:sz w:val="24"/>
          <w:szCs w:val="24"/>
        </w:rPr>
        <w:t xml:space="preserve">Tähtaja pikendamise taotlus on menetluslik taotlus </w:t>
      </w:r>
      <w:r w:rsidR="009E3E10">
        <w:rPr>
          <w:rFonts w:ascii="Times New Roman" w:hAnsi="Times New Roman" w:cs="Times New Roman"/>
          <w:sz w:val="24"/>
          <w:szCs w:val="24"/>
        </w:rPr>
        <w:t>ning</w:t>
      </w:r>
      <w:r w:rsidRPr="00993535">
        <w:rPr>
          <w:rFonts w:ascii="Times New Roman" w:hAnsi="Times New Roman" w:cs="Times New Roman"/>
          <w:sz w:val="24"/>
          <w:szCs w:val="24"/>
        </w:rPr>
        <w:t xml:space="preserve"> tähtaja pikendamine </w:t>
      </w:r>
      <w:r w:rsidR="5F565B3D">
        <w:rPr>
          <w:rFonts w:ascii="Times New Roman" w:hAnsi="Times New Roman" w:cs="Times New Roman"/>
          <w:sz w:val="24"/>
          <w:szCs w:val="24"/>
        </w:rPr>
        <w:t>TVK</w:t>
      </w:r>
      <w:r w:rsidRPr="00993535">
        <w:rPr>
          <w:rFonts w:ascii="Times New Roman" w:hAnsi="Times New Roman" w:cs="Times New Roman"/>
          <w:sz w:val="24"/>
          <w:szCs w:val="24"/>
        </w:rPr>
        <w:t xml:space="preserve"> poolt on menetluslik otsustus, mis </w:t>
      </w:r>
      <w:r>
        <w:rPr>
          <w:rFonts w:ascii="Times New Roman" w:hAnsi="Times New Roman" w:cs="Times New Roman"/>
          <w:sz w:val="24"/>
          <w:szCs w:val="24"/>
        </w:rPr>
        <w:t>tuleb lahendada määrusega</w:t>
      </w:r>
      <w:r w:rsidRPr="00993535">
        <w:rPr>
          <w:rFonts w:ascii="Times New Roman" w:hAnsi="Times New Roman" w:cs="Times New Roman"/>
          <w:sz w:val="24"/>
          <w:szCs w:val="24"/>
        </w:rPr>
        <w:t xml:space="preserve">. </w:t>
      </w:r>
      <w:r>
        <w:rPr>
          <w:rFonts w:ascii="Times New Roman" w:hAnsi="Times New Roman" w:cs="Times New Roman"/>
          <w:sz w:val="24"/>
          <w:szCs w:val="24"/>
        </w:rPr>
        <w:t>Samas võiks</w:t>
      </w:r>
      <w:r w:rsidRPr="00993535">
        <w:rPr>
          <w:rFonts w:ascii="Times New Roman" w:hAnsi="Times New Roman" w:cs="Times New Roman"/>
          <w:sz w:val="24"/>
          <w:szCs w:val="24"/>
        </w:rPr>
        <w:t xml:space="preserve"> menetlustähtaja pikendamise palvele </w:t>
      </w:r>
      <w:r w:rsidR="5F565B3D">
        <w:rPr>
          <w:rFonts w:ascii="Times New Roman" w:hAnsi="Times New Roman" w:cs="Times New Roman"/>
          <w:sz w:val="24"/>
          <w:szCs w:val="24"/>
        </w:rPr>
        <w:t>TVK</w:t>
      </w:r>
      <w:r>
        <w:rPr>
          <w:rFonts w:ascii="Times New Roman" w:hAnsi="Times New Roman" w:cs="Times New Roman"/>
          <w:sz w:val="24"/>
          <w:szCs w:val="24"/>
        </w:rPr>
        <w:t xml:space="preserve"> </w:t>
      </w:r>
      <w:r w:rsidRPr="00993535">
        <w:rPr>
          <w:rFonts w:ascii="Times New Roman" w:hAnsi="Times New Roman" w:cs="Times New Roman"/>
          <w:sz w:val="24"/>
          <w:szCs w:val="24"/>
        </w:rPr>
        <w:t>poolt vastuseks saadetud e-kirja, milles on märgitud uus tähtaeg menetlustoimingu tegemiseks, käsitada määrusena.</w:t>
      </w:r>
      <w:r w:rsidR="00355FC5">
        <w:rPr>
          <w:rStyle w:val="Allmrkuseviide"/>
          <w:rFonts w:ascii="Times New Roman" w:hAnsi="Times New Roman"/>
          <w:sz w:val="24"/>
          <w:szCs w:val="24"/>
        </w:rPr>
        <w:footnoteReference w:id="24"/>
      </w:r>
    </w:p>
    <w:p w14:paraId="1BD979A3" w14:textId="77777777" w:rsidR="00355FC5" w:rsidRDefault="00355FC5" w:rsidP="002F3FFC">
      <w:pPr>
        <w:tabs>
          <w:tab w:val="left" w:pos="426"/>
        </w:tabs>
        <w:spacing w:after="0" w:line="240" w:lineRule="auto"/>
        <w:jc w:val="both"/>
        <w:rPr>
          <w:rFonts w:ascii="Times New Roman" w:hAnsi="Times New Roman" w:cs="Times New Roman"/>
          <w:sz w:val="24"/>
          <w:szCs w:val="24"/>
        </w:rPr>
      </w:pPr>
    </w:p>
    <w:p w14:paraId="6AF23892" w14:textId="1911E1AD" w:rsidR="00355FC5" w:rsidRPr="00A22822" w:rsidRDefault="4CD83273"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Pr="00F83544">
        <w:rPr>
          <w:rFonts w:ascii="Times New Roman" w:hAnsi="Times New Roman" w:cs="Times New Roman"/>
          <w:sz w:val="24"/>
          <w:szCs w:val="24"/>
        </w:rPr>
        <w:t xml:space="preserve">mal algatusel tähtaja pikendamist peaks </w:t>
      </w:r>
      <w:r w:rsidR="7F16A9D2">
        <w:rPr>
          <w:rFonts w:ascii="Times New Roman" w:hAnsi="Times New Roman" w:cs="Times New Roman"/>
          <w:sz w:val="24"/>
          <w:szCs w:val="24"/>
        </w:rPr>
        <w:t>TVK</w:t>
      </w:r>
      <w:r w:rsidRPr="00F83544">
        <w:rPr>
          <w:rFonts w:ascii="Times New Roman" w:hAnsi="Times New Roman" w:cs="Times New Roman"/>
          <w:sz w:val="24"/>
          <w:szCs w:val="24"/>
        </w:rPr>
        <w:t xml:space="preserve"> rakendama menetlusökonoomia huvides vaid juhul, kui on ilmne, et </w:t>
      </w:r>
      <w:r>
        <w:rPr>
          <w:rFonts w:ascii="Times New Roman" w:hAnsi="Times New Roman" w:cs="Times New Roman"/>
          <w:sz w:val="24"/>
          <w:szCs w:val="24"/>
        </w:rPr>
        <w:t>komisjoni</w:t>
      </w:r>
      <w:r w:rsidRPr="00F83544">
        <w:rPr>
          <w:rFonts w:ascii="Times New Roman" w:hAnsi="Times New Roman" w:cs="Times New Roman"/>
          <w:sz w:val="24"/>
          <w:szCs w:val="24"/>
        </w:rPr>
        <w:t xml:space="preserve"> määratud tähtaeg oli ilmselgelt ebapiisav (</w:t>
      </w:r>
      <w:commentRangeStart w:id="32"/>
      <w:r w:rsidRPr="00F83544">
        <w:rPr>
          <w:rFonts w:ascii="Times New Roman" w:hAnsi="Times New Roman" w:cs="Times New Roman"/>
          <w:sz w:val="24"/>
          <w:szCs w:val="24"/>
        </w:rPr>
        <w:t>nt tähtaja määramise menetlusdokument jõudis menetlusosaliseni alles pärast tähtaja möödumist</w:t>
      </w:r>
      <w:commentRangeEnd w:id="32"/>
      <w:r w:rsidR="3DC65758">
        <w:commentReference w:id="32"/>
      </w:r>
      <w:r w:rsidRPr="00F83544">
        <w:rPr>
          <w:rFonts w:ascii="Times New Roman" w:hAnsi="Times New Roman" w:cs="Times New Roman"/>
          <w:sz w:val="24"/>
          <w:szCs w:val="24"/>
        </w:rPr>
        <w:t xml:space="preserve"> või vahetult enne seda või oli tähtaeg muul põhjusel liiga lühike) ning adressaat tõenäoliselt taotleb tähtaja pikendamist või võiks selle tegemata jätmisel tugineda tähtaja ebapiisavusele</w:t>
      </w:r>
      <w:r>
        <w:rPr>
          <w:rFonts w:ascii="Times New Roman" w:hAnsi="Times New Roman" w:cs="Times New Roman"/>
          <w:sz w:val="24"/>
          <w:szCs w:val="24"/>
        </w:rPr>
        <w:t>.</w:t>
      </w:r>
      <w:r w:rsidR="00355FC5">
        <w:rPr>
          <w:rStyle w:val="Allmrkuseviide"/>
          <w:rFonts w:ascii="Times New Roman" w:hAnsi="Times New Roman"/>
          <w:sz w:val="24"/>
          <w:szCs w:val="24"/>
        </w:rPr>
        <w:footnoteReference w:id="25"/>
      </w:r>
    </w:p>
    <w:p w14:paraId="1F76D672" w14:textId="77777777" w:rsidR="0015285B" w:rsidRDefault="0015285B" w:rsidP="022250B6">
      <w:pPr>
        <w:tabs>
          <w:tab w:val="left" w:pos="426"/>
        </w:tabs>
        <w:spacing w:after="0" w:line="240" w:lineRule="auto"/>
        <w:jc w:val="both"/>
        <w:rPr>
          <w:rFonts w:ascii="Times New Roman" w:hAnsi="Times New Roman" w:cs="Times New Roman"/>
          <w:b/>
          <w:bCs/>
          <w:sz w:val="24"/>
          <w:szCs w:val="24"/>
        </w:rPr>
      </w:pPr>
    </w:p>
    <w:p w14:paraId="3A6415C9" w14:textId="39D9837D" w:rsidR="00F15515" w:rsidRDefault="00A1206F" w:rsidP="2668052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15515" w:rsidRPr="26680525">
        <w:rPr>
          <w:rFonts w:ascii="Times New Roman" w:hAnsi="Times New Roman" w:cs="Times New Roman"/>
          <w:b/>
          <w:bCs/>
          <w:sz w:val="24"/>
          <w:szCs w:val="24"/>
        </w:rPr>
        <w:t xml:space="preserve">unktiga </w:t>
      </w:r>
      <w:r w:rsidR="00A10AA7">
        <w:rPr>
          <w:rFonts w:ascii="Times New Roman" w:hAnsi="Times New Roman" w:cs="Times New Roman"/>
          <w:b/>
          <w:bCs/>
          <w:sz w:val="24"/>
          <w:szCs w:val="24"/>
        </w:rPr>
        <w:t>2</w:t>
      </w:r>
      <w:r w:rsidR="005B23A0">
        <w:rPr>
          <w:rFonts w:ascii="Times New Roman" w:hAnsi="Times New Roman" w:cs="Times New Roman"/>
          <w:b/>
          <w:bCs/>
          <w:sz w:val="24"/>
          <w:szCs w:val="24"/>
        </w:rPr>
        <w:t>8</w:t>
      </w:r>
      <w:r w:rsidR="00F15515" w:rsidRPr="26680525">
        <w:rPr>
          <w:rFonts w:ascii="Times New Roman" w:hAnsi="Times New Roman" w:cs="Times New Roman"/>
          <w:sz w:val="24"/>
          <w:szCs w:val="24"/>
        </w:rPr>
        <w:t xml:space="preserve"> täiendatakse </w:t>
      </w:r>
      <w:proofErr w:type="spellStart"/>
      <w:r w:rsidR="00A260F0">
        <w:rPr>
          <w:rFonts w:ascii="Times New Roman" w:hAnsi="Times New Roman" w:cs="Times New Roman"/>
          <w:sz w:val="24"/>
          <w:szCs w:val="24"/>
        </w:rPr>
        <w:t>TvLS</w:t>
      </w:r>
      <w:proofErr w:type="spellEnd"/>
      <w:r w:rsidR="00A260F0">
        <w:rPr>
          <w:rFonts w:ascii="Times New Roman" w:hAnsi="Times New Roman" w:cs="Times New Roman"/>
          <w:sz w:val="24"/>
          <w:szCs w:val="24"/>
        </w:rPr>
        <w:t xml:space="preserve"> </w:t>
      </w:r>
      <w:r w:rsidRPr="00A22822">
        <w:rPr>
          <w:rFonts w:ascii="Times New Roman" w:hAnsi="Times New Roman" w:cs="Times New Roman"/>
          <w:sz w:val="24"/>
          <w:szCs w:val="24"/>
        </w:rPr>
        <w:t>§</w:t>
      </w:r>
      <w:r w:rsidR="00F15515" w:rsidRPr="26680525">
        <w:rPr>
          <w:rFonts w:ascii="Times New Roman" w:hAnsi="Times New Roman" w:cs="Times New Roman"/>
          <w:sz w:val="24"/>
          <w:szCs w:val="24"/>
        </w:rPr>
        <w:t xml:space="preserve"> 27 nii, et</w:t>
      </w:r>
      <w:r w:rsidR="343CA3B4" w:rsidRPr="26680525">
        <w:rPr>
          <w:rFonts w:ascii="Times New Roman" w:hAnsi="Times New Roman" w:cs="Times New Roman"/>
          <w:sz w:val="24"/>
          <w:szCs w:val="24"/>
        </w:rPr>
        <w:t xml:space="preserve"> </w:t>
      </w:r>
      <w:r w:rsidR="1D921A45" w:rsidRPr="26680525">
        <w:rPr>
          <w:rFonts w:ascii="Times New Roman" w:hAnsi="Times New Roman" w:cs="Times New Roman"/>
          <w:sz w:val="24"/>
          <w:szCs w:val="24"/>
        </w:rPr>
        <w:t xml:space="preserve">eelnõu punktis 26 sätestatud </w:t>
      </w:r>
      <w:r w:rsidR="72142D49" w:rsidRPr="26680525">
        <w:rPr>
          <w:rFonts w:ascii="Times New Roman" w:hAnsi="Times New Roman" w:cs="Times New Roman"/>
          <w:sz w:val="24"/>
          <w:szCs w:val="24"/>
        </w:rPr>
        <w:t>tähtaega</w:t>
      </w:r>
      <w:r w:rsidR="2A6E57EA" w:rsidRPr="26680525">
        <w:rPr>
          <w:rFonts w:ascii="Times New Roman" w:hAnsi="Times New Roman" w:cs="Times New Roman"/>
          <w:sz w:val="24"/>
          <w:szCs w:val="24"/>
        </w:rPr>
        <w:t xml:space="preserve"> on poole taotlusel võimalik ennistada. </w:t>
      </w:r>
      <w:r w:rsidR="05B6E29B" w:rsidRPr="26680525">
        <w:rPr>
          <w:rFonts w:ascii="Times New Roman" w:hAnsi="Times New Roman" w:cs="Times New Roman"/>
          <w:sz w:val="24"/>
          <w:szCs w:val="24"/>
        </w:rPr>
        <w:t xml:space="preserve">Praegu puuduvad </w:t>
      </w:r>
      <w:proofErr w:type="spellStart"/>
      <w:r w:rsidR="05B6E29B" w:rsidRPr="26680525">
        <w:rPr>
          <w:rFonts w:ascii="Times New Roman" w:hAnsi="Times New Roman" w:cs="Times New Roman"/>
          <w:sz w:val="24"/>
          <w:szCs w:val="24"/>
        </w:rPr>
        <w:t>TvLS-is</w:t>
      </w:r>
      <w:proofErr w:type="spellEnd"/>
      <w:r w:rsidR="05B6E29B" w:rsidRPr="26680525">
        <w:rPr>
          <w:rFonts w:ascii="Times New Roman" w:hAnsi="Times New Roman" w:cs="Times New Roman"/>
          <w:sz w:val="24"/>
          <w:szCs w:val="24"/>
        </w:rPr>
        <w:t xml:space="preserve"> menetlustähtaegade ennistamise sätted</w:t>
      </w:r>
      <w:r w:rsidR="3669DF5F" w:rsidRPr="26680525">
        <w:rPr>
          <w:rFonts w:ascii="Times New Roman" w:hAnsi="Times New Roman" w:cs="Times New Roman"/>
          <w:sz w:val="24"/>
          <w:szCs w:val="24"/>
        </w:rPr>
        <w:t xml:space="preserve">, kuigi </w:t>
      </w:r>
      <w:r w:rsidR="58B5F9D4" w:rsidRPr="26680525">
        <w:rPr>
          <w:rFonts w:ascii="Times New Roman" w:hAnsi="Times New Roman" w:cs="Times New Roman"/>
          <w:sz w:val="24"/>
          <w:szCs w:val="24"/>
        </w:rPr>
        <w:t xml:space="preserve">kohtumenetluses on kohtul õigus menetlusosalise taotlusel menetlustähtaeg ennistada, kui menetlusosaline ei saanud tähtaega järgida mõjuval põhjusel </w:t>
      </w:r>
      <w:r>
        <w:rPr>
          <w:rFonts w:ascii="Times New Roman" w:hAnsi="Times New Roman" w:cs="Times New Roman"/>
          <w:sz w:val="24"/>
          <w:szCs w:val="24"/>
        </w:rPr>
        <w:t>ning</w:t>
      </w:r>
      <w:r w:rsidR="58B5F9D4" w:rsidRPr="26680525">
        <w:rPr>
          <w:rFonts w:ascii="Times New Roman" w:hAnsi="Times New Roman" w:cs="Times New Roman"/>
          <w:sz w:val="24"/>
          <w:szCs w:val="24"/>
        </w:rPr>
        <w:t xml:space="preserve"> tähtaja möödalaskmine ei võimalda enam menetlustoimingut teha või põhjustab talle muu negatiivse tagajärje.</w:t>
      </w:r>
    </w:p>
    <w:p w14:paraId="194B96E6" w14:textId="7A48628F" w:rsidR="26680525" w:rsidRDefault="26680525" w:rsidP="26680525">
      <w:pPr>
        <w:tabs>
          <w:tab w:val="left" w:pos="426"/>
        </w:tabs>
        <w:spacing w:after="0" w:line="240" w:lineRule="auto"/>
        <w:jc w:val="both"/>
        <w:rPr>
          <w:rFonts w:ascii="Times New Roman" w:hAnsi="Times New Roman" w:cs="Times New Roman"/>
          <w:sz w:val="24"/>
          <w:szCs w:val="24"/>
        </w:rPr>
      </w:pPr>
    </w:p>
    <w:p w14:paraId="4B9410FF" w14:textId="5544BBE2" w:rsidR="5C789C71" w:rsidRDefault="5C789C71" w:rsidP="26680525">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Ennistamine oleks õigustatud oluko</w:t>
      </w:r>
      <w:r w:rsidR="00A1206F">
        <w:rPr>
          <w:rFonts w:ascii="Times New Roman" w:hAnsi="Times New Roman" w:cs="Times New Roman"/>
          <w:sz w:val="24"/>
          <w:szCs w:val="24"/>
        </w:rPr>
        <w:t>r</w:t>
      </w:r>
      <w:r w:rsidR="00176510">
        <w:rPr>
          <w:rFonts w:ascii="Times New Roman" w:hAnsi="Times New Roman" w:cs="Times New Roman"/>
          <w:sz w:val="24"/>
          <w:szCs w:val="24"/>
        </w:rPr>
        <w:t>r</w:t>
      </w:r>
      <w:r w:rsidR="00A1206F">
        <w:rPr>
          <w:rFonts w:ascii="Times New Roman" w:hAnsi="Times New Roman" w:cs="Times New Roman"/>
          <w:sz w:val="24"/>
          <w:szCs w:val="24"/>
        </w:rPr>
        <w:t>as</w:t>
      </w:r>
      <w:r w:rsidRPr="26680525">
        <w:rPr>
          <w:rFonts w:ascii="Times New Roman" w:hAnsi="Times New Roman" w:cs="Times New Roman"/>
          <w:sz w:val="24"/>
          <w:szCs w:val="24"/>
        </w:rPr>
        <w:t xml:space="preserve">, kus avaldaja ei ole </w:t>
      </w:r>
      <w:r w:rsidR="005A7269" w:rsidRPr="26680525">
        <w:rPr>
          <w:rFonts w:ascii="Times New Roman" w:hAnsi="Times New Roman" w:cs="Times New Roman"/>
          <w:sz w:val="24"/>
          <w:szCs w:val="24"/>
        </w:rPr>
        <w:t xml:space="preserve">näiteks haiguse või lähedase surma tõttu </w:t>
      </w:r>
      <w:r w:rsidRPr="26680525">
        <w:rPr>
          <w:rFonts w:ascii="Times New Roman" w:hAnsi="Times New Roman" w:cs="Times New Roman"/>
          <w:sz w:val="24"/>
          <w:szCs w:val="24"/>
        </w:rPr>
        <w:t>järginud TLS</w:t>
      </w:r>
      <w:r w:rsidR="00A1206F">
        <w:rPr>
          <w:rFonts w:ascii="Times New Roman" w:hAnsi="Times New Roman" w:cs="Times New Roman"/>
          <w:sz w:val="24"/>
          <w:szCs w:val="24"/>
        </w:rPr>
        <w:t>-i</w:t>
      </w:r>
      <w:r w:rsidRPr="26680525">
        <w:rPr>
          <w:rFonts w:ascii="Times New Roman" w:hAnsi="Times New Roman" w:cs="Times New Roman"/>
          <w:sz w:val="24"/>
          <w:szCs w:val="24"/>
        </w:rPr>
        <w:t xml:space="preserve"> § 105 lõikes 1 sätestatud tähtaega ehk esitanud TVK-</w:t>
      </w:r>
      <w:proofErr w:type="spellStart"/>
      <w:r w:rsidRPr="26680525">
        <w:rPr>
          <w:rFonts w:ascii="Times New Roman" w:hAnsi="Times New Roman" w:cs="Times New Roman"/>
          <w:sz w:val="24"/>
          <w:szCs w:val="24"/>
        </w:rPr>
        <w:t>le</w:t>
      </w:r>
      <w:proofErr w:type="spellEnd"/>
      <w:r w:rsidRPr="26680525">
        <w:rPr>
          <w:rFonts w:ascii="Times New Roman" w:hAnsi="Times New Roman" w:cs="Times New Roman"/>
          <w:sz w:val="24"/>
          <w:szCs w:val="24"/>
        </w:rPr>
        <w:t xml:space="preserve"> avaldust ülesütlemise tühisuse tuvastamiseks 30 kalendripäeva jooksul ülesütlemisavalduse saamisest</w:t>
      </w:r>
      <w:r w:rsidR="005A7269" w:rsidRPr="005A7269">
        <w:rPr>
          <w:rFonts w:ascii="Times New Roman" w:hAnsi="Times New Roman" w:cs="Times New Roman"/>
          <w:sz w:val="24"/>
          <w:szCs w:val="24"/>
        </w:rPr>
        <w:t xml:space="preserve"> </w:t>
      </w:r>
      <w:r w:rsidR="005A7269" w:rsidRPr="26680525">
        <w:rPr>
          <w:rFonts w:ascii="Times New Roman" w:hAnsi="Times New Roman" w:cs="Times New Roman"/>
          <w:sz w:val="24"/>
          <w:szCs w:val="24"/>
        </w:rPr>
        <w:t>arvates</w:t>
      </w:r>
      <w:r w:rsidR="0D544676" w:rsidRPr="26680525">
        <w:rPr>
          <w:rFonts w:ascii="Times New Roman" w:hAnsi="Times New Roman" w:cs="Times New Roman"/>
          <w:sz w:val="24"/>
          <w:szCs w:val="24"/>
        </w:rPr>
        <w:t>.</w:t>
      </w:r>
    </w:p>
    <w:p w14:paraId="7B181F29" w14:textId="6D423FA6" w:rsidR="26680525" w:rsidRDefault="26680525" w:rsidP="26680525">
      <w:pPr>
        <w:tabs>
          <w:tab w:val="left" w:pos="426"/>
        </w:tabs>
        <w:spacing w:after="0" w:line="240" w:lineRule="auto"/>
        <w:jc w:val="both"/>
        <w:rPr>
          <w:rFonts w:ascii="Times New Roman" w:hAnsi="Times New Roman" w:cs="Times New Roman"/>
          <w:sz w:val="24"/>
          <w:szCs w:val="24"/>
        </w:rPr>
      </w:pPr>
    </w:p>
    <w:p w14:paraId="3C410462" w14:textId="4BF4D006" w:rsidR="0D544676" w:rsidRDefault="0D544676" w:rsidP="26680525">
      <w:pPr>
        <w:tabs>
          <w:tab w:val="left" w:pos="426"/>
        </w:tabs>
        <w:spacing w:after="0" w:line="240" w:lineRule="auto"/>
        <w:jc w:val="both"/>
        <w:rPr>
          <w:rFonts w:ascii="Times New Roman" w:eastAsia="Calibri" w:hAnsi="Times New Roman" w:cs="Times New Roman"/>
          <w:sz w:val="24"/>
          <w:szCs w:val="24"/>
        </w:rPr>
      </w:pPr>
      <w:r w:rsidRPr="26680525">
        <w:rPr>
          <w:rFonts w:ascii="Times New Roman" w:hAnsi="Times New Roman" w:cs="Times New Roman"/>
          <w:sz w:val="24"/>
          <w:szCs w:val="24"/>
        </w:rPr>
        <w:t xml:space="preserve">Tähtaja ennistamisele kohaldatakse </w:t>
      </w:r>
      <w:proofErr w:type="spellStart"/>
      <w:r w:rsidRPr="26680525">
        <w:rPr>
          <w:rFonts w:ascii="Times New Roman" w:hAnsi="Times New Roman" w:cs="Times New Roman"/>
          <w:sz w:val="24"/>
          <w:szCs w:val="24"/>
        </w:rPr>
        <w:t>TsMS</w:t>
      </w:r>
      <w:proofErr w:type="spellEnd"/>
      <w:r w:rsidR="005A7269">
        <w:rPr>
          <w:rFonts w:ascii="Times New Roman" w:hAnsi="Times New Roman" w:cs="Times New Roman"/>
          <w:sz w:val="24"/>
          <w:szCs w:val="24"/>
        </w:rPr>
        <w:t>-i</w:t>
      </w:r>
      <w:r w:rsidRPr="26680525">
        <w:rPr>
          <w:rFonts w:ascii="Times New Roman" w:hAnsi="Times New Roman" w:cs="Times New Roman"/>
          <w:sz w:val="24"/>
          <w:szCs w:val="24"/>
        </w:rPr>
        <w:t xml:space="preserve"> </w:t>
      </w:r>
      <w:r w:rsidR="005A7269" w:rsidRPr="00A22822">
        <w:rPr>
          <w:rFonts w:ascii="Times New Roman" w:hAnsi="Times New Roman" w:cs="Times New Roman"/>
          <w:sz w:val="24"/>
          <w:szCs w:val="24"/>
        </w:rPr>
        <w:t>§</w:t>
      </w:r>
      <w:r w:rsidR="005A7269">
        <w:rPr>
          <w:rFonts w:ascii="Times New Roman" w:hAnsi="Times New Roman" w:cs="Times New Roman"/>
          <w:sz w:val="24"/>
          <w:szCs w:val="24"/>
        </w:rPr>
        <w:t>-</w:t>
      </w:r>
      <w:r w:rsidRPr="26680525">
        <w:rPr>
          <w:rFonts w:ascii="Times New Roman" w:hAnsi="Times New Roman" w:cs="Times New Roman"/>
          <w:sz w:val="24"/>
          <w:szCs w:val="24"/>
        </w:rPr>
        <w:t>e 67 ja 68, mille kohaselt võib tähtaja ennistamist taotleda 14 päeva jooksul alates päevast, millal</w:t>
      </w:r>
      <w:r w:rsidR="011B88B9" w:rsidRPr="26680525">
        <w:rPr>
          <w:rFonts w:ascii="Times New Roman" w:hAnsi="Times New Roman" w:cs="Times New Roman"/>
          <w:sz w:val="24"/>
          <w:szCs w:val="24"/>
        </w:rPr>
        <w:t xml:space="preserve"> tähtaja järgimist takistav asjaolu ära langes, aga mitte hiljem kui kuue kuu jooksul alates möödalastud tähtaja lõppemisest. </w:t>
      </w:r>
      <w:r w:rsidR="1EFB89C4" w:rsidRPr="26680525">
        <w:rPr>
          <w:rFonts w:ascii="Times New Roman" w:eastAsia="Calibri" w:hAnsi="Times New Roman" w:cs="Times New Roman"/>
          <w:sz w:val="24"/>
          <w:szCs w:val="24"/>
        </w:rPr>
        <w:t>Tähtaja ennistamise avaldus esitatakse samas vormis, mis kehtis menetlustoimingu suhtes, mis tuli teha. Avalduses märgitakse tähtaja ennistamise aluseks olevad asjaolud ning nende põhistus. Üheaegselt tähtaja ennistamise avalduse esitamisega tuleb teha menetlustoiming, mille</w:t>
      </w:r>
      <w:r w:rsidR="005A7269">
        <w:rPr>
          <w:rFonts w:ascii="Times New Roman" w:eastAsia="Calibri" w:hAnsi="Times New Roman" w:cs="Times New Roman"/>
          <w:sz w:val="24"/>
          <w:szCs w:val="24"/>
        </w:rPr>
        <w:t>ks</w:t>
      </w:r>
      <w:r w:rsidR="1EFB89C4" w:rsidRPr="26680525">
        <w:rPr>
          <w:rFonts w:ascii="Times New Roman" w:eastAsia="Calibri" w:hAnsi="Times New Roman" w:cs="Times New Roman"/>
          <w:sz w:val="24"/>
          <w:szCs w:val="24"/>
        </w:rPr>
        <w:t xml:space="preserve"> tähtaja ennistamist taotletakse. Tähtaja ennistamise lahendab TVK määrusega ning </w:t>
      </w:r>
      <w:r w:rsidR="5D1C002D" w:rsidRPr="26680525">
        <w:rPr>
          <w:rFonts w:ascii="Times New Roman" w:eastAsia="Calibri" w:hAnsi="Times New Roman" w:cs="Times New Roman"/>
          <w:sz w:val="24"/>
          <w:szCs w:val="24"/>
        </w:rPr>
        <w:t>sellega ennistub menetlus tähtaja möödalaskmisele eelnenud staadiumisse.</w:t>
      </w:r>
    </w:p>
    <w:p w14:paraId="76777068" w14:textId="77777777" w:rsidR="002F6B09" w:rsidRDefault="002F6B09" w:rsidP="002F3FFC">
      <w:pPr>
        <w:tabs>
          <w:tab w:val="left" w:pos="426"/>
        </w:tabs>
        <w:spacing w:after="0" w:line="240" w:lineRule="auto"/>
        <w:jc w:val="both"/>
        <w:rPr>
          <w:rFonts w:ascii="Times New Roman" w:hAnsi="Times New Roman" w:cs="Times New Roman"/>
          <w:color w:val="BFBFBF" w:themeColor="background1" w:themeShade="BF"/>
          <w:sz w:val="24"/>
          <w:szCs w:val="24"/>
        </w:rPr>
      </w:pPr>
    </w:p>
    <w:p w14:paraId="5B5D596E" w14:textId="63C7F9CA" w:rsidR="002357F7" w:rsidRDefault="005A7269"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2357F7" w:rsidRPr="26680525">
        <w:rPr>
          <w:rFonts w:ascii="Times New Roman" w:hAnsi="Times New Roman" w:cs="Times New Roman"/>
          <w:b/>
          <w:bCs/>
          <w:sz w:val="24"/>
          <w:szCs w:val="24"/>
        </w:rPr>
        <w:t xml:space="preserve">unktiga </w:t>
      </w:r>
      <w:r w:rsidR="00700D96">
        <w:rPr>
          <w:rFonts w:ascii="Times New Roman" w:hAnsi="Times New Roman" w:cs="Times New Roman"/>
          <w:b/>
          <w:bCs/>
          <w:sz w:val="24"/>
          <w:szCs w:val="24"/>
        </w:rPr>
        <w:t>2</w:t>
      </w:r>
      <w:r w:rsidR="005B23A0">
        <w:rPr>
          <w:rFonts w:ascii="Times New Roman" w:hAnsi="Times New Roman" w:cs="Times New Roman"/>
          <w:b/>
          <w:bCs/>
          <w:sz w:val="24"/>
          <w:szCs w:val="24"/>
        </w:rPr>
        <w:t>9</w:t>
      </w:r>
      <w:r w:rsidR="002357F7" w:rsidRPr="26680525">
        <w:rPr>
          <w:rFonts w:ascii="Times New Roman" w:hAnsi="Times New Roman" w:cs="Times New Roman"/>
          <w:sz w:val="24"/>
          <w:szCs w:val="24"/>
        </w:rPr>
        <w:t xml:space="preserve"> muudetakse </w:t>
      </w:r>
      <w:proofErr w:type="spellStart"/>
      <w:r w:rsidR="00700D96">
        <w:rPr>
          <w:rFonts w:ascii="Times New Roman" w:hAnsi="Times New Roman" w:cs="Times New Roman"/>
          <w:sz w:val="24"/>
          <w:szCs w:val="24"/>
        </w:rPr>
        <w:t>TvLS</w:t>
      </w:r>
      <w:proofErr w:type="spellEnd"/>
      <w:r w:rsidR="00700D96">
        <w:rPr>
          <w:rFonts w:ascii="Times New Roman" w:hAnsi="Times New Roman" w:cs="Times New Roman"/>
          <w:sz w:val="24"/>
          <w:szCs w:val="24"/>
        </w:rPr>
        <w:t xml:space="preserve"> </w:t>
      </w:r>
      <w:r w:rsidRPr="00A22822">
        <w:rPr>
          <w:rFonts w:ascii="Times New Roman" w:hAnsi="Times New Roman" w:cs="Times New Roman"/>
          <w:sz w:val="24"/>
          <w:szCs w:val="24"/>
        </w:rPr>
        <w:t>§</w:t>
      </w:r>
      <w:r w:rsidR="002357F7" w:rsidRPr="26680525">
        <w:rPr>
          <w:rFonts w:ascii="Times New Roman" w:hAnsi="Times New Roman" w:cs="Times New Roman"/>
          <w:sz w:val="24"/>
          <w:szCs w:val="24"/>
        </w:rPr>
        <w:t xml:space="preserve"> 28 lõiget 1, millega antakse avaldajale edaspidi võimalus võtta avaldus vastaspoole nõusolekuta tagasi kuni </w:t>
      </w:r>
      <w:r w:rsidR="002F6B09" w:rsidRPr="26680525">
        <w:rPr>
          <w:rFonts w:ascii="Times New Roman" w:hAnsi="Times New Roman" w:cs="Times New Roman"/>
          <w:sz w:val="24"/>
          <w:szCs w:val="24"/>
        </w:rPr>
        <w:t xml:space="preserve">vastaspoolele vastamiseks määratud tähtaja lõpuni. </w:t>
      </w:r>
      <w:r>
        <w:rPr>
          <w:rFonts w:ascii="Times New Roman" w:hAnsi="Times New Roman" w:cs="Times New Roman"/>
          <w:sz w:val="24"/>
          <w:szCs w:val="24"/>
        </w:rPr>
        <w:t>K</w:t>
      </w:r>
      <w:r w:rsidR="002F6B09" w:rsidRPr="26680525">
        <w:rPr>
          <w:rFonts w:ascii="Times New Roman" w:hAnsi="Times New Roman" w:cs="Times New Roman"/>
          <w:sz w:val="24"/>
          <w:szCs w:val="24"/>
        </w:rPr>
        <w:t>ehtiv l</w:t>
      </w:r>
      <w:r>
        <w:rPr>
          <w:rFonts w:ascii="Times New Roman" w:hAnsi="Times New Roman" w:cs="Times New Roman"/>
          <w:sz w:val="24"/>
          <w:szCs w:val="24"/>
        </w:rPr>
        <w:t>õige</w:t>
      </w:r>
      <w:r w:rsidR="002F6B09" w:rsidRPr="26680525">
        <w:rPr>
          <w:rFonts w:ascii="Times New Roman" w:hAnsi="Times New Roman" w:cs="Times New Roman"/>
          <w:sz w:val="24"/>
          <w:szCs w:val="24"/>
        </w:rPr>
        <w:t xml:space="preserve"> 1 lubab avaldajal vastaspoole nõusolekuta avaldust tagasi võtta vaid kuni avalduse menetlusse võtmiseni, samas kohtumenetluses on see lubatud kuni eelmenetluse lõpuni (</w:t>
      </w:r>
      <w:proofErr w:type="spellStart"/>
      <w:r w:rsidR="002F6B09" w:rsidRPr="26680525">
        <w:rPr>
          <w:rFonts w:ascii="Times New Roman" w:hAnsi="Times New Roman" w:cs="Times New Roman"/>
          <w:sz w:val="24"/>
          <w:szCs w:val="24"/>
        </w:rPr>
        <w:t>TsMS</w:t>
      </w:r>
      <w:proofErr w:type="spellEnd"/>
      <w:r w:rsidR="002F6B09" w:rsidRPr="26680525">
        <w:rPr>
          <w:rFonts w:ascii="Times New Roman" w:hAnsi="Times New Roman" w:cs="Times New Roman"/>
          <w:sz w:val="24"/>
          <w:szCs w:val="24"/>
        </w:rPr>
        <w:t xml:space="preserve"> § 424 lg 1). Kuna </w:t>
      </w:r>
      <w:r w:rsidR="00931341" w:rsidRPr="26680525">
        <w:rPr>
          <w:rFonts w:ascii="Times New Roman" w:hAnsi="Times New Roman" w:cs="Times New Roman"/>
          <w:sz w:val="24"/>
          <w:szCs w:val="24"/>
        </w:rPr>
        <w:t>TVK</w:t>
      </w:r>
      <w:r w:rsidR="00596D1E" w:rsidRPr="26680525">
        <w:rPr>
          <w:rFonts w:ascii="Times New Roman" w:hAnsi="Times New Roman" w:cs="Times New Roman"/>
          <w:sz w:val="24"/>
          <w:szCs w:val="24"/>
        </w:rPr>
        <w:t>-</w:t>
      </w:r>
      <w:r w:rsidR="002F6B09" w:rsidRPr="26680525">
        <w:rPr>
          <w:rFonts w:ascii="Times New Roman" w:hAnsi="Times New Roman" w:cs="Times New Roman"/>
          <w:sz w:val="24"/>
          <w:szCs w:val="24"/>
        </w:rPr>
        <w:t xml:space="preserve">s puudub eraldi seisev eelmenetluse etapp, </w:t>
      </w:r>
      <w:r w:rsidR="2810530B" w:rsidRPr="26680525">
        <w:rPr>
          <w:rFonts w:ascii="Times New Roman" w:hAnsi="Times New Roman" w:cs="Times New Roman"/>
          <w:sz w:val="24"/>
          <w:szCs w:val="24"/>
        </w:rPr>
        <w:t>peaks</w:t>
      </w:r>
      <w:r w:rsidR="002F6B09" w:rsidRPr="26680525">
        <w:rPr>
          <w:rFonts w:ascii="Times New Roman" w:hAnsi="Times New Roman" w:cs="Times New Roman"/>
          <w:sz w:val="24"/>
          <w:szCs w:val="24"/>
        </w:rPr>
        <w:t xml:space="preserve"> menetlusökonoomia seisukohast ol</w:t>
      </w:r>
      <w:r w:rsidR="122C8D37" w:rsidRPr="26680525">
        <w:rPr>
          <w:rFonts w:ascii="Times New Roman" w:hAnsi="Times New Roman" w:cs="Times New Roman"/>
          <w:sz w:val="24"/>
          <w:szCs w:val="24"/>
        </w:rPr>
        <w:t>ema</w:t>
      </w:r>
      <w:r w:rsidR="002F6B09" w:rsidRPr="26680525">
        <w:rPr>
          <w:rFonts w:ascii="Times New Roman" w:hAnsi="Times New Roman" w:cs="Times New Roman"/>
          <w:sz w:val="24"/>
          <w:szCs w:val="24"/>
        </w:rPr>
        <w:t xml:space="preserve"> avaldajal lubatud avaldus vastaspoole nõusolekuta tagasi võtta kuni vastaspoolele</w:t>
      </w:r>
      <w:r w:rsidR="00DE5ED1" w:rsidRPr="26680525">
        <w:rPr>
          <w:rFonts w:ascii="Times New Roman" w:hAnsi="Times New Roman" w:cs="Times New Roman"/>
          <w:sz w:val="24"/>
          <w:szCs w:val="24"/>
        </w:rPr>
        <w:t xml:space="preserve"> vastamiseks</w:t>
      </w:r>
      <w:r w:rsidR="002F6B09" w:rsidRPr="26680525">
        <w:rPr>
          <w:rFonts w:ascii="Times New Roman" w:hAnsi="Times New Roman" w:cs="Times New Roman"/>
          <w:sz w:val="24"/>
          <w:szCs w:val="24"/>
        </w:rPr>
        <w:t xml:space="preserve"> määratud tähtaja lõpuni</w:t>
      </w:r>
      <w:r w:rsidR="00DE5ED1" w:rsidRPr="26680525">
        <w:rPr>
          <w:rFonts w:ascii="Times New Roman" w:hAnsi="Times New Roman" w:cs="Times New Roman"/>
          <w:sz w:val="24"/>
          <w:szCs w:val="24"/>
        </w:rPr>
        <w:t>.</w:t>
      </w:r>
    </w:p>
    <w:p w14:paraId="4B3AE165" w14:textId="6C1832A2" w:rsidR="26680525" w:rsidRDefault="26680525" w:rsidP="26680525">
      <w:pPr>
        <w:tabs>
          <w:tab w:val="left" w:pos="426"/>
        </w:tabs>
        <w:spacing w:after="0" w:line="240" w:lineRule="auto"/>
        <w:jc w:val="both"/>
        <w:rPr>
          <w:rFonts w:ascii="Times New Roman" w:hAnsi="Times New Roman" w:cs="Times New Roman"/>
          <w:sz w:val="24"/>
          <w:szCs w:val="24"/>
        </w:rPr>
      </w:pPr>
    </w:p>
    <w:p w14:paraId="1A9F9EAE" w14:textId="556E0034" w:rsidR="4DAC0DFF" w:rsidRDefault="4DAC0DFF" w:rsidP="26680525">
      <w:pPr>
        <w:tabs>
          <w:tab w:val="left" w:pos="426"/>
        </w:tabs>
        <w:spacing w:after="0" w:line="240" w:lineRule="auto"/>
        <w:jc w:val="both"/>
        <w:rPr>
          <w:rFonts w:ascii="Times New Roman" w:hAnsi="Times New Roman" w:cs="Times New Roman"/>
          <w:sz w:val="24"/>
          <w:szCs w:val="24"/>
        </w:rPr>
      </w:pPr>
      <w:r w:rsidRPr="00176510">
        <w:rPr>
          <w:rFonts w:ascii="Times New Roman" w:hAnsi="Times New Roman" w:cs="Times New Roman"/>
          <w:sz w:val="24"/>
          <w:szCs w:val="24"/>
        </w:rPr>
        <w:t>Praegu</w:t>
      </w:r>
      <w:r w:rsidR="432D2B29" w:rsidRPr="00176510">
        <w:rPr>
          <w:rFonts w:ascii="Times New Roman" w:hAnsi="Times New Roman" w:cs="Times New Roman"/>
          <w:sz w:val="24"/>
          <w:szCs w:val="24"/>
        </w:rPr>
        <w:t xml:space="preserve"> </w:t>
      </w:r>
      <w:r w:rsidRPr="00176510">
        <w:rPr>
          <w:rFonts w:ascii="Times New Roman" w:hAnsi="Times New Roman" w:cs="Times New Roman"/>
          <w:sz w:val="24"/>
          <w:szCs w:val="24"/>
        </w:rPr>
        <w:t>ei saa avaldaja vastaspoole</w:t>
      </w:r>
      <w:r w:rsidRPr="022250B6">
        <w:rPr>
          <w:rFonts w:ascii="Times New Roman" w:hAnsi="Times New Roman" w:cs="Times New Roman"/>
          <w:sz w:val="24"/>
          <w:szCs w:val="24"/>
        </w:rPr>
        <w:t xml:space="preserve"> nõusolekuta avaldust tagasi võtta p</w:t>
      </w:r>
      <w:r w:rsidR="00176510">
        <w:rPr>
          <w:rFonts w:ascii="Times New Roman" w:hAnsi="Times New Roman" w:cs="Times New Roman"/>
          <w:sz w:val="24"/>
          <w:szCs w:val="24"/>
        </w:rPr>
        <w:t>ärast</w:t>
      </w:r>
      <w:r w:rsidRPr="022250B6">
        <w:rPr>
          <w:rFonts w:ascii="Times New Roman" w:hAnsi="Times New Roman" w:cs="Times New Roman"/>
          <w:sz w:val="24"/>
          <w:szCs w:val="24"/>
        </w:rPr>
        <w:t xml:space="preserve"> seda, kui</w:t>
      </w:r>
      <w:r w:rsidR="5BB80FE8" w:rsidRPr="022250B6">
        <w:rPr>
          <w:rFonts w:ascii="Times New Roman" w:hAnsi="Times New Roman" w:cs="Times New Roman"/>
          <w:sz w:val="24"/>
          <w:szCs w:val="24"/>
        </w:rPr>
        <w:t xml:space="preserve"> avaldus võetakse menetlusse ja</w:t>
      </w:r>
      <w:r w:rsidRPr="022250B6">
        <w:rPr>
          <w:rFonts w:ascii="Times New Roman" w:hAnsi="Times New Roman" w:cs="Times New Roman"/>
          <w:sz w:val="24"/>
          <w:szCs w:val="24"/>
        </w:rPr>
        <w:t xml:space="preserve"> vastaspool saab avaldusest teada. Praktikas </w:t>
      </w:r>
      <w:r w:rsidR="7AC0BB4E" w:rsidRPr="022250B6">
        <w:rPr>
          <w:rFonts w:ascii="Times New Roman" w:hAnsi="Times New Roman" w:cs="Times New Roman"/>
          <w:sz w:val="24"/>
          <w:szCs w:val="24"/>
        </w:rPr>
        <w:t xml:space="preserve">tekib </w:t>
      </w:r>
      <w:r w:rsidR="2603612B" w:rsidRPr="022250B6">
        <w:rPr>
          <w:rFonts w:ascii="Times New Roman" w:hAnsi="Times New Roman" w:cs="Times New Roman"/>
          <w:sz w:val="24"/>
          <w:szCs w:val="24"/>
        </w:rPr>
        <w:t>siis</w:t>
      </w:r>
      <w:r w:rsidR="7AC0BB4E" w:rsidRPr="022250B6">
        <w:rPr>
          <w:rFonts w:ascii="Times New Roman" w:hAnsi="Times New Roman" w:cs="Times New Roman"/>
          <w:sz w:val="24"/>
          <w:szCs w:val="24"/>
        </w:rPr>
        <w:t xml:space="preserve"> olukordi, kus vastaspool saavutab avaldajaga TVK-välise kompromissi</w:t>
      </w:r>
      <w:r w:rsidR="7E55CF14" w:rsidRPr="022250B6">
        <w:rPr>
          <w:rFonts w:ascii="Times New Roman" w:hAnsi="Times New Roman" w:cs="Times New Roman"/>
          <w:sz w:val="24"/>
          <w:szCs w:val="24"/>
        </w:rPr>
        <w:t xml:space="preserve">, mille tulemusena võtab avaldaja </w:t>
      </w:r>
      <w:r w:rsidR="7E55CF14" w:rsidRPr="022250B6">
        <w:rPr>
          <w:rFonts w:ascii="Times New Roman" w:hAnsi="Times New Roman" w:cs="Times New Roman"/>
          <w:sz w:val="24"/>
          <w:szCs w:val="24"/>
        </w:rPr>
        <w:lastRenderedPageBreak/>
        <w:t>avalduse tagasi</w:t>
      </w:r>
      <w:r w:rsidR="7AC0BB4E" w:rsidRPr="022250B6">
        <w:rPr>
          <w:rFonts w:ascii="Times New Roman" w:hAnsi="Times New Roman" w:cs="Times New Roman"/>
          <w:sz w:val="24"/>
          <w:szCs w:val="24"/>
        </w:rPr>
        <w:t xml:space="preserve">. Seejärel </w:t>
      </w:r>
      <w:r w:rsidR="4BC10E03" w:rsidRPr="022250B6">
        <w:rPr>
          <w:rFonts w:ascii="Times New Roman" w:hAnsi="Times New Roman" w:cs="Times New Roman"/>
          <w:sz w:val="24"/>
          <w:szCs w:val="24"/>
        </w:rPr>
        <w:t xml:space="preserve">hakatakse ootama vastaspoole nõusolekut, mida aga ühel või teisel põhjusel ei tule, mille tulemusel suureneb märkimisväärselt TVK halduskoormus. </w:t>
      </w:r>
      <w:r w:rsidR="76F3EF2F" w:rsidRPr="022250B6">
        <w:rPr>
          <w:rFonts w:ascii="Times New Roman" w:hAnsi="Times New Roman" w:cs="Times New Roman"/>
          <w:sz w:val="24"/>
          <w:szCs w:val="24"/>
        </w:rPr>
        <w:t xml:space="preserve">Tähtaja pikenemine annab pooltele rohkem aega kaaluda, kuidas oma õigusi efektiivsemalt kaitsta ning jõuda omavahel kokkuleppele, vähendades sealjuures ka TVK </w:t>
      </w:r>
      <w:r w:rsidR="64F2153D" w:rsidRPr="022250B6">
        <w:rPr>
          <w:rFonts w:ascii="Times New Roman" w:hAnsi="Times New Roman" w:cs="Times New Roman"/>
          <w:sz w:val="24"/>
          <w:szCs w:val="24"/>
        </w:rPr>
        <w:t>koormust.</w:t>
      </w:r>
    </w:p>
    <w:p w14:paraId="34FF44F3" w14:textId="7F9C062F" w:rsidR="001006FF" w:rsidRDefault="001006FF" w:rsidP="002F3FFC">
      <w:pPr>
        <w:tabs>
          <w:tab w:val="left" w:pos="426"/>
        </w:tabs>
        <w:spacing w:after="0" w:line="240" w:lineRule="auto"/>
        <w:jc w:val="both"/>
        <w:rPr>
          <w:rFonts w:ascii="Times New Roman" w:hAnsi="Times New Roman" w:cs="Times New Roman"/>
          <w:sz w:val="24"/>
          <w:szCs w:val="24"/>
        </w:rPr>
      </w:pPr>
    </w:p>
    <w:p w14:paraId="1FA63F59" w14:textId="56328149" w:rsidR="00DE5ED1" w:rsidRDefault="0041203B"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DE5ED1" w:rsidRPr="26680525">
        <w:rPr>
          <w:rFonts w:ascii="Times New Roman" w:hAnsi="Times New Roman" w:cs="Times New Roman"/>
          <w:b/>
          <w:bCs/>
          <w:sz w:val="24"/>
          <w:szCs w:val="24"/>
        </w:rPr>
        <w:t xml:space="preserve">unktiga </w:t>
      </w:r>
      <w:r w:rsidR="003A5773">
        <w:rPr>
          <w:rFonts w:ascii="Times New Roman" w:hAnsi="Times New Roman" w:cs="Times New Roman"/>
          <w:b/>
          <w:bCs/>
          <w:sz w:val="24"/>
          <w:szCs w:val="24"/>
        </w:rPr>
        <w:t>30</w:t>
      </w:r>
      <w:r w:rsidR="00DE5ED1" w:rsidRPr="26680525">
        <w:rPr>
          <w:rFonts w:ascii="Times New Roman" w:hAnsi="Times New Roman" w:cs="Times New Roman"/>
          <w:sz w:val="24"/>
          <w:szCs w:val="24"/>
        </w:rPr>
        <w:t xml:space="preserve"> muudetakse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6F52D7" w:rsidRPr="26680525">
        <w:rPr>
          <w:rFonts w:ascii="Times New Roman" w:hAnsi="Times New Roman" w:cs="Times New Roman"/>
          <w:sz w:val="24"/>
          <w:szCs w:val="24"/>
        </w:rPr>
        <w:t>§</w:t>
      </w:r>
      <w:r w:rsidR="00DE5ED1" w:rsidRPr="26680525">
        <w:rPr>
          <w:rFonts w:ascii="Times New Roman" w:hAnsi="Times New Roman" w:cs="Times New Roman"/>
          <w:sz w:val="24"/>
          <w:szCs w:val="24"/>
        </w:rPr>
        <w:t xml:space="preserve"> 28 lõikes 2 </w:t>
      </w:r>
      <w:r w:rsidR="006F52D7">
        <w:rPr>
          <w:rFonts w:ascii="Times New Roman" w:hAnsi="Times New Roman" w:cs="Times New Roman"/>
          <w:sz w:val="24"/>
          <w:szCs w:val="24"/>
        </w:rPr>
        <w:t>sätestatud</w:t>
      </w:r>
      <w:r w:rsidR="00DE5ED1" w:rsidRPr="26680525">
        <w:rPr>
          <w:rFonts w:ascii="Times New Roman" w:hAnsi="Times New Roman" w:cs="Times New Roman"/>
          <w:sz w:val="24"/>
          <w:szCs w:val="24"/>
        </w:rPr>
        <w:t xml:space="preserve"> vastuväite esitamise tähtaega </w:t>
      </w:r>
      <w:r w:rsidR="006F52D7">
        <w:rPr>
          <w:rFonts w:ascii="Times New Roman" w:hAnsi="Times New Roman" w:cs="Times New Roman"/>
          <w:sz w:val="24"/>
          <w:szCs w:val="24"/>
        </w:rPr>
        <w:t>k</w:t>
      </w:r>
      <w:r w:rsidR="00EF2CF1">
        <w:rPr>
          <w:rFonts w:ascii="Times New Roman" w:hAnsi="Times New Roman" w:cs="Times New Roman"/>
          <w:sz w:val="24"/>
          <w:szCs w:val="24"/>
        </w:rPr>
        <w:t>ü</w:t>
      </w:r>
      <w:r w:rsidR="006F52D7">
        <w:rPr>
          <w:rFonts w:ascii="Times New Roman" w:hAnsi="Times New Roman" w:cs="Times New Roman"/>
          <w:sz w:val="24"/>
          <w:szCs w:val="24"/>
        </w:rPr>
        <w:t>mnelt</w:t>
      </w:r>
      <w:r w:rsidR="00DE5ED1" w:rsidRPr="26680525">
        <w:rPr>
          <w:rFonts w:ascii="Times New Roman" w:hAnsi="Times New Roman" w:cs="Times New Roman"/>
          <w:sz w:val="24"/>
          <w:szCs w:val="24"/>
        </w:rPr>
        <w:t xml:space="preserve"> kalendripäevalt </w:t>
      </w:r>
      <w:r w:rsidR="00EF2CF1">
        <w:rPr>
          <w:rFonts w:ascii="Times New Roman" w:hAnsi="Times New Roman" w:cs="Times New Roman"/>
          <w:sz w:val="24"/>
          <w:szCs w:val="24"/>
        </w:rPr>
        <w:t>viie</w:t>
      </w:r>
      <w:r w:rsidR="00DE5ED1" w:rsidRPr="26680525">
        <w:rPr>
          <w:rFonts w:ascii="Times New Roman" w:hAnsi="Times New Roman" w:cs="Times New Roman"/>
          <w:sz w:val="24"/>
          <w:szCs w:val="24"/>
        </w:rPr>
        <w:t xml:space="preserve"> </w:t>
      </w:r>
      <w:r w:rsidR="004D25D1" w:rsidRPr="26680525">
        <w:rPr>
          <w:rFonts w:ascii="Times New Roman" w:hAnsi="Times New Roman" w:cs="Times New Roman"/>
          <w:sz w:val="24"/>
          <w:szCs w:val="24"/>
        </w:rPr>
        <w:t>töö</w:t>
      </w:r>
      <w:r w:rsidR="00DE5ED1" w:rsidRPr="26680525">
        <w:rPr>
          <w:rFonts w:ascii="Times New Roman" w:hAnsi="Times New Roman" w:cs="Times New Roman"/>
          <w:sz w:val="24"/>
          <w:szCs w:val="24"/>
        </w:rPr>
        <w:t xml:space="preserve">päevani. </w:t>
      </w:r>
      <w:r w:rsidR="00E3755C" w:rsidRPr="26680525">
        <w:rPr>
          <w:rFonts w:ascii="Times New Roman" w:hAnsi="Times New Roman" w:cs="Times New Roman"/>
          <w:sz w:val="24"/>
          <w:szCs w:val="24"/>
        </w:rPr>
        <w:t xml:space="preserve">Tähtaja lühendamine </w:t>
      </w:r>
      <w:r w:rsidR="00054CC3" w:rsidRPr="26680525">
        <w:rPr>
          <w:rFonts w:ascii="Times New Roman" w:hAnsi="Times New Roman" w:cs="Times New Roman"/>
          <w:sz w:val="24"/>
          <w:szCs w:val="24"/>
        </w:rPr>
        <w:t xml:space="preserve">aitab kaasa vaidluse võimalikult kiirele lahendamisele </w:t>
      </w:r>
      <w:r w:rsidR="76319C70" w:rsidRPr="26680525">
        <w:rPr>
          <w:rFonts w:ascii="Times New Roman" w:hAnsi="Times New Roman" w:cs="Times New Roman"/>
          <w:sz w:val="24"/>
          <w:szCs w:val="24"/>
        </w:rPr>
        <w:t xml:space="preserve">näiteks </w:t>
      </w:r>
      <w:r w:rsidR="00054CC3" w:rsidRPr="26680525">
        <w:rPr>
          <w:rFonts w:ascii="Times New Roman" w:hAnsi="Times New Roman" w:cs="Times New Roman"/>
          <w:sz w:val="24"/>
          <w:szCs w:val="24"/>
        </w:rPr>
        <w:t>olukorras</w:t>
      </w:r>
      <w:r w:rsidR="233F97A9" w:rsidRPr="26680525">
        <w:rPr>
          <w:rFonts w:ascii="Times New Roman" w:hAnsi="Times New Roman" w:cs="Times New Roman"/>
          <w:sz w:val="24"/>
          <w:szCs w:val="24"/>
        </w:rPr>
        <w:t xml:space="preserve">, </w:t>
      </w:r>
      <w:r w:rsidR="00054CC3" w:rsidRPr="26680525">
        <w:rPr>
          <w:rFonts w:ascii="Times New Roman" w:hAnsi="Times New Roman" w:cs="Times New Roman"/>
          <w:sz w:val="24"/>
          <w:szCs w:val="24"/>
        </w:rPr>
        <w:t xml:space="preserve">kus määratud </w:t>
      </w:r>
      <w:r w:rsidR="00E3755C" w:rsidRPr="26680525">
        <w:rPr>
          <w:rFonts w:ascii="Times New Roman" w:hAnsi="Times New Roman" w:cs="Times New Roman"/>
          <w:sz w:val="24"/>
          <w:szCs w:val="24"/>
        </w:rPr>
        <w:t xml:space="preserve">istung või kirjalik tähtaeg </w:t>
      </w:r>
      <w:r w:rsidR="00054CC3" w:rsidRPr="26680525">
        <w:rPr>
          <w:rFonts w:ascii="Times New Roman" w:hAnsi="Times New Roman" w:cs="Times New Roman"/>
          <w:sz w:val="24"/>
          <w:szCs w:val="24"/>
        </w:rPr>
        <w:t>saabub enne vastaspoolele antud</w:t>
      </w:r>
      <w:r w:rsidR="2415B14B" w:rsidRPr="26680525">
        <w:rPr>
          <w:rFonts w:ascii="Times New Roman" w:hAnsi="Times New Roman" w:cs="Times New Roman"/>
          <w:sz w:val="24"/>
          <w:szCs w:val="24"/>
        </w:rPr>
        <w:t xml:space="preserve"> avalduse tagasivõtmisele</w:t>
      </w:r>
      <w:r w:rsidR="00054CC3" w:rsidRPr="26680525">
        <w:rPr>
          <w:rFonts w:ascii="Times New Roman" w:hAnsi="Times New Roman" w:cs="Times New Roman"/>
          <w:sz w:val="24"/>
          <w:szCs w:val="24"/>
        </w:rPr>
        <w:t xml:space="preserve"> vastuväite esitamise tähtaeg</w:t>
      </w:r>
      <w:r w:rsidR="006B6729">
        <w:rPr>
          <w:rFonts w:ascii="Times New Roman" w:hAnsi="Times New Roman" w:cs="Times New Roman"/>
          <w:sz w:val="24"/>
          <w:szCs w:val="24"/>
        </w:rPr>
        <w:t>a</w:t>
      </w:r>
      <w:r w:rsidR="00054CC3" w:rsidRPr="26680525">
        <w:rPr>
          <w:rFonts w:ascii="Times New Roman" w:hAnsi="Times New Roman" w:cs="Times New Roman"/>
          <w:sz w:val="24"/>
          <w:szCs w:val="24"/>
        </w:rPr>
        <w:t xml:space="preserve"> </w:t>
      </w:r>
      <w:r w:rsidR="006B6729">
        <w:rPr>
          <w:rFonts w:ascii="Times New Roman" w:hAnsi="Times New Roman" w:cs="Times New Roman"/>
          <w:sz w:val="24"/>
          <w:szCs w:val="24"/>
        </w:rPr>
        <w:t>(</w:t>
      </w:r>
      <w:r w:rsidR="00054CC3" w:rsidRPr="26680525">
        <w:rPr>
          <w:rFonts w:ascii="Times New Roman" w:hAnsi="Times New Roman" w:cs="Times New Roman"/>
          <w:sz w:val="24"/>
          <w:szCs w:val="24"/>
        </w:rPr>
        <w:t>10 kalendripäeva</w:t>
      </w:r>
      <w:r w:rsidR="006B6729">
        <w:rPr>
          <w:rFonts w:ascii="Times New Roman" w:hAnsi="Times New Roman" w:cs="Times New Roman"/>
          <w:sz w:val="24"/>
          <w:szCs w:val="24"/>
        </w:rPr>
        <w:t>)</w:t>
      </w:r>
      <w:r w:rsidR="7BA7E586" w:rsidRPr="26680525">
        <w:rPr>
          <w:rFonts w:ascii="Times New Roman" w:hAnsi="Times New Roman" w:cs="Times New Roman"/>
          <w:sz w:val="24"/>
          <w:szCs w:val="24"/>
        </w:rPr>
        <w:t>, mille tulemusel tuleb omakorda istungeid edasi lükata</w:t>
      </w:r>
      <w:r w:rsidR="2FFBDEF8" w:rsidRPr="26680525">
        <w:rPr>
          <w:rFonts w:ascii="Times New Roman" w:hAnsi="Times New Roman" w:cs="Times New Roman"/>
          <w:sz w:val="24"/>
          <w:szCs w:val="24"/>
        </w:rPr>
        <w:t xml:space="preserve"> ning</w:t>
      </w:r>
      <w:r w:rsidR="7BA7E586" w:rsidRPr="26680525">
        <w:rPr>
          <w:rFonts w:ascii="Times New Roman" w:hAnsi="Times New Roman" w:cs="Times New Roman"/>
          <w:sz w:val="24"/>
          <w:szCs w:val="24"/>
        </w:rPr>
        <w:t xml:space="preserve"> millega kaasneb palju ebavajalikku bürokraatiat. Enamikel juhtudel vastaspool avalduse tagasivõtmise puhul ei vasta, mistõttu </w:t>
      </w:r>
      <w:r w:rsidR="2D5A0FB4" w:rsidRPr="26680525">
        <w:rPr>
          <w:rFonts w:ascii="Times New Roman" w:hAnsi="Times New Roman" w:cs="Times New Roman"/>
          <w:sz w:val="24"/>
          <w:szCs w:val="24"/>
        </w:rPr>
        <w:t>aitaks tähtaja lühenemine kaasa menetluste kiiremale lõ</w:t>
      </w:r>
      <w:r w:rsidR="00BD364C" w:rsidRPr="26680525">
        <w:rPr>
          <w:rFonts w:ascii="Times New Roman" w:hAnsi="Times New Roman" w:cs="Times New Roman"/>
          <w:sz w:val="24"/>
          <w:szCs w:val="24"/>
        </w:rPr>
        <w:t>petamisele.</w:t>
      </w:r>
    </w:p>
    <w:p w14:paraId="4C91DC2F" w14:textId="25BFB066" w:rsidR="001006FF" w:rsidRDefault="001006FF" w:rsidP="002F3FFC">
      <w:pPr>
        <w:tabs>
          <w:tab w:val="left" w:pos="426"/>
        </w:tabs>
        <w:spacing w:after="0" w:line="240" w:lineRule="auto"/>
        <w:jc w:val="both"/>
        <w:rPr>
          <w:rFonts w:ascii="Times New Roman" w:hAnsi="Times New Roman" w:cs="Times New Roman"/>
          <w:sz w:val="24"/>
          <w:szCs w:val="24"/>
        </w:rPr>
      </w:pPr>
    </w:p>
    <w:p w14:paraId="7EFF7AFD" w14:textId="43E45219" w:rsidR="00C24798" w:rsidRDefault="001B10C4"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3F1E6CE8" w:rsidRPr="00C248A1">
        <w:rPr>
          <w:rFonts w:ascii="Times New Roman" w:hAnsi="Times New Roman" w:cs="Times New Roman"/>
          <w:b/>
          <w:bCs/>
          <w:sz w:val="24"/>
          <w:szCs w:val="24"/>
        </w:rPr>
        <w:t xml:space="preserve">unktiga </w:t>
      </w:r>
      <w:r w:rsidR="003A5773">
        <w:rPr>
          <w:rFonts w:ascii="Times New Roman" w:hAnsi="Times New Roman" w:cs="Times New Roman"/>
          <w:b/>
          <w:bCs/>
          <w:sz w:val="24"/>
          <w:szCs w:val="24"/>
        </w:rPr>
        <w:t>31</w:t>
      </w:r>
      <w:r w:rsidR="3F1E6CE8">
        <w:rPr>
          <w:rFonts w:ascii="Times New Roman" w:hAnsi="Times New Roman" w:cs="Times New Roman"/>
          <w:sz w:val="24"/>
          <w:szCs w:val="24"/>
        </w:rPr>
        <w:t xml:space="preserve"> täiendatakse </w:t>
      </w:r>
      <w:proofErr w:type="spellStart"/>
      <w:r>
        <w:rPr>
          <w:rFonts w:ascii="Times New Roman" w:hAnsi="Times New Roman" w:cs="Times New Roman"/>
          <w:sz w:val="24"/>
          <w:szCs w:val="24"/>
        </w:rPr>
        <w:t>TvLS</w:t>
      </w:r>
      <w:proofErr w:type="spellEnd"/>
      <w:r w:rsidR="3F1E6CE8">
        <w:rPr>
          <w:rFonts w:ascii="Times New Roman" w:hAnsi="Times New Roman" w:cs="Times New Roman"/>
          <w:sz w:val="24"/>
          <w:szCs w:val="24"/>
        </w:rPr>
        <w:t xml:space="preserve"> 3. peatüki 2. jagu </w:t>
      </w:r>
      <w:r w:rsidR="004925C8" w:rsidRPr="26680525">
        <w:rPr>
          <w:rFonts w:ascii="Times New Roman" w:hAnsi="Times New Roman" w:cs="Times New Roman"/>
          <w:sz w:val="24"/>
          <w:szCs w:val="24"/>
        </w:rPr>
        <w:t>§</w:t>
      </w:r>
      <w:r w:rsidR="004925C8">
        <w:rPr>
          <w:rFonts w:ascii="Times New Roman" w:hAnsi="Times New Roman" w:cs="Times New Roman"/>
          <w:sz w:val="24"/>
          <w:szCs w:val="24"/>
        </w:rPr>
        <w:t>-</w:t>
      </w:r>
      <w:r w:rsidR="3F1E6CE8">
        <w:rPr>
          <w:rFonts w:ascii="Times New Roman" w:hAnsi="Times New Roman" w:cs="Times New Roman"/>
          <w:sz w:val="24"/>
          <w:szCs w:val="24"/>
        </w:rPr>
        <w:t>ga 28</w:t>
      </w:r>
      <w:r w:rsidR="3F1E6CE8">
        <w:rPr>
          <w:rFonts w:ascii="Times New Roman" w:hAnsi="Times New Roman" w:cs="Times New Roman"/>
          <w:sz w:val="24"/>
          <w:szCs w:val="24"/>
          <w:vertAlign w:val="superscript"/>
        </w:rPr>
        <w:t>1</w:t>
      </w:r>
      <w:r w:rsidR="3F1E6CE8">
        <w:rPr>
          <w:rFonts w:ascii="Times New Roman" w:hAnsi="Times New Roman" w:cs="Times New Roman"/>
          <w:sz w:val="24"/>
          <w:szCs w:val="24"/>
        </w:rPr>
        <w:t xml:space="preserve">, mis sätestab avaldusest loobumise korra. Kehtivas </w:t>
      </w:r>
      <w:proofErr w:type="spellStart"/>
      <w:r w:rsidR="3F1E6CE8">
        <w:rPr>
          <w:rFonts w:ascii="Times New Roman" w:hAnsi="Times New Roman" w:cs="Times New Roman"/>
          <w:sz w:val="24"/>
          <w:szCs w:val="24"/>
        </w:rPr>
        <w:t>TvLS-is</w:t>
      </w:r>
      <w:proofErr w:type="spellEnd"/>
      <w:r w:rsidR="3F1E6CE8">
        <w:rPr>
          <w:rFonts w:ascii="Times New Roman" w:hAnsi="Times New Roman" w:cs="Times New Roman"/>
          <w:sz w:val="24"/>
          <w:szCs w:val="24"/>
        </w:rPr>
        <w:t xml:space="preserve"> on avaldusest loobumine erinevates paragrahvides laiali (</w:t>
      </w:r>
      <w:r w:rsidR="5CB28844">
        <w:rPr>
          <w:rFonts w:ascii="Times New Roman" w:hAnsi="Times New Roman" w:cs="Times New Roman"/>
          <w:sz w:val="24"/>
          <w:szCs w:val="24"/>
        </w:rPr>
        <w:t xml:space="preserve">nt </w:t>
      </w:r>
      <w:r w:rsidR="3F1E6CE8">
        <w:rPr>
          <w:rFonts w:ascii="Times New Roman" w:hAnsi="Times New Roman" w:cs="Times New Roman"/>
          <w:sz w:val="24"/>
          <w:szCs w:val="24"/>
        </w:rPr>
        <w:t>§ 40 lõige 4, § 43 lõige 5</w:t>
      </w:r>
      <w:r w:rsidR="5CB28844">
        <w:rPr>
          <w:rFonts w:ascii="Times New Roman" w:hAnsi="Times New Roman" w:cs="Times New Roman"/>
          <w:sz w:val="24"/>
          <w:szCs w:val="24"/>
        </w:rPr>
        <w:t xml:space="preserve">) ning </w:t>
      </w:r>
      <w:r w:rsidR="009C2D2A">
        <w:rPr>
          <w:rFonts w:ascii="Times New Roman" w:hAnsi="Times New Roman" w:cs="Times New Roman"/>
          <w:sz w:val="24"/>
          <w:szCs w:val="24"/>
        </w:rPr>
        <w:t xml:space="preserve">see </w:t>
      </w:r>
      <w:r w:rsidR="32E99A2E">
        <w:rPr>
          <w:rFonts w:ascii="Times New Roman" w:hAnsi="Times New Roman" w:cs="Times New Roman"/>
          <w:sz w:val="24"/>
          <w:szCs w:val="24"/>
        </w:rPr>
        <w:t>on</w:t>
      </w:r>
      <w:r w:rsidR="5CB28844">
        <w:rPr>
          <w:rFonts w:ascii="Times New Roman" w:hAnsi="Times New Roman" w:cs="Times New Roman"/>
          <w:sz w:val="24"/>
          <w:szCs w:val="24"/>
        </w:rPr>
        <w:t xml:space="preserve"> lubatud </w:t>
      </w:r>
      <w:r w:rsidR="5CB28844" w:rsidRPr="00614106">
        <w:rPr>
          <w:rFonts w:ascii="Times New Roman" w:hAnsi="Times New Roman" w:cs="Times New Roman"/>
          <w:sz w:val="24"/>
          <w:szCs w:val="24"/>
        </w:rPr>
        <w:t>kuni töövaidlusasja sisulise arutamiseni</w:t>
      </w:r>
      <w:r w:rsidR="5CB28844">
        <w:rPr>
          <w:rFonts w:ascii="Times New Roman" w:hAnsi="Times New Roman" w:cs="Times New Roman"/>
          <w:sz w:val="24"/>
          <w:szCs w:val="24"/>
        </w:rPr>
        <w:t xml:space="preserve"> (seejuures kirjaliku menetluse korral ei sätesta </w:t>
      </w:r>
      <w:proofErr w:type="spellStart"/>
      <w:r w:rsidR="5CB28844">
        <w:rPr>
          <w:rFonts w:ascii="Times New Roman" w:hAnsi="Times New Roman" w:cs="Times New Roman"/>
          <w:sz w:val="24"/>
          <w:szCs w:val="24"/>
        </w:rPr>
        <w:t>TvLS</w:t>
      </w:r>
      <w:proofErr w:type="spellEnd"/>
      <w:r w:rsidR="5CB28844">
        <w:rPr>
          <w:rFonts w:ascii="Times New Roman" w:hAnsi="Times New Roman" w:cs="Times New Roman"/>
          <w:sz w:val="24"/>
          <w:szCs w:val="24"/>
        </w:rPr>
        <w:t xml:space="preserve"> loobumiseks tähtaega üldse). Kohtumenetluses on avaldusest loobumine lubatud kuni otsuse jõustumiseni (</w:t>
      </w:r>
      <w:proofErr w:type="spellStart"/>
      <w:r w:rsidR="5CB28844">
        <w:rPr>
          <w:rFonts w:ascii="Times New Roman" w:hAnsi="Times New Roman" w:cs="Times New Roman"/>
          <w:sz w:val="24"/>
          <w:szCs w:val="24"/>
        </w:rPr>
        <w:t>TsMS</w:t>
      </w:r>
      <w:proofErr w:type="spellEnd"/>
      <w:r w:rsidR="5CB28844">
        <w:rPr>
          <w:rFonts w:ascii="Times New Roman" w:hAnsi="Times New Roman" w:cs="Times New Roman"/>
          <w:sz w:val="24"/>
          <w:szCs w:val="24"/>
        </w:rPr>
        <w:t xml:space="preserve"> §</w:t>
      </w:r>
      <w:r w:rsidR="009C2D2A">
        <w:rPr>
          <w:rFonts w:ascii="Times New Roman" w:hAnsi="Times New Roman" w:cs="Times New Roman"/>
          <w:sz w:val="24"/>
          <w:szCs w:val="24"/>
        </w:rPr>
        <w:t> </w:t>
      </w:r>
      <w:r w:rsidR="5CB28844">
        <w:rPr>
          <w:rFonts w:ascii="Times New Roman" w:hAnsi="Times New Roman" w:cs="Times New Roman"/>
          <w:sz w:val="24"/>
          <w:szCs w:val="24"/>
        </w:rPr>
        <w:t>429 lg 1).</w:t>
      </w:r>
      <w:r w:rsidR="154618EA">
        <w:rPr>
          <w:rFonts w:ascii="Times New Roman" w:hAnsi="Times New Roman" w:cs="Times New Roman"/>
          <w:sz w:val="24"/>
          <w:szCs w:val="24"/>
        </w:rPr>
        <w:t xml:space="preserve"> E</w:t>
      </w:r>
      <w:r w:rsidR="154618EA" w:rsidRPr="00BE23F8">
        <w:rPr>
          <w:rFonts w:ascii="Times New Roman" w:hAnsi="Times New Roman" w:cs="Times New Roman"/>
          <w:sz w:val="24"/>
          <w:szCs w:val="24"/>
        </w:rPr>
        <w:t xml:space="preserve">elduslikult ei tohiks </w:t>
      </w:r>
      <w:r w:rsidR="154618EA">
        <w:rPr>
          <w:rFonts w:ascii="Times New Roman" w:hAnsi="Times New Roman" w:cs="Times New Roman"/>
          <w:sz w:val="24"/>
          <w:szCs w:val="24"/>
        </w:rPr>
        <w:t>vastaspoolel</w:t>
      </w:r>
      <w:r w:rsidR="154618EA" w:rsidRPr="00BE23F8">
        <w:rPr>
          <w:rFonts w:ascii="Times New Roman" w:hAnsi="Times New Roman" w:cs="Times New Roman"/>
          <w:sz w:val="24"/>
          <w:szCs w:val="24"/>
        </w:rPr>
        <w:t xml:space="preserve"> loobumisele vastuväiteid olla</w:t>
      </w:r>
      <w:r w:rsidR="154618EA">
        <w:rPr>
          <w:rFonts w:ascii="Times New Roman" w:hAnsi="Times New Roman" w:cs="Times New Roman"/>
          <w:sz w:val="24"/>
          <w:szCs w:val="24"/>
        </w:rPr>
        <w:t>. Samas on pooltel võimalik lõpetada vaidlus kompromissiga kuni otsuse jõustumiseni (</w:t>
      </w:r>
      <w:proofErr w:type="spellStart"/>
      <w:r w:rsidR="154618EA">
        <w:rPr>
          <w:rFonts w:ascii="Times New Roman" w:hAnsi="Times New Roman" w:cs="Times New Roman"/>
          <w:sz w:val="24"/>
          <w:szCs w:val="24"/>
        </w:rPr>
        <w:t>TvLS</w:t>
      </w:r>
      <w:proofErr w:type="spellEnd"/>
      <w:r w:rsidR="154618EA">
        <w:rPr>
          <w:rFonts w:ascii="Times New Roman" w:hAnsi="Times New Roman" w:cs="Times New Roman"/>
          <w:sz w:val="24"/>
          <w:szCs w:val="24"/>
        </w:rPr>
        <w:t xml:space="preserve"> § 51 lg 1). R</w:t>
      </w:r>
      <w:r w:rsidR="154618EA" w:rsidRPr="00BE23F8">
        <w:rPr>
          <w:rFonts w:ascii="Times New Roman" w:hAnsi="Times New Roman" w:cs="Times New Roman"/>
          <w:sz w:val="24"/>
          <w:szCs w:val="24"/>
        </w:rPr>
        <w:t>iigikohus on leidnud, et loobumise kausaalseks aluseks saab sarnaselt kompromissiga (VÕS § 578) pidada hageja tahet muuta õiguslikult vaieldav või ebaselge õigussuhe järeleandmise teel vaieldamatuks</w:t>
      </w:r>
      <w:r w:rsidR="00BE23F8">
        <w:rPr>
          <w:rStyle w:val="Allmrkuseviide"/>
          <w:rFonts w:ascii="Times New Roman" w:hAnsi="Times New Roman"/>
          <w:sz w:val="24"/>
          <w:szCs w:val="24"/>
        </w:rPr>
        <w:footnoteReference w:id="26"/>
      </w:r>
      <w:r w:rsidR="007F2F06">
        <w:rPr>
          <w:rFonts w:ascii="Times New Roman" w:hAnsi="Times New Roman" w:cs="Times New Roman"/>
          <w:sz w:val="24"/>
          <w:szCs w:val="24"/>
        </w:rPr>
        <w:t>.</w:t>
      </w:r>
      <w:r w:rsidR="154618EA">
        <w:rPr>
          <w:rFonts w:ascii="Times New Roman" w:hAnsi="Times New Roman" w:cs="Times New Roman"/>
          <w:sz w:val="24"/>
          <w:szCs w:val="24"/>
        </w:rPr>
        <w:t xml:space="preserve"> </w:t>
      </w:r>
      <w:r w:rsidR="007F2F06">
        <w:rPr>
          <w:rFonts w:ascii="Times New Roman" w:hAnsi="Times New Roman" w:cs="Times New Roman"/>
          <w:sz w:val="24"/>
          <w:szCs w:val="24"/>
        </w:rPr>
        <w:t>S</w:t>
      </w:r>
      <w:r w:rsidR="154618EA">
        <w:rPr>
          <w:rFonts w:ascii="Times New Roman" w:hAnsi="Times New Roman" w:cs="Times New Roman"/>
          <w:sz w:val="24"/>
          <w:szCs w:val="24"/>
        </w:rPr>
        <w:t xml:space="preserve">eega on kehtiv kord põhjendamatult range ja avaldusest loobumine peaks ka </w:t>
      </w:r>
      <w:r w:rsidR="5F565B3D">
        <w:rPr>
          <w:rFonts w:ascii="Times New Roman" w:hAnsi="Times New Roman" w:cs="Times New Roman"/>
          <w:sz w:val="24"/>
          <w:szCs w:val="24"/>
        </w:rPr>
        <w:t>TVK</w:t>
      </w:r>
      <w:r w:rsidR="01710CA6">
        <w:rPr>
          <w:rFonts w:ascii="Times New Roman" w:hAnsi="Times New Roman" w:cs="Times New Roman"/>
          <w:sz w:val="24"/>
          <w:szCs w:val="24"/>
        </w:rPr>
        <w:t>-</w:t>
      </w:r>
      <w:r w:rsidR="154618EA">
        <w:rPr>
          <w:rFonts w:ascii="Times New Roman" w:hAnsi="Times New Roman" w:cs="Times New Roman"/>
          <w:sz w:val="24"/>
          <w:szCs w:val="24"/>
        </w:rPr>
        <w:t>s olema lubatud kuni otsuse jõustumiseni.</w:t>
      </w:r>
    </w:p>
    <w:p w14:paraId="655C71A0" w14:textId="77777777" w:rsidR="00C24798" w:rsidRDefault="00C24798" w:rsidP="002F3FFC">
      <w:pPr>
        <w:tabs>
          <w:tab w:val="left" w:pos="426"/>
        </w:tabs>
        <w:spacing w:after="0" w:line="240" w:lineRule="auto"/>
        <w:jc w:val="both"/>
        <w:rPr>
          <w:rFonts w:ascii="Times New Roman" w:hAnsi="Times New Roman" w:cs="Times New Roman"/>
          <w:sz w:val="24"/>
          <w:szCs w:val="24"/>
        </w:rPr>
      </w:pPr>
    </w:p>
    <w:p w14:paraId="0AF58B4F" w14:textId="5C6C5F34" w:rsidR="00BE23F8" w:rsidRPr="00DE5ED1" w:rsidRDefault="00BE23F8"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 xml:space="preserve">Nõudest loobumiseks tuleb avaldajal esitada </w:t>
      </w:r>
      <w:r w:rsidR="00931341" w:rsidRPr="26680525">
        <w:rPr>
          <w:rFonts w:ascii="Times New Roman" w:hAnsi="Times New Roman" w:cs="Times New Roman"/>
          <w:sz w:val="24"/>
          <w:szCs w:val="24"/>
        </w:rPr>
        <w:t>TVK</w:t>
      </w:r>
      <w:r w:rsidR="002B7EA2" w:rsidRPr="26680525">
        <w:rPr>
          <w:rFonts w:ascii="Times New Roman" w:hAnsi="Times New Roman" w:cs="Times New Roman"/>
          <w:sz w:val="24"/>
          <w:szCs w:val="24"/>
        </w:rPr>
        <w:t>-</w:t>
      </w:r>
      <w:proofErr w:type="spellStart"/>
      <w:r w:rsidRPr="26680525">
        <w:rPr>
          <w:rFonts w:ascii="Times New Roman" w:hAnsi="Times New Roman" w:cs="Times New Roman"/>
          <w:sz w:val="24"/>
          <w:szCs w:val="24"/>
        </w:rPr>
        <w:t>le</w:t>
      </w:r>
      <w:proofErr w:type="spellEnd"/>
      <w:r w:rsidRPr="26680525">
        <w:rPr>
          <w:rFonts w:ascii="Times New Roman" w:hAnsi="Times New Roman" w:cs="Times New Roman"/>
          <w:sz w:val="24"/>
          <w:szCs w:val="24"/>
        </w:rPr>
        <w:t xml:space="preserve"> kirjalik avaldus või </w:t>
      </w:r>
      <w:r w:rsidR="00C248A1" w:rsidRPr="26680525">
        <w:rPr>
          <w:rFonts w:ascii="Times New Roman" w:hAnsi="Times New Roman" w:cs="Times New Roman"/>
          <w:sz w:val="24"/>
          <w:szCs w:val="24"/>
        </w:rPr>
        <w:t>juhul, kui asja arutamiseks korraldati istung, saab loobumisavalduse esitada ka suuliselt, mi</w:t>
      </w:r>
      <w:r w:rsidR="007F2F06">
        <w:rPr>
          <w:rFonts w:ascii="Times New Roman" w:hAnsi="Times New Roman" w:cs="Times New Roman"/>
          <w:sz w:val="24"/>
          <w:szCs w:val="24"/>
        </w:rPr>
        <w:t>lle</w:t>
      </w:r>
      <w:r w:rsidR="00C248A1" w:rsidRPr="26680525">
        <w:rPr>
          <w:rFonts w:ascii="Times New Roman" w:hAnsi="Times New Roman" w:cs="Times New Roman"/>
          <w:sz w:val="24"/>
          <w:szCs w:val="24"/>
        </w:rPr>
        <w:t xml:space="preserve"> komisjon protokolli</w:t>
      </w:r>
      <w:r w:rsidR="007F2F06">
        <w:rPr>
          <w:rFonts w:ascii="Times New Roman" w:hAnsi="Times New Roman" w:cs="Times New Roman"/>
          <w:sz w:val="24"/>
          <w:szCs w:val="24"/>
        </w:rPr>
        <w:t>b</w:t>
      </w:r>
      <w:r w:rsidR="00C248A1" w:rsidRPr="26680525">
        <w:rPr>
          <w:rFonts w:ascii="Times New Roman" w:hAnsi="Times New Roman" w:cs="Times New Roman"/>
          <w:sz w:val="24"/>
          <w:szCs w:val="24"/>
        </w:rPr>
        <w:t>. Loobumi</w:t>
      </w:r>
      <w:r w:rsidR="00C3258D">
        <w:rPr>
          <w:rFonts w:ascii="Times New Roman" w:hAnsi="Times New Roman" w:cs="Times New Roman"/>
          <w:sz w:val="24"/>
          <w:szCs w:val="24"/>
        </w:rPr>
        <w:t>s</w:t>
      </w:r>
      <w:r w:rsidR="00C248A1" w:rsidRPr="26680525">
        <w:rPr>
          <w:rFonts w:ascii="Times New Roman" w:hAnsi="Times New Roman" w:cs="Times New Roman"/>
          <w:sz w:val="24"/>
          <w:szCs w:val="24"/>
        </w:rPr>
        <w:t>e lahenda</w:t>
      </w:r>
      <w:r w:rsidR="00C3258D">
        <w:rPr>
          <w:rFonts w:ascii="Times New Roman" w:hAnsi="Times New Roman" w:cs="Times New Roman"/>
          <w:sz w:val="24"/>
          <w:szCs w:val="24"/>
        </w:rPr>
        <w:t>b</w:t>
      </w:r>
      <w:r w:rsidR="00C248A1" w:rsidRPr="26680525">
        <w:rPr>
          <w:rFonts w:ascii="Times New Roman" w:hAnsi="Times New Roman" w:cs="Times New Roman"/>
          <w:sz w:val="24"/>
          <w:szCs w:val="24"/>
        </w:rPr>
        <w:t xml:space="preserve"> </w:t>
      </w:r>
      <w:r w:rsidR="00931341" w:rsidRPr="26680525">
        <w:rPr>
          <w:rFonts w:ascii="Times New Roman" w:hAnsi="Times New Roman" w:cs="Times New Roman"/>
          <w:sz w:val="24"/>
          <w:szCs w:val="24"/>
        </w:rPr>
        <w:t>TVK</w:t>
      </w:r>
      <w:r w:rsidR="00C248A1" w:rsidRPr="26680525">
        <w:rPr>
          <w:rFonts w:ascii="Times New Roman" w:hAnsi="Times New Roman" w:cs="Times New Roman"/>
          <w:sz w:val="24"/>
          <w:szCs w:val="24"/>
        </w:rPr>
        <w:t xml:space="preserve"> juhataja määrusega sama</w:t>
      </w:r>
      <w:r w:rsidR="00C3258D">
        <w:rPr>
          <w:rFonts w:ascii="Times New Roman" w:hAnsi="Times New Roman" w:cs="Times New Roman"/>
          <w:sz w:val="24"/>
          <w:szCs w:val="24"/>
        </w:rPr>
        <w:t>s</w:t>
      </w:r>
      <w:r w:rsidR="00C248A1" w:rsidRPr="26680525">
        <w:rPr>
          <w:rFonts w:ascii="Times New Roman" w:hAnsi="Times New Roman" w:cs="Times New Roman"/>
          <w:sz w:val="24"/>
          <w:szCs w:val="24"/>
        </w:rPr>
        <w:t xml:space="preserve"> töövaidlusasja</w:t>
      </w:r>
      <w:r w:rsidR="00C3258D">
        <w:rPr>
          <w:rFonts w:ascii="Times New Roman" w:hAnsi="Times New Roman" w:cs="Times New Roman"/>
          <w:sz w:val="24"/>
          <w:szCs w:val="24"/>
        </w:rPr>
        <w:t>s</w:t>
      </w:r>
      <w:r w:rsidR="00C248A1" w:rsidRPr="26680525">
        <w:rPr>
          <w:rFonts w:ascii="Times New Roman" w:hAnsi="Times New Roman" w:cs="Times New Roman"/>
          <w:sz w:val="24"/>
          <w:szCs w:val="24"/>
        </w:rPr>
        <w:t>, s.t kui avaldaja loobub nõuetest osaliselt, siis neid nõudeid ei eraldata uueks töövaidlusasjaks.</w:t>
      </w:r>
      <w:r w:rsidR="00E25B57" w:rsidRPr="26680525">
        <w:rPr>
          <w:rFonts w:ascii="Times New Roman" w:hAnsi="Times New Roman" w:cs="Times New Roman"/>
          <w:sz w:val="24"/>
          <w:szCs w:val="24"/>
        </w:rPr>
        <w:t xml:space="preserve"> </w:t>
      </w:r>
      <w:r w:rsidR="2C074DFF" w:rsidRPr="26680525">
        <w:rPr>
          <w:rFonts w:ascii="Times New Roman" w:hAnsi="Times New Roman" w:cs="Times New Roman"/>
          <w:sz w:val="24"/>
          <w:szCs w:val="24"/>
        </w:rPr>
        <w:t xml:space="preserve">Avaldusest loobumine tähendab, et avaldaja </w:t>
      </w:r>
      <w:r w:rsidR="33208005" w:rsidRPr="26680525">
        <w:rPr>
          <w:rFonts w:ascii="Times New Roman" w:hAnsi="Times New Roman" w:cs="Times New Roman"/>
          <w:sz w:val="24"/>
          <w:szCs w:val="24"/>
        </w:rPr>
        <w:t>ei saa</w:t>
      </w:r>
      <w:r w:rsidR="641501E4" w:rsidRPr="26680525">
        <w:rPr>
          <w:rFonts w:ascii="Times New Roman" w:hAnsi="Times New Roman" w:cs="Times New Roman"/>
          <w:sz w:val="24"/>
          <w:szCs w:val="24"/>
        </w:rPr>
        <w:t xml:space="preserve"> enam</w:t>
      </w:r>
      <w:r w:rsidR="33208005" w:rsidRPr="26680525">
        <w:rPr>
          <w:rFonts w:ascii="Times New Roman" w:hAnsi="Times New Roman" w:cs="Times New Roman"/>
          <w:sz w:val="24"/>
          <w:szCs w:val="24"/>
        </w:rPr>
        <w:t xml:space="preserve"> sama nõude</w:t>
      </w:r>
      <w:r w:rsidR="3D3100C3" w:rsidRPr="26680525">
        <w:rPr>
          <w:rFonts w:ascii="Times New Roman" w:hAnsi="Times New Roman" w:cs="Times New Roman"/>
          <w:sz w:val="24"/>
          <w:szCs w:val="24"/>
        </w:rPr>
        <w:t>ga uuesti pöörduda ei TVK ega kohtu poole.</w:t>
      </w:r>
      <w:r w:rsidR="00B8178A">
        <w:rPr>
          <w:rFonts w:ascii="Times New Roman" w:hAnsi="Times New Roman" w:cs="Times New Roman"/>
          <w:sz w:val="24"/>
          <w:szCs w:val="24"/>
        </w:rPr>
        <w:t xml:space="preserve"> </w:t>
      </w:r>
      <w:r w:rsidR="008B20A2">
        <w:rPr>
          <w:rFonts w:ascii="Times New Roman" w:hAnsi="Times New Roman" w:cs="Times New Roman"/>
          <w:sz w:val="24"/>
          <w:szCs w:val="24"/>
        </w:rPr>
        <w:t xml:space="preserve">Avalduse tagasivõtmise korral on sama nõudega võimalik uuesti pöörduda kohtu poole. </w:t>
      </w:r>
      <w:r w:rsidR="00495706">
        <w:rPr>
          <w:rFonts w:ascii="Times New Roman" w:hAnsi="Times New Roman" w:cs="Times New Roman"/>
          <w:sz w:val="24"/>
          <w:szCs w:val="24"/>
        </w:rPr>
        <w:t>Avalduse täpsustamise korral</w:t>
      </w:r>
      <w:r w:rsidR="006E604E">
        <w:rPr>
          <w:rFonts w:ascii="Times New Roman" w:hAnsi="Times New Roman" w:cs="Times New Roman"/>
          <w:sz w:val="24"/>
          <w:szCs w:val="24"/>
        </w:rPr>
        <w:t xml:space="preserve"> (reguleeritud </w:t>
      </w:r>
      <w:proofErr w:type="spellStart"/>
      <w:r w:rsidR="006E604E">
        <w:rPr>
          <w:rFonts w:ascii="Times New Roman" w:hAnsi="Times New Roman" w:cs="Times New Roman"/>
          <w:sz w:val="24"/>
          <w:szCs w:val="24"/>
        </w:rPr>
        <w:t>TvLS</w:t>
      </w:r>
      <w:proofErr w:type="spellEnd"/>
      <w:r w:rsidR="006E604E">
        <w:rPr>
          <w:rFonts w:ascii="Times New Roman" w:hAnsi="Times New Roman" w:cs="Times New Roman"/>
          <w:sz w:val="24"/>
          <w:szCs w:val="24"/>
        </w:rPr>
        <w:t xml:space="preserve"> §</w:t>
      </w:r>
      <w:r w:rsidR="007738CB">
        <w:rPr>
          <w:rFonts w:ascii="Times New Roman" w:hAnsi="Times New Roman" w:cs="Times New Roman"/>
          <w:sz w:val="24"/>
          <w:szCs w:val="24"/>
        </w:rPr>
        <w:t>-s 29)</w:t>
      </w:r>
      <w:r w:rsidR="00495706">
        <w:rPr>
          <w:rFonts w:ascii="Times New Roman" w:hAnsi="Times New Roman" w:cs="Times New Roman"/>
          <w:sz w:val="24"/>
          <w:szCs w:val="24"/>
        </w:rPr>
        <w:t xml:space="preserve"> selliselt, et mõnda nõuet vähendatakse</w:t>
      </w:r>
      <w:r w:rsidR="00802302">
        <w:rPr>
          <w:rFonts w:ascii="Times New Roman" w:hAnsi="Times New Roman" w:cs="Times New Roman"/>
          <w:sz w:val="24"/>
          <w:szCs w:val="24"/>
        </w:rPr>
        <w:t xml:space="preserve"> või kitsendatakse</w:t>
      </w:r>
      <w:r w:rsidR="00495706">
        <w:rPr>
          <w:rFonts w:ascii="Times New Roman" w:hAnsi="Times New Roman" w:cs="Times New Roman"/>
          <w:sz w:val="24"/>
          <w:szCs w:val="24"/>
        </w:rPr>
        <w:t xml:space="preserve">, on võimalik </w:t>
      </w:r>
      <w:r w:rsidR="00802302">
        <w:rPr>
          <w:rFonts w:ascii="Times New Roman" w:hAnsi="Times New Roman" w:cs="Times New Roman"/>
          <w:sz w:val="24"/>
          <w:szCs w:val="24"/>
        </w:rPr>
        <w:t xml:space="preserve">hiljem </w:t>
      </w:r>
      <w:r w:rsidR="00721483">
        <w:rPr>
          <w:rFonts w:ascii="Times New Roman" w:hAnsi="Times New Roman" w:cs="Times New Roman"/>
          <w:sz w:val="24"/>
          <w:szCs w:val="24"/>
        </w:rPr>
        <w:t xml:space="preserve">vähendatud või kitsendatud osas </w:t>
      </w:r>
      <w:r w:rsidR="006E670C">
        <w:rPr>
          <w:rFonts w:ascii="Times New Roman" w:hAnsi="Times New Roman" w:cs="Times New Roman"/>
          <w:sz w:val="24"/>
          <w:szCs w:val="24"/>
        </w:rPr>
        <w:t>uue nõude</w:t>
      </w:r>
      <w:r w:rsidR="004F7D84">
        <w:rPr>
          <w:rFonts w:ascii="Times New Roman" w:hAnsi="Times New Roman" w:cs="Times New Roman"/>
          <w:sz w:val="24"/>
          <w:szCs w:val="24"/>
        </w:rPr>
        <w:t xml:space="preserve">ga pöörduda nii TVK kui kohtu poole. </w:t>
      </w:r>
    </w:p>
    <w:p w14:paraId="20835AED" w14:textId="74958072" w:rsidR="26680525" w:rsidRDefault="26680525" w:rsidP="26680525">
      <w:pPr>
        <w:tabs>
          <w:tab w:val="left" w:pos="426"/>
        </w:tabs>
        <w:spacing w:after="0" w:line="240" w:lineRule="auto"/>
        <w:jc w:val="both"/>
        <w:rPr>
          <w:rFonts w:ascii="Times New Roman" w:hAnsi="Times New Roman" w:cs="Times New Roman"/>
          <w:sz w:val="24"/>
          <w:szCs w:val="24"/>
        </w:rPr>
      </w:pPr>
    </w:p>
    <w:p w14:paraId="3FC1450D" w14:textId="3E54A1EF" w:rsidR="4BFDC673" w:rsidRDefault="4BFDC673" w:rsidP="26680525">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u w:val="single"/>
        </w:rPr>
        <w:t>Lõige 1</w:t>
      </w:r>
      <w:r w:rsidRPr="26680525">
        <w:rPr>
          <w:rFonts w:ascii="Times New Roman" w:hAnsi="Times New Roman" w:cs="Times New Roman"/>
          <w:sz w:val="24"/>
          <w:szCs w:val="24"/>
        </w:rPr>
        <w:t xml:space="preserve"> sätestab, </w:t>
      </w:r>
      <w:r w:rsidR="00C3258D">
        <w:rPr>
          <w:rFonts w:ascii="Times New Roman" w:hAnsi="Times New Roman" w:cs="Times New Roman"/>
          <w:sz w:val="24"/>
          <w:szCs w:val="24"/>
        </w:rPr>
        <w:t xml:space="preserve">et </w:t>
      </w:r>
      <w:r w:rsidRPr="26680525">
        <w:rPr>
          <w:rFonts w:ascii="Times New Roman" w:hAnsi="Times New Roman" w:cs="Times New Roman"/>
          <w:sz w:val="24"/>
          <w:szCs w:val="24"/>
        </w:rPr>
        <w:t>avaldajal on õigus oma nõudest kas osaliselt või täielikult loobuda kuni töövaidlusasjas tehtud otsuse jõustumiseni.</w:t>
      </w:r>
    </w:p>
    <w:p w14:paraId="568F6384" w14:textId="2FD83928" w:rsidR="26680525" w:rsidRDefault="26680525" w:rsidP="26680525">
      <w:pPr>
        <w:tabs>
          <w:tab w:val="left" w:pos="426"/>
        </w:tabs>
        <w:spacing w:after="0" w:line="240" w:lineRule="auto"/>
        <w:jc w:val="both"/>
        <w:rPr>
          <w:rFonts w:ascii="Times New Roman" w:hAnsi="Times New Roman" w:cs="Times New Roman"/>
          <w:sz w:val="24"/>
          <w:szCs w:val="24"/>
        </w:rPr>
      </w:pPr>
    </w:p>
    <w:p w14:paraId="1E5A9D99" w14:textId="0EC6193F" w:rsidR="41267BA3" w:rsidRDefault="41267BA3" w:rsidP="26680525">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u w:val="single"/>
        </w:rPr>
        <w:t>Lõige 2</w:t>
      </w:r>
      <w:r w:rsidRPr="26680525">
        <w:rPr>
          <w:rFonts w:ascii="Times New Roman" w:hAnsi="Times New Roman" w:cs="Times New Roman"/>
          <w:sz w:val="24"/>
          <w:szCs w:val="24"/>
        </w:rPr>
        <w:t xml:space="preserve"> </w:t>
      </w:r>
      <w:r w:rsidR="2A8B9FE3" w:rsidRPr="26680525">
        <w:rPr>
          <w:rFonts w:ascii="Times New Roman" w:hAnsi="Times New Roman" w:cs="Times New Roman"/>
          <w:sz w:val="24"/>
          <w:szCs w:val="24"/>
        </w:rPr>
        <w:t>näeb ette avaldusest loobumise korra. Avaldusest loobumine tehakse TVK-</w:t>
      </w:r>
      <w:proofErr w:type="spellStart"/>
      <w:r w:rsidR="2A8B9FE3" w:rsidRPr="26680525">
        <w:rPr>
          <w:rFonts w:ascii="Times New Roman" w:hAnsi="Times New Roman" w:cs="Times New Roman"/>
          <w:sz w:val="24"/>
          <w:szCs w:val="24"/>
        </w:rPr>
        <w:t>le</w:t>
      </w:r>
      <w:proofErr w:type="spellEnd"/>
      <w:r w:rsidR="2A8B9FE3" w:rsidRPr="26680525">
        <w:rPr>
          <w:rFonts w:ascii="Times New Roman" w:hAnsi="Times New Roman" w:cs="Times New Roman"/>
          <w:sz w:val="24"/>
          <w:szCs w:val="24"/>
        </w:rPr>
        <w:t xml:space="preserve"> teatavaks kas kirjalikult või ka istungi</w:t>
      </w:r>
      <w:r w:rsidR="00C3258D">
        <w:rPr>
          <w:rFonts w:ascii="Times New Roman" w:hAnsi="Times New Roman" w:cs="Times New Roman"/>
          <w:sz w:val="24"/>
          <w:szCs w:val="24"/>
        </w:rPr>
        <w:t>l</w:t>
      </w:r>
      <w:r w:rsidR="2A8B9FE3" w:rsidRPr="26680525">
        <w:rPr>
          <w:rFonts w:ascii="Times New Roman" w:hAnsi="Times New Roman" w:cs="Times New Roman"/>
          <w:sz w:val="24"/>
          <w:szCs w:val="24"/>
        </w:rPr>
        <w:t xml:space="preserve"> suuliselt, mille käigus see protokollitakse. </w:t>
      </w:r>
      <w:r w:rsidR="3E385751" w:rsidRPr="26680525">
        <w:rPr>
          <w:rFonts w:ascii="Times New Roman" w:hAnsi="Times New Roman" w:cs="Times New Roman"/>
          <w:sz w:val="24"/>
          <w:szCs w:val="24"/>
        </w:rPr>
        <w:t xml:space="preserve">Kui avaldusest loobumine tehakse teatavaks kirjalikult või kui vastaspool puudub istungilt, kus loobumine teatavaks tehakse, peab töövaidluskomisjoni juhataja </w:t>
      </w:r>
      <w:r w:rsidR="7678631E" w:rsidRPr="26680525">
        <w:rPr>
          <w:rFonts w:ascii="Times New Roman" w:hAnsi="Times New Roman" w:cs="Times New Roman"/>
          <w:sz w:val="24"/>
          <w:szCs w:val="24"/>
        </w:rPr>
        <w:t>enne menetluse</w:t>
      </w:r>
      <w:r w:rsidR="00D9063B">
        <w:rPr>
          <w:rFonts w:ascii="Times New Roman" w:hAnsi="Times New Roman" w:cs="Times New Roman"/>
          <w:sz w:val="24"/>
          <w:szCs w:val="24"/>
        </w:rPr>
        <w:t xml:space="preserve"> osalist või täielikku</w:t>
      </w:r>
      <w:r w:rsidR="7678631E" w:rsidRPr="26680525">
        <w:rPr>
          <w:rFonts w:ascii="Times New Roman" w:hAnsi="Times New Roman" w:cs="Times New Roman"/>
          <w:sz w:val="24"/>
          <w:szCs w:val="24"/>
        </w:rPr>
        <w:t xml:space="preserve"> lõpetamist vastaspoolt loobumisest teavitama ning vajaduse</w:t>
      </w:r>
      <w:r w:rsidR="00C0799E">
        <w:rPr>
          <w:rFonts w:ascii="Times New Roman" w:hAnsi="Times New Roman" w:cs="Times New Roman"/>
          <w:sz w:val="24"/>
          <w:szCs w:val="24"/>
        </w:rPr>
        <w:t xml:space="preserve"> korra</w:t>
      </w:r>
      <w:r w:rsidR="7678631E" w:rsidRPr="26680525">
        <w:rPr>
          <w:rFonts w:ascii="Times New Roman" w:hAnsi="Times New Roman" w:cs="Times New Roman"/>
          <w:sz w:val="24"/>
          <w:szCs w:val="24"/>
        </w:rPr>
        <w:t xml:space="preserve">l määrama vastaspoolele vastamiseks tähtaja. </w:t>
      </w:r>
      <w:r w:rsidR="3078F2E8" w:rsidRPr="26680525">
        <w:rPr>
          <w:rFonts w:ascii="Times New Roman" w:hAnsi="Times New Roman" w:cs="Times New Roman"/>
          <w:sz w:val="24"/>
          <w:szCs w:val="24"/>
        </w:rPr>
        <w:t>See aga ei tähenda, et avaldusest loobumi</w:t>
      </w:r>
      <w:r w:rsidR="760E00A5" w:rsidRPr="26680525">
        <w:rPr>
          <w:rFonts w:ascii="Times New Roman" w:hAnsi="Times New Roman" w:cs="Times New Roman"/>
          <w:sz w:val="24"/>
          <w:szCs w:val="24"/>
        </w:rPr>
        <w:t>ne eeldaks vastaspoole nõusolekut.</w:t>
      </w:r>
    </w:p>
    <w:p w14:paraId="2D8F5401" w14:textId="55272BD0" w:rsidR="26680525" w:rsidRDefault="26680525" w:rsidP="26680525">
      <w:pPr>
        <w:tabs>
          <w:tab w:val="left" w:pos="426"/>
        </w:tabs>
        <w:spacing w:after="0" w:line="240" w:lineRule="auto"/>
        <w:jc w:val="both"/>
        <w:rPr>
          <w:rFonts w:ascii="Times New Roman" w:hAnsi="Times New Roman" w:cs="Times New Roman"/>
          <w:sz w:val="24"/>
          <w:szCs w:val="24"/>
        </w:rPr>
      </w:pPr>
    </w:p>
    <w:p w14:paraId="560893C6" w14:textId="608D61DE" w:rsidR="760E00A5" w:rsidRDefault="760E00A5" w:rsidP="26680525">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Lõige 3</w:t>
      </w:r>
      <w:r w:rsidRPr="022250B6">
        <w:rPr>
          <w:rFonts w:ascii="Times New Roman" w:hAnsi="Times New Roman" w:cs="Times New Roman"/>
          <w:sz w:val="24"/>
          <w:szCs w:val="24"/>
        </w:rPr>
        <w:t xml:space="preserve"> näeb avaldusest loobumise korral ette loobumise lahendamise </w:t>
      </w:r>
      <w:r w:rsidR="069C895E" w:rsidRPr="022250B6">
        <w:rPr>
          <w:rFonts w:ascii="Times New Roman" w:hAnsi="Times New Roman" w:cs="Times New Roman"/>
          <w:sz w:val="24"/>
          <w:szCs w:val="24"/>
        </w:rPr>
        <w:t>määrusega sama</w:t>
      </w:r>
      <w:r w:rsidR="00C0799E">
        <w:rPr>
          <w:rFonts w:ascii="Times New Roman" w:hAnsi="Times New Roman" w:cs="Times New Roman"/>
          <w:sz w:val="24"/>
          <w:szCs w:val="24"/>
        </w:rPr>
        <w:t>s</w:t>
      </w:r>
      <w:r w:rsidR="069C895E" w:rsidRPr="022250B6">
        <w:rPr>
          <w:rFonts w:ascii="Times New Roman" w:hAnsi="Times New Roman" w:cs="Times New Roman"/>
          <w:sz w:val="24"/>
          <w:szCs w:val="24"/>
        </w:rPr>
        <w:t xml:space="preserve"> töövaidlusasja</w:t>
      </w:r>
      <w:r w:rsidR="00C0799E">
        <w:rPr>
          <w:rFonts w:ascii="Times New Roman" w:hAnsi="Times New Roman" w:cs="Times New Roman"/>
          <w:sz w:val="24"/>
          <w:szCs w:val="24"/>
        </w:rPr>
        <w:t>s</w:t>
      </w:r>
      <w:r w:rsidR="00B179A0">
        <w:rPr>
          <w:rFonts w:ascii="Times New Roman" w:hAnsi="Times New Roman" w:cs="Times New Roman"/>
          <w:sz w:val="24"/>
          <w:szCs w:val="24"/>
        </w:rPr>
        <w:t xml:space="preserve"> ning markeerib, et avalduses esitatud nõuetest osalise loobumise korral jätkub </w:t>
      </w:r>
      <w:r w:rsidR="00B179A0">
        <w:rPr>
          <w:rFonts w:ascii="Times New Roman" w:hAnsi="Times New Roman" w:cs="Times New Roman"/>
          <w:sz w:val="24"/>
          <w:szCs w:val="24"/>
        </w:rPr>
        <w:lastRenderedPageBreak/>
        <w:t xml:space="preserve">menetlus nende nõuete osas, millest ei loobutud ning ülejäänud nõuete osas menetlus </w:t>
      </w:r>
      <w:r w:rsidR="00FA7940">
        <w:rPr>
          <w:rFonts w:ascii="Times New Roman" w:hAnsi="Times New Roman" w:cs="Times New Roman"/>
          <w:sz w:val="24"/>
          <w:szCs w:val="24"/>
        </w:rPr>
        <w:t>lõpetatakse.</w:t>
      </w:r>
    </w:p>
    <w:p w14:paraId="586FA474" w14:textId="6F4AC2D3" w:rsidR="001006FF" w:rsidRDefault="001006FF" w:rsidP="002F3FFC">
      <w:pPr>
        <w:tabs>
          <w:tab w:val="left" w:pos="426"/>
        </w:tabs>
        <w:spacing w:after="0" w:line="240" w:lineRule="auto"/>
        <w:jc w:val="both"/>
        <w:rPr>
          <w:rFonts w:ascii="Times New Roman" w:hAnsi="Times New Roman" w:cs="Times New Roman"/>
          <w:sz w:val="24"/>
          <w:szCs w:val="24"/>
        </w:rPr>
      </w:pPr>
    </w:p>
    <w:p w14:paraId="1FBC7234" w14:textId="5E4048E4" w:rsidR="00FD2500" w:rsidRDefault="00975A2F" w:rsidP="2668052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39DBC34F" w:rsidRPr="022250B6">
        <w:rPr>
          <w:rFonts w:ascii="Times New Roman" w:hAnsi="Times New Roman" w:cs="Times New Roman"/>
          <w:b/>
          <w:bCs/>
          <w:sz w:val="24"/>
          <w:szCs w:val="24"/>
        </w:rPr>
        <w:t xml:space="preserve">unktiga </w:t>
      </w:r>
      <w:r w:rsidR="00305FF2">
        <w:rPr>
          <w:rFonts w:ascii="Times New Roman" w:hAnsi="Times New Roman" w:cs="Times New Roman"/>
          <w:b/>
          <w:bCs/>
          <w:sz w:val="24"/>
          <w:szCs w:val="24"/>
        </w:rPr>
        <w:t>32</w:t>
      </w:r>
      <w:r w:rsidR="39DBC34F" w:rsidRPr="022250B6">
        <w:rPr>
          <w:rFonts w:ascii="Times New Roman" w:hAnsi="Times New Roman" w:cs="Times New Roman"/>
          <w:sz w:val="24"/>
          <w:szCs w:val="24"/>
        </w:rPr>
        <w:t xml:space="preserve"> täiendatakse </w:t>
      </w:r>
      <w:proofErr w:type="spellStart"/>
      <w:r w:rsidR="007B4194">
        <w:rPr>
          <w:rFonts w:ascii="Times New Roman" w:hAnsi="Times New Roman" w:cs="Times New Roman"/>
          <w:sz w:val="24"/>
          <w:szCs w:val="24"/>
        </w:rPr>
        <w:t>TvLS</w:t>
      </w:r>
      <w:proofErr w:type="spellEnd"/>
      <w:r w:rsidR="007B4194">
        <w:rPr>
          <w:rFonts w:ascii="Times New Roman" w:hAnsi="Times New Roman" w:cs="Times New Roman"/>
          <w:sz w:val="24"/>
          <w:szCs w:val="24"/>
        </w:rPr>
        <w:t xml:space="preserve"> </w:t>
      </w:r>
      <w:r w:rsidR="00631D5B" w:rsidRPr="26680525">
        <w:rPr>
          <w:rFonts w:ascii="Times New Roman" w:hAnsi="Times New Roman" w:cs="Times New Roman"/>
          <w:sz w:val="24"/>
          <w:szCs w:val="24"/>
        </w:rPr>
        <w:t>§</w:t>
      </w:r>
      <w:r w:rsidR="39DBC34F" w:rsidRPr="022250B6">
        <w:rPr>
          <w:rFonts w:ascii="Times New Roman" w:hAnsi="Times New Roman" w:cs="Times New Roman"/>
          <w:sz w:val="24"/>
          <w:szCs w:val="24"/>
        </w:rPr>
        <w:t xml:space="preserve"> </w:t>
      </w:r>
      <w:r w:rsidR="36BF8901" w:rsidRPr="022250B6">
        <w:rPr>
          <w:rFonts w:ascii="Times New Roman" w:hAnsi="Times New Roman" w:cs="Times New Roman"/>
          <w:sz w:val="24"/>
          <w:szCs w:val="24"/>
        </w:rPr>
        <w:t>3</w:t>
      </w:r>
      <w:r w:rsidR="77151C20" w:rsidRPr="022250B6">
        <w:rPr>
          <w:rFonts w:ascii="Times New Roman" w:hAnsi="Times New Roman" w:cs="Times New Roman"/>
          <w:sz w:val="24"/>
          <w:szCs w:val="24"/>
        </w:rPr>
        <w:t>0</w:t>
      </w:r>
      <w:r w:rsidR="39DBC34F" w:rsidRPr="022250B6">
        <w:rPr>
          <w:rFonts w:ascii="Times New Roman" w:hAnsi="Times New Roman" w:cs="Times New Roman"/>
          <w:sz w:val="24"/>
          <w:szCs w:val="24"/>
        </w:rPr>
        <w:t xml:space="preserve"> lõikega 4, mis reguleerib käimasolevas menetluses uute nõuete esitamist ja menetlusse võtmist</w:t>
      </w:r>
      <w:r w:rsidR="346509DB" w:rsidRPr="022250B6">
        <w:rPr>
          <w:rFonts w:ascii="Times New Roman" w:hAnsi="Times New Roman" w:cs="Times New Roman"/>
          <w:sz w:val="24"/>
          <w:szCs w:val="24"/>
        </w:rPr>
        <w:t>.</w:t>
      </w:r>
      <w:r w:rsidR="39DBC34F" w:rsidRPr="022250B6">
        <w:rPr>
          <w:rFonts w:ascii="Times New Roman" w:hAnsi="Times New Roman" w:cs="Times New Roman"/>
          <w:sz w:val="24"/>
          <w:szCs w:val="24"/>
        </w:rPr>
        <w:t xml:space="preserve"> </w:t>
      </w:r>
      <w:r w:rsidR="05AF48DB" w:rsidRPr="022250B6">
        <w:rPr>
          <w:rFonts w:ascii="Times New Roman" w:hAnsi="Times New Roman" w:cs="Times New Roman"/>
          <w:sz w:val="24"/>
          <w:szCs w:val="24"/>
        </w:rPr>
        <w:t>Lõige näeb ette, et</w:t>
      </w:r>
      <w:r w:rsidR="785E1B61" w:rsidRPr="022250B6">
        <w:rPr>
          <w:rFonts w:ascii="Times New Roman" w:hAnsi="Times New Roman" w:cs="Times New Roman"/>
          <w:sz w:val="24"/>
          <w:szCs w:val="24"/>
        </w:rPr>
        <w:t xml:space="preserve"> menetluse </w:t>
      </w:r>
      <w:r w:rsidR="450F8512" w:rsidRPr="022250B6">
        <w:rPr>
          <w:rFonts w:ascii="Times New Roman" w:hAnsi="Times New Roman" w:cs="Times New Roman"/>
          <w:sz w:val="24"/>
          <w:szCs w:val="24"/>
        </w:rPr>
        <w:t>käigu</w:t>
      </w:r>
      <w:r w:rsidR="785E1B61" w:rsidRPr="022250B6">
        <w:rPr>
          <w:rFonts w:ascii="Times New Roman" w:hAnsi="Times New Roman" w:cs="Times New Roman"/>
          <w:sz w:val="24"/>
          <w:szCs w:val="24"/>
        </w:rPr>
        <w:t>s esitatavad uued nõuded võetakse menetlusse käimasolevas menetluses</w:t>
      </w:r>
      <w:r w:rsidR="6462FBB3" w:rsidRPr="022250B6">
        <w:rPr>
          <w:rFonts w:ascii="Times New Roman" w:hAnsi="Times New Roman" w:cs="Times New Roman"/>
          <w:sz w:val="24"/>
          <w:szCs w:val="24"/>
        </w:rPr>
        <w:t xml:space="preserve"> ning uusi nõudeid ei eraldata eraldiseisvaks menetluseks.</w:t>
      </w:r>
      <w:r w:rsidR="202F9178" w:rsidRPr="022250B6">
        <w:rPr>
          <w:rFonts w:ascii="Times New Roman" w:hAnsi="Times New Roman" w:cs="Times New Roman"/>
          <w:sz w:val="24"/>
          <w:szCs w:val="24"/>
        </w:rPr>
        <w:t xml:space="preserve"> </w:t>
      </w:r>
      <w:r w:rsidR="36E588F3" w:rsidRPr="022250B6">
        <w:rPr>
          <w:rFonts w:ascii="Times New Roman" w:hAnsi="Times New Roman" w:cs="Times New Roman"/>
          <w:sz w:val="24"/>
          <w:szCs w:val="24"/>
        </w:rPr>
        <w:t xml:space="preserve">Praegu eraldatakse uued nõuded tihti uueks töövaidlusasjaks, mille tulemusena suureneb halduskoormus ja bürokraatia, lisaks tähendab lisanduv menetlus </w:t>
      </w:r>
      <w:r w:rsidR="00211D1E">
        <w:rPr>
          <w:rFonts w:ascii="Times New Roman" w:hAnsi="Times New Roman" w:cs="Times New Roman"/>
          <w:sz w:val="24"/>
          <w:szCs w:val="24"/>
        </w:rPr>
        <w:t>lisa</w:t>
      </w:r>
      <w:r w:rsidR="36E588F3" w:rsidRPr="022250B6">
        <w:rPr>
          <w:rFonts w:ascii="Times New Roman" w:hAnsi="Times New Roman" w:cs="Times New Roman"/>
          <w:sz w:val="24"/>
          <w:szCs w:val="24"/>
        </w:rPr>
        <w:t>ressursikulu menetluse osapooltele</w:t>
      </w:r>
      <w:r w:rsidR="092621FE" w:rsidRPr="022250B6">
        <w:rPr>
          <w:rFonts w:ascii="Times New Roman" w:hAnsi="Times New Roman" w:cs="Times New Roman"/>
          <w:sz w:val="24"/>
          <w:szCs w:val="24"/>
        </w:rPr>
        <w:t>.</w:t>
      </w:r>
      <w:r w:rsidR="36E588F3" w:rsidRPr="022250B6">
        <w:rPr>
          <w:rFonts w:ascii="Times New Roman" w:hAnsi="Times New Roman" w:cs="Times New Roman"/>
          <w:sz w:val="24"/>
          <w:szCs w:val="24"/>
        </w:rPr>
        <w:t xml:space="preserve"> </w:t>
      </w:r>
      <w:r w:rsidR="091EFC78" w:rsidRPr="022250B6">
        <w:rPr>
          <w:rFonts w:ascii="Times New Roman" w:hAnsi="Times New Roman" w:cs="Times New Roman"/>
          <w:sz w:val="24"/>
          <w:szCs w:val="24"/>
        </w:rPr>
        <w:t>K</w:t>
      </w:r>
      <w:r w:rsidR="36E588F3" w:rsidRPr="022250B6">
        <w:rPr>
          <w:rFonts w:ascii="Times New Roman" w:hAnsi="Times New Roman" w:cs="Times New Roman"/>
          <w:sz w:val="24"/>
          <w:szCs w:val="24"/>
        </w:rPr>
        <w:t>ui</w:t>
      </w:r>
      <w:r w:rsidR="5B7C5FEB" w:rsidRPr="022250B6">
        <w:rPr>
          <w:rFonts w:ascii="Times New Roman" w:hAnsi="Times New Roman" w:cs="Times New Roman"/>
          <w:sz w:val="24"/>
          <w:szCs w:val="24"/>
        </w:rPr>
        <w:t xml:space="preserve"> tegu on sisuliselt sama töövaidlusasjaga</w:t>
      </w:r>
      <w:r w:rsidR="366C95D0" w:rsidRPr="022250B6">
        <w:rPr>
          <w:rFonts w:ascii="Times New Roman" w:hAnsi="Times New Roman" w:cs="Times New Roman"/>
          <w:sz w:val="24"/>
          <w:szCs w:val="24"/>
        </w:rPr>
        <w:t>, siis edaspidi peaks</w:t>
      </w:r>
      <w:r w:rsidR="36E588F3" w:rsidRPr="022250B6">
        <w:rPr>
          <w:rFonts w:ascii="Times New Roman" w:hAnsi="Times New Roman" w:cs="Times New Roman"/>
          <w:sz w:val="24"/>
          <w:szCs w:val="24"/>
        </w:rPr>
        <w:t xml:space="preserve"> kõik</w:t>
      </w:r>
      <w:r w:rsidR="7BF1A0A2" w:rsidRPr="022250B6">
        <w:rPr>
          <w:rFonts w:ascii="Times New Roman" w:hAnsi="Times New Roman" w:cs="Times New Roman"/>
          <w:sz w:val="24"/>
          <w:szCs w:val="24"/>
        </w:rPr>
        <w:t xml:space="preserve"> kaasuvad</w:t>
      </w:r>
      <w:r w:rsidR="36E588F3" w:rsidRPr="022250B6">
        <w:rPr>
          <w:rFonts w:ascii="Times New Roman" w:hAnsi="Times New Roman" w:cs="Times New Roman"/>
          <w:sz w:val="24"/>
          <w:szCs w:val="24"/>
        </w:rPr>
        <w:t xml:space="preserve"> nõuded </w:t>
      </w:r>
      <w:r w:rsidR="6FFFDB30" w:rsidRPr="022250B6">
        <w:rPr>
          <w:rFonts w:ascii="Times New Roman" w:hAnsi="Times New Roman" w:cs="Times New Roman"/>
          <w:sz w:val="24"/>
          <w:szCs w:val="24"/>
        </w:rPr>
        <w:t>lahendam</w:t>
      </w:r>
      <w:r w:rsidR="36E588F3" w:rsidRPr="022250B6">
        <w:rPr>
          <w:rFonts w:ascii="Times New Roman" w:hAnsi="Times New Roman" w:cs="Times New Roman"/>
          <w:sz w:val="24"/>
          <w:szCs w:val="24"/>
        </w:rPr>
        <w:t xml:space="preserve">a ühe menetluse </w:t>
      </w:r>
      <w:r w:rsidR="2B79770A" w:rsidRPr="022250B6">
        <w:rPr>
          <w:rFonts w:ascii="Times New Roman" w:hAnsi="Times New Roman" w:cs="Times New Roman"/>
          <w:sz w:val="24"/>
          <w:szCs w:val="24"/>
        </w:rPr>
        <w:t>käigus.</w:t>
      </w:r>
    </w:p>
    <w:p w14:paraId="2F36A1DF" w14:textId="765F2EDF" w:rsidR="00FD2500" w:rsidRDefault="00FD2500" w:rsidP="26680525">
      <w:pPr>
        <w:tabs>
          <w:tab w:val="left" w:pos="426"/>
        </w:tabs>
        <w:spacing w:after="0" w:line="240" w:lineRule="auto"/>
        <w:jc w:val="both"/>
        <w:rPr>
          <w:rFonts w:ascii="Times New Roman" w:hAnsi="Times New Roman" w:cs="Times New Roman"/>
          <w:b/>
          <w:bCs/>
          <w:sz w:val="24"/>
          <w:szCs w:val="24"/>
        </w:rPr>
      </w:pPr>
    </w:p>
    <w:p w14:paraId="60F1A29B" w14:textId="61E2AAEF" w:rsidR="00FD2500" w:rsidRDefault="00B2022C"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D2500" w:rsidRPr="26680525">
        <w:rPr>
          <w:rFonts w:ascii="Times New Roman" w:hAnsi="Times New Roman" w:cs="Times New Roman"/>
          <w:b/>
          <w:bCs/>
          <w:sz w:val="24"/>
          <w:szCs w:val="24"/>
        </w:rPr>
        <w:t xml:space="preserve">unktiga </w:t>
      </w:r>
      <w:r w:rsidR="005927B8">
        <w:rPr>
          <w:rFonts w:ascii="Times New Roman" w:hAnsi="Times New Roman" w:cs="Times New Roman"/>
          <w:b/>
          <w:bCs/>
          <w:sz w:val="24"/>
          <w:szCs w:val="24"/>
        </w:rPr>
        <w:t>33</w:t>
      </w:r>
      <w:r w:rsidR="00FD2500" w:rsidRPr="26680525">
        <w:rPr>
          <w:rFonts w:ascii="Times New Roman" w:hAnsi="Times New Roman" w:cs="Times New Roman"/>
          <w:sz w:val="24"/>
          <w:szCs w:val="24"/>
        </w:rPr>
        <w:t xml:space="preserve"> jäetakse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211D1E" w:rsidRPr="26680525">
        <w:rPr>
          <w:rFonts w:ascii="Times New Roman" w:hAnsi="Times New Roman" w:cs="Times New Roman"/>
          <w:sz w:val="24"/>
          <w:szCs w:val="24"/>
        </w:rPr>
        <w:t>§</w:t>
      </w:r>
      <w:r w:rsidR="00FD2500" w:rsidRPr="26680525">
        <w:rPr>
          <w:rFonts w:ascii="Times New Roman" w:hAnsi="Times New Roman" w:cs="Times New Roman"/>
          <w:sz w:val="24"/>
          <w:szCs w:val="24"/>
        </w:rPr>
        <w:t xml:space="preserve"> 32 lõikest 1 välja sõnad „juhataja või sekretäri“. Nimelt on </w:t>
      </w:r>
      <w:r w:rsidR="00211D1E">
        <w:rPr>
          <w:rFonts w:ascii="Times New Roman" w:hAnsi="Times New Roman" w:cs="Times New Roman"/>
          <w:sz w:val="24"/>
          <w:szCs w:val="24"/>
        </w:rPr>
        <w:t>praeguseks</w:t>
      </w:r>
      <w:r w:rsidR="00FD2500" w:rsidRPr="26680525">
        <w:rPr>
          <w:rFonts w:ascii="Times New Roman" w:hAnsi="Times New Roman" w:cs="Times New Roman"/>
          <w:sz w:val="24"/>
          <w:szCs w:val="24"/>
        </w:rPr>
        <w:t xml:space="preserve"> </w:t>
      </w:r>
      <w:r w:rsidR="00931341" w:rsidRPr="26680525">
        <w:rPr>
          <w:rFonts w:ascii="Times New Roman" w:hAnsi="Times New Roman" w:cs="Times New Roman"/>
          <w:sz w:val="24"/>
          <w:szCs w:val="24"/>
        </w:rPr>
        <w:t>TVK</w:t>
      </w:r>
      <w:r w:rsidR="00FD2500" w:rsidRPr="26680525">
        <w:rPr>
          <w:rFonts w:ascii="Times New Roman" w:hAnsi="Times New Roman" w:cs="Times New Roman"/>
          <w:sz w:val="24"/>
          <w:szCs w:val="24"/>
        </w:rPr>
        <w:t xml:space="preserve"> sekretäri ametinimetus muutunud (sekretäri asemel dokumendihalduse spetsialist). Lisaks </w:t>
      </w:r>
      <w:r w:rsidR="00802AAB">
        <w:rPr>
          <w:rFonts w:ascii="Times New Roman" w:hAnsi="Times New Roman" w:cs="Times New Roman"/>
          <w:sz w:val="24"/>
          <w:szCs w:val="24"/>
        </w:rPr>
        <w:t xml:space="preserve">ei kasuta </w:t>
      </w:r>
      <w:r w:rsidR="00FD2500" w:rsidRPr="26680525">
        <w:rPr>
          <w:rFonts w:ascii="Times New Roman" w:hAnsi="Times New Roman" w:cs="Times New Roman"/>
          <w:sz w:val="24"/>
          <w:szCs w:val="24"/>
        </w:rPr>
        <w:t xml:space="preserve">ükski komisjon seda praktikat, s.o et dokumendihalduse spetsialist määrab pooltele tähtaja, </w:t>
      </w:r>
      <w:r w:rsidR="3A6A2CEC" w:rsidRPr="26680525">
        <w:rPr>
          <w:rFonts w:ascii="Times New Roman" w:hAnsi="Times New Roman" w:cs="Times New Roman"/>
          <w:sz w:val="24"/>
          <w:szCs w:val="24"/>
        </w:rPr>
        <w:t>seega muudetakse säte ajakohaseks.</w:t>
      </w:r>
    </w:p>
    <w:p w14:paraId="13D33539" w14:textId="44CFE236" w:rsidR="001006FF" w:rsidRDefault="001006FF" w:rsidP="002F3FFC">
      <w:pPr>
        <w:tabs>
          <w:tab w:val="left" w:pos="426"/>
        </w:tabs>
        <w:spacing w:after="0" w:line="240" w:lineRule="auto"/>
        <w:jc w:val="both"/>
        <w:rPr>
          <w:rFonts w:ascii="Times New Roman" w:hAnsi="Times New Roman" w:cs="Times New Roman"/>
          <w:sz w:val="24"/>
          <w:szCs w:val="24"/>
        </w:rPr>
      </w:pPr>
    </w:p>
    <w:p w14:paraId="3E60B79B" w14:textId="4E93CDED" w:rsidR="006E334C" w:rsidRDefault="0047553F" w:rsidP="00872E7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D2500" w:rsidRPr="26680525">
        <w:rPr>
          <w:rFonts w:ascii="Times New Roman" w:hAnsi="Times New Roman" w:cs="Times New Roman"/>
          <w:b/>
          <w:bCs/>
          <w:sz w:val="24"/>
          <w:szCs w:val="24"/>
        </w:rPr>
        <w:t xml:space="preserve">unktiga </w:t>
      </w:r>
      <w:r w:rsidR="005927B8">
        <w:rPr>
          <w:rFonts w:ascii="Times New Roman" w:hAnsi="Times New Roman" w:cs="Times New Roman"/>
          <w:b/>
          <w:bCs/>
          <w:sz w:val="24"/>
          <w:szCs w:val="24"/>
        </w:rPr>
        <w:t>34</w:t>
      </w:r>
      <w:r w:rsidR="00FD2500" w:rsidRPr="26680525">
        <w:rPr>
          <w:rFonts w:ascii="Times New Roman" w:hAnsi="Times New Roman" w:cs="Times New Roman"/>
          <w:sz w:val="24"/>
          <w:szCs w:val="24"/>
        </w:rPr>
        <w:t xml:space="preserve"> asendatakse </w:t>
      </w:r>
      <w:r w:rsidR="00802AAB" w:rsidRPr="26680525">
        <w:rPr>
          <w:rFonts w:ascii="Times New Roman" w:hAnsi="Times New Roman" w:cs="Times New Roman"/>
          <w:sz w:val="24"/>
          <w:szCs w:val="24"/>
        </w:rPr>
        <w:t>§</w:t>
      </w:r>
      <w:r w:rsidR="00FD2500" w:rsidRPr="26680525">
        <w:rPr>
          <w:rFonts w:ascii="Times New Roman" w:hAnsi="Times New Roman" w:cs="Times New Roman"/>
          <w:sz w:val="24"/>
          <w:szCs w:val="24"/>
        </w:rPr>
        <w:t xml:space="preserve"> 32 lõikes 2 pärast sõnu „mõjuv põhjus“ olev sõna „ja“ sõnaga „või“. </w:t>
      </w:r>
      <w:proofErr w:type="spellStart"/>
      <w:r w:rsidR="00FD2500" w:rsidRPr="26680525">
        <w:rPr>
          <w:rFonts w:ascii="Times New Roman" w:hAnsi="Times New Roman" w:cs="Times New Roman"/>
          <w:sz w:val="24"/>
          <w:szCs w:val="24"/>
        </w:rPr>
        <w:t>TvLS</w:t>
      </w:r>
      <w:proofErr w:type="spellEnd"/>
      <w:r w:rsidR="00FD2500" w:rsidRPr="26680525">
        <w:rPr>
          <w:rFonts w:ascii="Times New Roman" w:hAnsi="Times New Roman" w:cs="Times New Roman"/>
          <w:sz w:val="24"/>
          <w:szCs w:val="24"/>
        </w:rPr>
        <w:t xml:space="preserve"> § 32</w:t>
      </w:r>
      <w:r w:rsidR="0001579E">
        <w:rPr>
          <w:rFonts w:ascii="Times New Roman" w:hAnsi="Times New Roman" w:cs="Times New Roman"/>
          <w:sz w:val="24"/>
          <w:szCs w:val="24"/>
        </w:rPr>
        <w:t xml:space="preserve"> kehtiva</w:t>
      </w:r>
      <w:r w:rsidR="00FD2500" w:rsidRPr="26680525">
        <w:rPr>
          <w:rFonts w:ascii="Times New Roman" w:hAnsi="Times New Roman" w:cs="Times New Roman"/>
          <w:sz w:val="24"/>
          <w:szCs w:val="24"/>
        </w:rPr>
        <w:t xml:space="preserve"> lõike 2 sõnastuse kohaselt saab</w:t>
      </w:r>
      <w:r w:rsidR="00FD2500">
        <w:t xml:space="preserve"> </w:t>
      </w:r>
      <w:r w:rsidR="00931341" w:rsidRPr="26680525">
        <w:rPr>
          <w:rFonts w:ascii="Times New Roman" w:hAnsi="Times New Roman" w:cs="Times New Roman"/>
          <w:sz w:val="24"/>
          <w:szCs w:val="24"/>
        </w:rPr>
        <w:t>TVK</w:t>
      </w:r>
      <w:r w:rsidR="00FD2500" w:rsidRPr="26680525">
        <w:rPr>
          <w:rFonts w:ascii="Times New Roman" w:hAnsi="Times New Roman" w:cs="Times New Roman"/>
          <w:sz w:val="24"/>
          <w:szCs w:val="24"/>
        </w:rPr>
        <w:t xml:space="preserve"> juhataja </w:t>
      </w:r>
      <w:r w:rsidR="00E75433" w:rsidRPr="26680525">
        <w:rPr>
          <w:rFonts w:ascii="Times New Roman" w:hAnsi="Times New Roman" w:cs="Times New Roman"/>
          <w:sz w:val="24"/>
          <w:szCs w:val="24"/>
        </w:rPr>
        <w:t xml:space="preserve">võtta </w:t>
      </w:r>
      <w:proofErr w:type="spellStart"/>
      <w:r w:rsidR="00FD2500" w:rsidRPr="26680525">
        <w:rPr>
          <w:rFonts w:ascii="Times New Roman" w:hAnsi="Times New Roman" w:cs="Times New Roman"/>
          <w:sz w:val="24"/>
          <w:szCs w:val="24"/>
        </w:rPr>
        <w:t>vastunõude</w:t>
      </w:r>
      <w:proofErr w:type="spellEnd"/>
      <w:r w:rsidR="00FD2500" w:rsidRPr="26680525">
        <w:rPr>
          <w:rFonts w:ascii="Times New Roman" w:hAnsi="Times New Roman" w:cs="Times New Roman"/>
          <w:sz w:val="24"/>
          <w:szCs w:val="24"/>
        </w:rPr>
        <w:t xml:space="preserve"> põhinõudega ühisesse menetlusse üksnes juhul, kui </w:t>
      </w:r>
      <w:r w:rsidR="00E510C2">
        <w:rPr>
          <w:rFonts w:ascii="Times New Roman" w:hAnsi="Times New Roman" w:cs="Times New Roman"/>
          <w:sz w:val="24"/>
          <w:szCs w:val="24"/>
        </w:rPr>
        <w:t xml:space="preserve">samal ajal </w:t>
      </w:r>
      <w:r w:rsidR="00FD2500" w:rsidRPr="26680525">
        <w:rPr>
          <w:rFonts w:ascii="Times New Roman" w:hAnsi="Times New Roman" w:cs="Times New Roman"/>
          <w:sz w:val="24"/>
          <w:szCs w:val="24"/>
        </w:rPr>
        <w:t xml:space="preserve">esinevad järgmised põhjused: </w:t>
      </w:r>
      <w:proofErr w:type="spellStart"/>
      <w:r w:rsidR="00FD2500" w:rsidRPr="26680525">
        <w:rPr>
          <w:rFonts w:ascii="Times New Roman" w:hAnsi="Times New Roman" w:cs="Times New Roman"/>
          <w:sz w:val="24"/>
          <w:szCs w:val="24"/>
        </w:rPr>
        <w:t>vastunõude</w:t>
      </w:r>
      <w:proofErr w:type="spellEnd"/>
      <w:r w:rsidR="00FD2500" w:rsidRPr="26680525">
        <w:rPr>
          <w:rFonts w:ascii="Times New Roman" w:hAnsi="Times New Roman" w:cs="Times New Roman"/>
          <w:sz w:val="24"/>
          <w:szCs w:val="24"/>
        </w:rPr>
        <w:t xml:space="preserve"> õigel ajal esitamata jätmiseks oli mõjuv põhjus ja </w:t>
      </w:r>
      <w:proofErr w:type="spellStart"/>
      <w:r w:rsidR="00FD2500" w:rsidRPr="26680525">
        <w:rPr>
          <w:rFonts w:ascii="Times New Roman" w:hAnsi="Times New Roman" w:cs="Times New Roman"/>
          <w:sz w:val="24"/>
          <w:szCs w:val="24"/>
        </w:rPr>
        <w:t>vastunõude</w:t>
      </w:r>
      <w:proofErr w:type="spellEnd"/>
      <w:r w:rsidR="00FD2500" w:rsidRPr="26680525">
        <w:rPr>
          <w:rFonts w:ascii="Times New Roman" w:hAnsi="Times New Roman" w:cs="Times New Roman"/>
          <w:sz w:val="24"/>
          <w:szCs w:val="24"/>
        </w:rPr>
        <w:t xml:space="preserve"> ühisesse menetlusse võtmine on </w:t>
      </w:r>
      <w:r w:rsidR="00931341" w:rsidRPr="26680525">
        <w:rPr>
          <w:rFonts w:ascii="Times New Roman" w:hAnsi="Times New Roman" w:cs="Times New Roman"/>
          <w:sz w:val="24"/>
          <w:szCs w:val="24"/>
        </w:rPr>
        <w:t>TVK</w:t>
      </w:r>
      <w:r w:rsidR="00FD2500" w:rsidRPr="26680525">
        <w:rPr>
          <w:rFonts w:ascii="Times New Roman" w:hAnsi="Times New Roman" w:cs="Times New Roman"/>
          <w:sz w:val="24"/>
          <w:szCs w:val="24"/>
        </w:rPr>
        <w:t xml:space="preserve"> arvates töövaidlusasja lahendamise huvides ning mõistlik. Menetlusökonoomi</w:t>
      </w:r>
      <w:r w:rsidR="38D5694F" w:rsidRPr="26680525">
        <w:rPr>
          <w:rFonts w:ascii="Times New Roman" w:hAnsi="Times New Roman" w:cs="Times New Roman"/>
          <w:sz w:val="24"/>
          <w:szCs w:val="24"/>
        </w:rPr>
        <w:t>a</w:t>
      </w:r>
      <w:r w:rsidR="00FD2500" w:rsidRPr="26680525">
        <w:rPr>
          <w:rFonts w:ascii="Times New Roman" w:hAnsi="Times New Roman" w:cs="Times New Roman"/>
          <w:sz w:val="24"/>
          <w:szCs w:val="24"/>
        </w:rPr>
        <w:t xml:space="preserve"> seisukohast ei peaks nõudma mõlema eelduse esinemist</w:t>
      </w:r>
      <w:r w:rsidR="00262D02">
        <w:rPr>
          <w:rFonts w:ascii="Times New Roman" w:hAnsi="Times New Roman" w:cs="Times New Roman"/>
          <w:sz w:val="24"/>
          <w:szCs w:val="24"/>
        </w:rPr>
        <w:t>,</w:t>
      </w:r>
      <w:r w:rsidR="00FD2500" w:rsidRPr="26680525">
        <w:rPr>
          <w:rFonts w:ascii="Times New Roman" w:hAnsi="Times New Roman" w:cs="Times New Roman"/>
          <w:sz w:val="24"/>
          <w:szCs w:val="24"/>
        </w:rPr>
        <w:t xml:space="preserve"> vaid </w:t>
      </w:r>
      <w:r w:rsidR="00931341" w:rsidRPr="26680525">
        <w:rPr>
          <w:rFonts w:ascii="Times New Roman" w:hAnsi="Times New Roman" w:cs="Times New Roman"/>
          <w:sz w:val="24"/>
          <w:szCs w:val="24"/>
        </w:rPr>
        <w:t>TVK</w:t>
      </w:r>
      <w:r w:rsidR="00FD2500" w:rsidRPr="26680525">
        <w:rPr>
          <w:rFonts w:ascii="Times New Roman" w:hAnsi="Times New Roman" w:cs="Times New Roman"/>
          <w:sz w:val="24"/>
          <w:szCs w:val="24"/>
        </w:rPr>
        <w:t xml:space="preserve"> juhataja peaks saama hilinenud </w:t>
      </w:r>
      <w:proofErr w:type="spellStart"/>
      <w:r w:rsidR="00FD2500" w:rsidRPr="26680525">
        <w:rPr>
          <w:rFonts w:ascii="Times New Roman" w:hAnsi="Times New Roman" w:cs="Times New Roman"/>
          <w:sz w:val="24"/>
          <w:szCs w:val="24"/>
        </w:rPr>
        <w:t>vastunõude</w:t>
      </w:r>
      <w:proofErr w:type="spellEnd"/>
      <w:r w:rsidR="00FD2500" w:rsidRPr="26680525">
        <w:rPr>
          <w:rFonts w:ascii="Times New Roman" w:hAnsi="Times New Roman" w:cs="Times New Roman"/>
          <w:sz w:val="24"/>
          <w:szCs w:val="24"/>
        </w:rPr>
        <w:t xml:space="preserve"> menetlusse võtta ka siis, kui nõude ja </w:t>
      </w:r>
      <w:proofErr w:type="spellStart"/>
      <w:r w:rsidR="00FD2500" w:rsidRPr="26680525">
        <w:rPr>
          <w:rFonts w:ascii="Times New Roman" w:hAnsi="Times New Roman" w:cs="Times New Roman"/>
          <w:sz w:val="24"/>
          <w:szCs w:val="24"/>
        </w:rPr>
        <w:t>vastunõude</w:t>
      </w:r>
      <w:proofErr w:type="spellEnd"/>
      <w:r w:rsidR="00FD2500" w:rsidRPr="26680525">
        <w:rPr>
          <w:rFonts w:ascii="Times New Roman" w:hAnsi="Times New Roman" w:cs="Times New Roman"/>
          <w:sz w:val="24"/>
          <w:szCs w:val="24"/>
        </w:rPr>
        <w:t xml:space="preserve"> menetlemine on asja lahendamise huvides ja mõistlik, </w:t>
      </w:r>
      <w:r w:rsidR="004C1E84" w:rsidRPr="26680525">
        <w:rPr>
          <w:rFonts w:ascii="Times New Roman" w:hAnsi="Times New Roman" w:cs="Times New Roman"/>
          <w:sz w:val="24"/>
          <w:szCs w:val="24"/>
        </w:rPr>
        <w:t>sest menetluse seis/staadium võimaldab nende õige ja kiire läbivaatamise, kuid vastaspoolel mõjuvat põhjust hilinemiseks ei olnud (näiteks</w:t>
      </w:r>
      <w:r w:rsidR="4D6F47B7" w:rsidRPr="26680525">
        <w:rPr>
          <w:rFonts w:ascii="Times New Roman" w:hAnsi="Times New Roman" w:cs="Times New Roman"/>
          <w:sz w:val="24"/>
          <w:szCs w:val="24"/>
        </w:rPr>
        <w:t xml:space="preserve"> juhtudel, kui</w:t>
      </w:r>
      <w:r w:rsidR="004C1E84" w:rsidRPr="26680525">
        <w:rPr>
          <w:rFonts w:ascii="Times New Roman" w:hAnsi="Times New Roman" w:cs="Times New Roman"/>
          <w:sz w:val="24"/>
          <w:szCs w:val="24"/>
        </w:rPr>
        <w:t xml:space="preserve"> </w:t>
      </w:r>
      <w:proofErr w:type="spellStart"/>
      <w:r w:rsidR="004C1E84" w:rsidRPr="26680525">
        <w:rPr>
          <w:rFonts w:ascii="Times New Roman" w:hAnsi="Times New Roman" w:cs="Times New Roman"/>
          <w:sz w:val="24"/>
          <w:szCs w:val="24"/>
        </w:rPr>
        <w:t>vastunõue</w:t>
      </w:r>
      <w:proofErr w:type="spellEnd"/>
      <w:r w:rsidR="6A9FB7CB" w:rsidRPr="26680525">
        <w:rPr>
          <w:rFonts w:ascii="Times New Roman" w:hAnsi="Times New Roman" w:cs="Times New Roman"/>
          <w:sz w:val="24"/>
          <w:szCs w:val="24"/>
        </w:rPr>
        <w:t xml:space="preserve"> esitatakse</w:t>
      </w:r>
      <w:r w:rsidR="004C1E84" w:rsidRPr="26680525">
        <w:rPr>
          <w:rFonts w:ascii="Times New Roman" w:hAnsi="Times New Roman" w:cs="Times New Roman"/>
          <w:sz w:val="24"/>
          <w:szCs w:val="24"/>
        </w:rPr>
        <w:t xml:space="preserve"> pärast komisjoni määratud vastamise tähtaega, aga enne komisjoni istungit).</w:t>
      </w:r>
      <w:r w:rsidR="00872E7C">
        <w:rPr>
          <w:rFonts w:ascii="Times New Roman" w:hAnsi="Times New Roman" w:cs="Times New Roman"/>
          <w:sz w:val="24"/>
          <w:szCs w:val="24"/>
        </w:rPr>
        <w:t xml:space="preserve"> </w:t>
      </w:r>
    </w:p>
    <w:p w14:paraId="19767AC1" w14:textId="77777777" w:rsidR="006E334C" w:rsidRDefault="006E334C" w:rsidP="00872E7C">
      <w:pPr>
        <w:tabs>
          <w:tab w:val="left" w:pos="426"/>
        </w:tabs>
        <w:spacing w:after="0" w:line="240" w:lineRule="auto"/>
        <w:jc w:val="both"/>
        <w:rPr>
          <w:rFonts w:ascii="Times New Roman" w:hAnsi="Times New Roman" w:cs="Times New Roman"/>
          <w:sz w:val="24"/>
          <w:szCs w:val="24"/>
        </w:rPr>
      </w:pPr>
    </w:p>
    <w:p w14:paraId="000ABDF8" w14:textId="20DA6420" w:rsidR="00872E7C" w:rsidRDefault="00DE1EDA" w:rsidP="00872E7C">
      <w:pPr>
        <w:tabs>
          <w:tab w:val="left" w:pos="426"/>
        </w:tabs>
        <w:spacing w:after="0" w:line="240" w:lineRule="auto"/>
        <w:jc w:val="both"/>
        <w:rPr>
          <w:rFonts w:ascii="Times New Roman" w:hAnsi="Times New Roman" w:cs="Times New Roman"/>
          <w:sz w:val="24"/>
          <w:szCs w:val="24"/>
        </w:rPr>
      </w:pPr>
      <w:r w:rsidRPr="00D06603">
        <w:rPr>
          <w:rFonts w:ascii="Times New Roman" w:hAnsi="Times New Roman" w:cs="Times New Roman"/>
          <w:sz w:val="24"/>
          <w:szCs w:val="24"/>
        </w:rPr>
        <w:t>Punktiga</w:t>
      </w:r>
      <w:r w:rsidR="00872E7C" w:rsidRPr="006E334C">
        <w:rPr>
          <w:rFonts w:ascii="Times New Roman" w:hAnsi="Times New Roman" w:cs="Times New Roman"/>
          <w:sz w:val="24"/>
          <w:szCs w:val="24"/>
        </w:rPr>
        <w:t xml:space="preserve"> asendatakse</w:t>
      </w:r>
      <w:r w:rsidR="006E334C">
        <w:rPr>
          <w:rFonts w:ascii="Times New Roman" w:hAnsi="Times New Roman" w:cs="Times New Roman"/>
          <w:sz w:val="24"/>
          <w:szCs w:val="24"/>
        </w:rPr>
        <w:t xml:space="preserve"> ka</w:t>
      </w:r>
      <w:r w:rsidR="00872E7C" w:rsidRPr="26680525">
        <w:rPr>
          <w:rFonts w:ascii="Times New Roman" w:hAnsi="Times New Roman" w:cs="Times New Roman"/>
          <w:sz w:val="24"/>
          <w:szCs w:val="24"/>
        </w:rPr>
        <w:t xml:space="preserve"> </w:t>
      </w:r>
      <w:proofErr w:type="spellStart"/>
      <w:r w:rsidR="00872E7C">
        <w:rPr>
          <w:rFonts w:ascii="Times New Roman" w:hAnsi="Times New Roman" w:cs="Times New Roman"/>
          <w:sz w:val="24"/>
          <w:szCs w:val="24"/>
        </w:rPr>
        <w:t>TvLS</w:t>
      </w:r>
      <w:proofErr w:type="spellEnd"/>
      <w:r w:rsidR="00872E7C">
        <w:rPr>
          <w:rFonts w:ascii="Times New Roman" w:hAnsi="Times New Roman" w:cs="Times New Roman"/>
          <w:sz w:val="24"/>
          <w:szCs w:val="24"/>
        </w:rPr>
        <w:t xml:space="preserve"> </w:t>
      </w:r>
      <w:r w:rsidR="00872E7C" w:rsidRPr="022250B6">
        <w:rPr>
          <w:rFonts w:ascii="Times New Roman" w:hAnsi="Times New Roman" w:cs="Times New Roman"/>
          <w:sz w:val="24"/>
          <w:szCs w:val="24"/>
        </w:rPr>
        <w:t>§</w:t>
      </w:r>
      <w:r w:rsidR="00872E7C" w:rsidRPr="26680525">
        <w:rPr>
          <w:rFonts w:ascii="Times New Roman" w:hAnsi="Times New Roman" w:cs="Times New Roman"/>
          <w:sz w:val="24"/>
          <w:szCs w:val="24"/>
        </w:rPr>
        <w:t xml:space="preserve"> 49 lõikes 1 pärast sõna „koormav“ olev sõna „ja“ sõnaga „või“. </w:t>
      </w:r>
      <w:proofErr w:type="spellStart"/>
      <w:r w:rsidR="00872E7C" w:rsidRPr="26680525">
        <w:rPr>
          <w:rFonts w:ascii="Times New Roman" w:hAnsi="Times New Roman" w:cs="Times New Roman"/>
          <w:sz w:val="24"/>
          <w:szCs w:val="24"/>
        </w:rPr>
        <w:t>TvLS</w:t>
      </w:r>
      <w:proofErr w:type="spellEnd"/>
      <w:r w:rsidR="00872E7C" w:rsidRPr="26680525">
        <w:rPr>
          <w:rFonts w:ascii="Times New Roman" w:hAnsi="Times New Roman" w:cs="Times New Roman"/>
          <w:sz w:val="24"/>
          <w:szCs w:val="24"/>
        </w:rPr>
        <w:t xml:space="preserve"> § 49 </w:t>
      </w:r>
      <w:r w:rsidR="00872E7C">
        <w:rPr>
          <w:rFonts w:ascii="Times New Roman" w:hAnsi="Times New Roman" w:cs="Times New Roman"/>
          <w:sz w:val="24"/>
          <w:szCs w:val="24"/>
        </w:rPr>
        <w:t xml:space="preserve">kehtiva </w:t>
      </w:r>
      <w:r w:rsidR="00872E7C" w:rsidRPr="26680525">
        <w:rPr>
          <w:rFonts w:ascii="Times New Roman" w:hAnsi="Times New Roman" w:cs="Times New Roman"/>
          <w:sz w:val="24"/>
          <w:szCs w:val="24"/>
        </w:rPr>
        <w:t>lõike 1 kohaselt võib tunnistaja vastata kirjalikult TVK esitatud küsimusele komisjoni määratud tähtaja jooksul vaid siis, kui samaaegselt</w:t>
      </w:r>
      <w:r w:rsidR="00872E7C">
        <w:rPr>
          <w:rFonts w:ascii="Times New Roman" w:hAnsi="Times New Roman" w:cs="Times New Roman"/>
          <w:sz w:val="24"/>
          <w:szCs w:val="24"/>
        </w:rPr>
        <w:t xml:space="preserve"> on</w:t>
      </w:r>
      <w:r w:rsidR="00872E7C" w:rsidRPr="26680525">
        <w:rPr>
          <w:rFonts w:ascii="Times New Roman" w:hAnsi="Times New Roman" w:cs="Times New Roman"/>
          <w:sz w:val="24"/>
          <w:szCs w:val="24"/>
        </w:rPr>
        <w:t xml:space="preserve"> täidetud järgmised tingimused:</w:t>
      </w:r>
    </w:p>
    <w:p w14:paraId="372682C0" w14:textId="77777777" w:rsidR="00872E7C" w:rsidRDefault="00872E7C" w:rsidP="00872E7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1E32F4">
        <w:rPr>
          <w:rFonts w:ascii="Times New Roman" w:hAnsi="Times New Roman" w:cs="Times New Roman"/>
          <w:sz w:val="24"/>
          <w:szCs w:val="24"/>
        </w:rPr>
        <w:t>istungile ilmumine on tunnistajale ebamõistlikult koormav</w:t>
      </w:r>
      <w:r>
        <w:rPr>
          <w:rFonts w:ascii="Times New Roman" w:hAnsi="Times New Roman" w:cs="Times New Roman"/>
          <w:sz w:val="24"/>
          <w:szCs w:val="24"/>
        </w:rPr>
        <w:t>;</w:t>
      </w:r>
    </w:p>
    <w:p w14:paraId="5B72C74E" w14:textId="77777777" w:rsidR="00872E7C" w:rsidRPr="001E32F4" w:rsidRDefault="00872E7C" w:rsidP="00872E7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26680525">
        <w:rPr>
          <w:rFonts w:ascii="Times New Roman" w:hAnsi="Times New Roman" w:cs="Times New Roman"/>
          <w:sz w:val="24"/>
          <w:szCs w:val="24"/>
        </w:rPr>
        <w:t>kirjaliku ütluse andmine on komisjoni hinnangul küsimuse sisu ning tunnistaja isikut arvestades tõendamiseks piisav.</w:t>
      </w:r>
    </w:p>
    <w:p w14:paraId="5D54F4B8" w14:textId="77777777" w:rsidR="00872E7C" w:rsidRDefault="00872E7C" w:rsidP="00872E7C">
      <w:pPr>
        <w:tabs>
          <w:tab w:val="left" w:pos="426"/>
        </w:tabs>
        <w:spacing w:after="0" w:line="240" w:lineRule="auto"/>
        <w:jc w:val="both"/>
        <w:rPr>
          <w:rFonts w:ascii="Times New Roman" w:hAnsi="Times New Roman" w:cs="Times New Roman"/>
          <w:sz w:val="24"/>
          <w:szCs w:val="24"/>
        </w:rPr>
      </w:pPr>
    </w:p>
    <w:p w14:paraId="1F3D1A93" w14:textId="77777777" w:rsidR="00872E7C" w:rsidRDefault="00872E7C" w:rsidP="00872E7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Kuna mõlema tingimuse koosesinemise nõue on vastuolus TVK eesmärgiga menetleda töövaidlusi võimalikult kiirelt ja lihtsalt ning ei ole ka teisiti põhjendatav, siis nähakse muudatusega ette, et tunnistaja võib TVK esitatud küsimustele vastata komisjoni määratud tähtaja jooksul, kui esineb vähemalt üks eelnimetatud tingimustest.</w:t>
      </w:r>
    </w:p>
    <w:p w14:paraId="162BA102" w14:textId="77777777" w:rsidR="001F7481" w:rsidRDefault="001F7481" w:rsidP="002F3FFC">
      <w:pPr>
        <w:tabs>
          <w:tab w:val="left" w:pos="426"/>
        </w:tabs>
        <w:spacing w:after="0" w:line="240" w:lineRule="auto"/>
        <w:jc w:val="both"/>
        <w:rPr>
          <w:rFonts w:ascii="Times New Roman" w:hAnsi="Times New Roman" w:cs="Times New Roman"/>
          <w:sz w:val="24"/>
          <w:szCs w:val="24"/>
        </w:rPr>
      </w:pPr>
    </w:p>
    <w:p w14:paraId="04163994" w14:textId="21DF9F15" w:rsidR="004C1E84" w:rsidRPr="00A32F71" w:rsidRDefault="0B7542FE" w:rsidP="002F3FFC">
      <w:pPr>
        <w:pStyle w:val="Vahedeta"/>
        <w:jc w:val="both"/>
        <w:rPr>
          <w:rFonts w:ascii="Times New Roman" w:hAnsi="Times New Roman"/>
          <w:sz w:val="24"/>
          <w:szCs w:val="24"/>
        </w:rPr>
      </w:pPr>
      <w:commentRangeStart w:id="33"/>
      <w:r w:rsidRPr="64C1D15A">
        <w:rPr>
          <w:rFonts w:ascii="Times New Roman" w:hAnsi="Times New Roman"/>
          <w:b/>
          <w:bCs/>
          <w:sz w:val="24"/>
          <w:szCs w:val="24"/>
        </w:rPr>
        <w:t>P</w:t>
      </w:r>
      <w:r w:rsidR="6E794C17" w:rsidRPr="64C1D15A">
        <w:rPr>
          <w:rFonts w:ascii="Times New Roman" w:hAnsi="Times New Roman"/>
          <w:b/>
          <w:bCs/>
          <w:sz w:val="24"/>
          <w:szCs w:val="24"/>
        </w:rPr>
        <w:t xml:space="preserve">unktiga </w:t>
      </w:r>
      <w:r w:rsidR="0B63802C" w:rsidRPr="64C1D15A">
        <w:rPr>
          <w:rFonts w:ascii="Times New Roman" w:hAnsi="Times New Roman"/>
          <w:b/>
          <w:bCs/>
          <w:sz w:val="24"/>
          <w:szCs w:val="24"/>
        </w:rPr>
        <w:t>35</w:t>
      </w:r>
      <w:commentRangeEnd w:id="33"/>
      <w:r w:rsidR="002521CB">
        <w:commentReference w:id="33"/>
      </w:r>
      <w:r w:rsidR="6E794C17" w:rsidRPr="64C1D15A">
        <w:rPr>
          <w:rFonts w:ascii="Times New Roman" w:hAnsi="Times New Roman"/>
          <w:sz w:val="24"/>
          <w:szCs w:val="24"/>
        </w:rPr>
        <w:t xml:space="preserve"> </w:t>
      </w:r>
      <w:r w:rsidR="04F73100" w:rsidRPr="64C1D15A">
        <w:rPr>
          <w:rFonts w:ascii="Times New Roman" w:hAnsi="Times New Roman"/>
          <w:sz w:val="24"/>
          <w:szCs w:val="24"/>
        </w:rPr>
        <w:t>muudetakse</w:t>
      </w:r>
      <w:r w:rsidR="6E794C17" w:rsidRPr="64C1D15A">
        <w:rPr>
          <w:rFonts w:ascii="Times New Roman" w:hAnsi="Times New Roman"/>
          <w:sz w:val="24"/>
          <w:szCs w:val="24"/>
        </w:rPr>
        <w:t xml:space="preserve"> </w:t>
      </w:r>
      <w:r w:rsidR="7EEBB6A7" w:rsidRPr="64C1D15A">
        <w:rPr>
          <w:rFonts w:ascii="Times New Roman" w:hAnsi="Times New Roman"/>
          <w:sz w:val="24"/>
          <w:szCs w:val="24"/>
        </w:rPr>
        <w:t>§</w:t>
      </w:r>
      <w:r w:rsidR="6E794C17" w:rsidRPr="64C1D15A">
        <w:rPr>
          <w:rFonts w:ascii="Times New Roman" w:hAnsi="Times New Roman"/>
          <w:sz w:val="24"/>
          <w:szCs w:val="24"/>
        </w:rPr>
        <w:t xml:space="preserve"> 32 lõi</w:t>
      </w:r>
      <w:r w:rsidR="04F73100" w:rsidRPr="64C1D15A">
        <w:rPr>
          <w:rFonts w:ascii="Times New Roman" w:hAnsi="Times New Roman"/>
          <w:sz w:val="24"/>
          <w:szCs w:val="24"/>
        </w:rPr>
        <w:t>ke</w:t>
      </w:r>
      <w:r w:rsidR="6E794C17" w:rsidRPr="64C1D15A">
        <w:rPr>
          <w:rFonts w:ascii="Times New Roman" w:hAnsi="Times New Roman"/>
          <w:sz w:val="24"/>
          <w:szCs w:val="24"/>
        </w:rPr>
        <w:t xml:space="preserve"> 3</w:t>
      </w:r>
      <w:r w:rsidR="04F73100" w:rsidRPr="64C1D15A">
        <w:rPr>
          <w:rFonts w:ascii="Times New Roman" w:hAnsi="Times New Roman"/>
          <w:sz w:val="24"/>
          <w:szCs w:val="24"/>
        </w:rPr>
        <w:t xml:space="preserve"> teist</w:t>
      </w:r>
      <w:r w:rsidR="6E794C17" w:rsidRPr="64C1D15A">
        <w:rPr>
          <w:rFonts w:ascii="Times New Roman" w:hAnsi="Times New Roman"/>
          <w:sz w:val="24"/>
          <w:szCs w:val="24"/>
        </w:rPr>
        <w:t xml:space="preserve"> lause</w:t>
      </w:r>
      <w:r w:rsidR="04F73100" w:rsidRPr="64C1D15A">
        <w:rPr>
          <w:rFonts w:ascii="Times New Roman" w:hAnsi="Times New Roman"/>
          <w:sz w:val="24"/>
          <w:szCs w:val="24"/>
        </w:rPr>
        <w:t>t</w:t>
      </w:r>
      <w:r w:rsidR="6E794C17" w:rsidRPr="64C1D15A">
        <w:rPr>
          <w:rFonts w:ascii="Times New Roman" w:hAnsi="Times New Roman"/>
          <w:sz w:val="24"/>
          <w:szCs w:val="24"/>
        </w:rPr>
        <w:t xml:space="preserve">, mis reguleerib vastunõude menetlusse võtmist, s.t </w:t>
      </w:r>
      <w:r w:rsidR="3866A411" w:rsidRPr="64C1D15A">
        <w:rPr>
          <w:rFonts w:ascii="Times New Roman" w:hAnsi="Times New Roman"/>
          <w:sz w:val="24"/>
          <w:szCs w:val="24"/>
        </w:rPr>
        <w:t>TVK</w:t>
      </w:r>
      <w:r w:rsidR="6E794C17" w:rsidRPr="64C1D15A">
        <w:rPr>
          <w:rFonts w:ascii="Times New Roman" w:hAnsi="Times New Roman"/>
          <w:sz w:val="24"/>
          <w:szCs w:val="24"/>
        </w:rPr>
        <w:t xml:space="preserve"> juhataja </w:t>
      </w:r>
      <w:r w:rsidR="543E2551" w:rsidRPr="64C1D15A">
        <w:rPr>
          <w:rFonts w:ascii="Times New Roman" w:hAnsi="Times New Roman"/>
          <w:sz w:val="24"/>
          <w:szCs w:val="24"/>
        </w:rPr>
        <w:t>võtab selle</w:t>
      </w:r>
      <w:r w:rsidR="6E794C17" w:rsidRPr="64C1D15A">
        <w:rPr>
          <w:rFonts w:ascii="Times New Roman" w:hAnsi="Times New Roman"/>
          <w:sz w:val="24"/>
          <w:szCs w:val="24"/>
        </w:rPr>
        <w:t xml:space="preserve"> menetlusse käimasolevas töövaidlusasjas</w:t>
      </w:r>
      <w:r w:rsidR="1A42AAC3" w:rsidRPr="64C1D15A">
        <w:rPr>
          <w:rFonts w:ascii="Times New Roman" w:hAnsi="Times New Roman"/>
          <w:sz w:val="24"/>
          <w:szCs w:val="24"/>
        </w:rPr>
        <w:t>. Praegu</w:t>
      </w:r>
      <w:r w:rsidR="6E794C17" w:rsidRPr="64C1D15A">
        <w:rPr>
          <w:rFonts w:ascii="Times New Roman" w:hAnsi="Times New Roman"/>
          <w:sz w:val="24"/>
          <w:szCs w:val="24"/>
        </w:rPr>
        <w:t xml:space="preserve"> registreerita</w:t>
      </w:r>
      <w:r w:rsidR="1A42AAC3" w:rsidRPr="64C1D15A">
        <w:rPr>
          <w:rFonts w:ascii="Times New Roman" w:hAnsi="Times New Roman"/>
          <w:sz w:val="24"/>
          <w:szCs w:val="24"/>
        </w:rPr>
        <w:t>kse see</w:t>
      </w:r>
      <w:r w:rsidR="6E794C17" w:rsidRPr="64C1D15A">
        <w:rPr>
          <w:rFonts w:ascii="Times New Roman" w:hAnsi="Times New Roman"/>
          <w:sz w:val="24"/>
          <w:szCs w:val="24"/>
        </w:rPr>
        <w:t xml:space="preserve"> uue töövaidlusasjana, mis hiljem </w:t>
      </w:r>
      <w:r w:rsidR="1A42AAC3" w:rsidRPr="64C1D15A">
        <w:rPr>
          <w:rFonts w:ascii="Times New Roman" w:hAnsi="Times New Roman"/>
          <w:sz w:val="24"/>
          <w:szCs w:val="24"/>
        </w:rPr>
        <w:t xml:space="preserve">liidetakse </w:t>
      </w:r>
      <w:r w:rsidR="6E794C17" w:rsidRPr="64C1D15A">
        <w:rPr>
          <w:rFonts w:ascii="Times New Roman" w:hAnsi="Times New Roman"/>
          <w:sz w:val="24"/>
          <w:szCs w:val="24"/>
        </w:rPr>
        <w:t>esialgse töövaidlusasja juurde</w:t>
      </w:r>
      <w:r w:rsidR="1A42AAC3" w:rsidRPr="64C1D15A">
        <w:rPr>
          <w:rFonts w:ascii="Times New Roman" w:hAnsi="Times New Roman"/>
          <w:sz w:val="24"/>
          <w:szCs w:val="24"/>
        </w:rPr>
        <w:t>.</w:t>
      </w:r>
      <w:r w:rsidR="76919837" w:rsidRPr="64C1D15A">
        <w:rPr>
          <w:rFonts w:ascii="Times New Roman" w:hAnsi="Times New Roman"/>
          <w:sz w:val="24"/>
          <w:szCs w:val="24"/>
        </w:rPr>
        <w:t xml:space="preserve"> Muudatus aitab ära hoida avalduste </w:t>
      </w:r>
      <w:r w:rsidR="04F73100" w:rsidRPr="64C1D15A">
        <w:rPr>
          <w:rFonts w:ascii="Times New Roman" w:hAnsi="Times New Roman"/>
          <w:sz w:val="24"/>
          <w:szCs w:val="24"/>
        </w:rPr>
        <w:t xml:space="preserve">arvu </w:t>
      </w:r>
      <w:r w:rsidR="76919837" w:rsidRPr="64C1D15A">
        <w:rPr>
          <w:rFonts w:ascii="Times New Roman" w:hAnsi="Times New Roman"/>
          <w:sz w:val="24"/>
          <w:szCs w:val="24"/>
        </w:rPr>
        <w:t xml:space="preserve">kunstlikku suurendamist ja tarbetut bürokraatiat ning </w:t>
      </w:r>
      <w:r w:rsidR="540037D7" w:rsidRPr="64C1D15A">
        <w:rPr>
          <w:rFonts w:ascii="Times New Roman" w:hAnsi="Times New Roman"/>
          <w:sz w:val="24"/>
          <w:szCs w:val="24"/>
        </w:rPr>
        <w:t>lihtsustab menetlust</w:t>
      </w:r>
      <w:r w:rsidR="76919837" w:rsidRPr="64C1D15A">
        <w:rPr>
          <w:rFonts w:ascii="Times New Roman" w:hAnsi="Times New Roman"/>
          <w:sz w:val="24"/>
          <w:szCs w:val="24"/>
        </w:rPr>
        <w:t xml:space="preserve"> poolte jaoks</w:t>
      </w:r>
      <w:r w:rsidR="540037D7" w:rsidRPr="64C1D15A">
        <w:rPr>
          <w:rFonts w:ascii="Times New Roman" w:hAnsi="Times New Roman"/>
          <w:sz w:val="24"/>
          <w:szCs w:val="24"/>
        </w:rPr>
        <w:t>.</w:t>
      </w:r>
      <w:r w:rsidR="76919837" w:rsidRPr="64C1D15A">
        <w:rPr>
          <w:rFonts w:ascii="Times New Roman" w:hAnsi="Times New Roman"/>
          <w:sz w:val="24"/>
          <w:szCs w:val="24"/>
        </w:rPr>
        <w:t xml:space="preserve"> </w:t>
      </w:r>
      <w:r w:rsidR="7EBE3BE3" w:rsidRPr="64C1D15A">
        <w:rPr>
          <w:rFonts w:ascii="Times New Roman" w:hAnsi="Times New Roman"/>
          <w:sz w:val="24"/>
          <w:szCs w:val="24"/>
        </w:rPr>
        <w:t xml:space="preserve">Näiteks ei pea edaspidi vastunõude arutamiseks kokku kutsuma eraldi istungit </w:t>
      </w:r>
      <w:r w:rsidR="60E427FB" w:rsidRPr="64C1D15A">
        <w:rPr>
          <w:rFonts w:ascii="Times New Roman" w:hAnsi="Times New Roman"/>
          <w:sz w:val="24"/>
          <w:szCs w:val="24"/>
        </w:rPr>
        <w:t>ning</w:t>
      </w:r>
      <w:r w:rsidR="7EBE3BE3" w:rsidRPr="64C1D15A">
        <w:rPr>
          <w:rFonts w:ascii="Times New Roman" w:hAnsi="Times New Roman"/>
          <w:sz w:val="24"/>
          <w:szCs w:val="24"/>
        </w:rPr>
        <w:t xml:space="preserve"> </w:t>
      </w:r>
      <w:r w:rsidR="47C8BEA7" w:rsidRPr="64C1D15A">
        <w:rPr>
          <w:rFonts w:ascii="Times New Roman" w:hAnsi="Times New Roman"/>
          <w:sz w:val="24"/>
          <w:szCs w:val="24"/>
        </w:rPr>
        <w:t>töövaidluse</w:t>
      </w:r>
      <w:r w:rsidR="7EBE3BE3" w:rsidRPr="64C1D15A">
        <w:rPr>
          <w:rFonts w:ascii="Times New Roman" w:hAnsi="Times New Roman"/>
          <w:sz w:val="24"/>
          <w:szCs w:val="24"/>
        </w:rPr>
        <w:t xml:space="preserve"> saab lahendada ühe istungiga.</w:t>
      </w:r>
    </w:p>
    <w:p w14:paraId="2B08CE04" w14:textId="77777777" w:rsidR="00A32F71" w:rsidRDefault="00A32F71" w:rsidP="002F3FFC">
      <w:pPr>
        <w:pStyle w:val="Vahedeta"/>
      </w:pPr>
    </w:p>
    <w:p w14:paraId="57D2D21D" w14:textId="2A8BBC9E" w:rsidR="004C1E84" w:rsidRPr="004C1E84" w:rsidRDefault="31EE7288" w:rsidP="002F3FFC">
      <w:pPr>
        <w:pStyle w:val="Vahedeta"/>
        <w:jc w:val="both"/>
        <w:rPr>
          <w:rFonts w:ascii="Times New Roman" w:hAnsi="Times New Roman"/>
          <w:sz w:val="24"/>
          <w:szCs w:val="24"/>
        </w:rPr>
      </w:pPr>
      <w:commentRangeStart w:id="34"/>
      <w:r w:rsidRPr="64C1D15A">
        <w:rPr>
          <w:rFonts w:ascii="Times New Roman" w:hAnsi="Times New Roman"/>
          <w:b/>
          <w:bCs/>
          <w:sz w:val="24"/>
          <w:szCs w:val="24"/>
        </w:rPr>
        <w:t>P</w:t>
      </w:r>
      <w:r w:rsidR="6E794C17" w:rsidRPr="64C1D15A">
        <w:rPr>
          <w:rFonts w:ascii="Times New Roman" w:hAnsi="Times New Roman"/>
          <w:b/>
          <w:bCs/>
          <w:sz w:val="24"/>
          <w:szCs w:val="24"/>
        </w:rPr>
        <w:t xml:space="preserve">unktiga </w:t>
      </w:r>
      <w:r w:rsidR="4FFFAB2B" w:rsidRPr="64C1D15A">
        <w:rPr>
          <w:rFonts w:ascii="Times New Roman" w:hAnsi="Times New Roman"/>
          <w:b/>
          <w:bCs/>
          <w:sz w:val="24"/>
          <w:szCs w:val="24"/>
        </w:rPr>
        <w:t>36</w:t>
      </w:r>
      <w:commentRangeEnd w:id="34"/>
      <w:r w:rsidR="00116F19">
        <w:commentReference w:id="34"/>
      </w:r>
      <w:r w:rsidR="6E794C17" w:rsidRPr="64C1D15A">
        <w:rPr>
          <w:rFonts w:ascii="Times New Roman" w:hAnsi="Times New Roman"/>
          <w:sz w:val="24"/>
          <w:szCs w:val="24"/>
        </w:rPr>
        <w:t xml:space="preserve"> tunnistatakse </w:t>
      </w:r>
      <w:r w:rsidRPr="64C1D15A">
        <w:rPr>
          <w:rFonts w:ascii="Times New Roman" w:hAnsi="Times New Roman"/>
          <w:sz w:val="24"/>
          <w:szCs w:val="24"/>
        </w:rPr>
        <w:t xml:space="preserve">TvLS </w:t>
      </w:r>
      <w:r w:rsidR="60E427FB" w:rsidRPr="64C1D15A">
        <w:rPr>
          <w:rFonts w:ascii="Times New Roman" w:hAnsi="Times New Roman"/>
          <w:sz w:val="24"/>
          <w:szCs w:val="24"/>
        </w:rPr>
        <w:t>§</w:t>
      </w:r>
      <w:r w:rsidR="6E794C17" w:rsidRPr="64C1D15A">
        <w:rPr>
          <w:rFonts w:ascii="Times New Roman" w:hAnsi="Times New Roman"/>
          <w:sz w:val="24"/>
          <w:szCs w:val="24"/>
        </w:rPr>
        <w:t xml:space="preserve"> 32 lõige 4 kehtetuks</w:t>
      </w:r>
      <w:r w:rsidR="0F214B52" w:rsidRPr="64C1D15A">
        <w:rPr>
          <w:rFonts w:ascii="Times New Roman" w:hAnsi="Times New Roman"/>
          <w:sz w:val="24"/>
          <w:szCs w:val="24"/>
        </w:rPr>
        <w:t>, sest</w:t>
      </w:r>
      <w:r w:rsidR="6E794C17" w:rsidRPr="64C1D15A">
        <w:rPr>
          <w:rFonts w:ascii="Times New Roman" w:hAnsi="Times New Roman"/>
          <w:sz w:val="24"/>
          <w:szCs w:val="24"/>
        </w:rPr>
        <w:t xml:space="preserve"> nõuete tasaarvestuse (sh menetlusliku tasaarvestuse vastuväite lahendamise) kord sätestatakse eraldi TvLS § 59 lõike 2</w:t>
      </w:r>
      <w:r w:rsidR="6E794C17" w:rsidRPr="64C1D15A">
        <w:rPr>
          <w:rFonts w:ascii="Times New Roman" w:hAnsi="Times New Roman"/>
          <w:sz w:val="24"/>
          <w:szCs w:val="24"/>
          <w:vertAlign w:val="superscript"/>
        </w:rPr>
        <w:t xml:space="preserve">1 </w:t>
      </w:r>
      <w:r w:rsidR="6E794C17" w:rsidRPr="64C1D15A">
        <w:rPr>
          <w:rFonts w:ascii="Times New Roman" w:hAnsi="Times New Roman"/>
          <w:sz w:val="24"/>
          <w:szCs w:val="24"/>
        </w:rPr>
        <w:t>lisamisega.</w:t>
      </w:r>
    </w:p>
    <w:p w14:paraId="2821BDF0" w14:textId="31807276" w:rsidR="00B1148E" w:rsidRDefault="00B1148E" w:rsidP="002F3FFC">
      <w:pPr>
        <w:tabs>
          <w:tab w:val="left" w:pos="426"/>
        </w:tabs>
        <w:spacing w:after="0" w:line="240" w:lineRule="auto"/>
        <w:jc w:val="both"/>
        <w:rPr>
          <w:rFonts w:ascii="Times New Roman" w:hAnsi="Times New Roman" w:cs="Times New Roman"/>
          <w:sz w:val="24"/>
          <w:szCs w:val="24"/>
        </w:rPr>
      </w:pPr>
    </w:p>
    <w:p w14:paraId="27B3DD47" w14:textId="2922587E" w:rsidR="00B1148E" w:rsidRDefault="003206C9"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B1148E" w:rsidRPr="26680525">
        <w:rPr>
          <w:rFonts w:ascii="Times New Roman" w:hAnsi="Times New Roman" w:cs="Times New Roman"/>
          <w:b/>
          <w:bCs/>
          <w:sz w:val="24"/>
          <w:szCs w:val="24"/>
        </w:rPr>
        <w:t xml:space="preserve">unktiga </w:t>
      </w:r>
      <w:r w:rsidR="00B47A4F">
        <w:rPr>
          <w:rFonts w:ascii="Times New Roman" w:hAnsi="Times New Roman" w:cs="Times New Roman"/>
          <w:b/>
          <w:bCs/>
          <w:sz w:val="24"/>
          <w:szCs w:val="24"/>
        </w:rPr>
        <w:t>37</w:t>
      </w:r>
      <w:r w:rsidR="00B1148E" w:rsidRPr="26680525">
        <w:rPr>
          <w:rFonts w:ascii="Times New Roman" w:hAnsi="Times New Roman" w:cs="Times New Roman"/>
          <w:sz w:val="24"/>
          <w:szCs w:val="24"/>
        </w:rPr>
        <w:t xml:space="preserve"> täiendatakse </w:t>
      </w:r>
      <w:proofErr w:type="spellStart"/>
      <w:r w:rsidR="006C7603">
        <w:rPr>
          <w:rFonts w:ascii="Times New Roman" w:hAnsi="Times New Roman" w:cs="Times New Roman"/>
          <w:sz w:val="24"/>
          <w:szCs w:val="24"/>
        </w:rPr>
        <w:t>TvLS</w:t>
      </w:r>
      <w:proofErr w:type="spellEnd"/>
      <w:r w:rsidR="006C7603">
        <w:rPr>
          <w:rFonts w:ascii="Times New Roman" w:hAnsi="Times New Roman" w:cs="Times New Roman"/>
          <w:sz w:val="24"/>
          <w:szCs w:val="24"/>
        </w:rPr>
        <w:t xml:space="preserve"> </w:t>
      </w:r>
      <w:r w:rsidR="00AB3F2C" w:rsidRPr="004C1E84">
        <w:rPr>
          <w:rFonts w:ascii="Times New Roman" w:hAnsi="Times New Roman"/>
          <w:sz w:val="24"/>
          <w:szCs w:val="24"/>
        </w:rPr>
        <w:t>§</w:t>
      </w:r>
      <w:r w:rsidR="00B1148E" w:rsidRPr="26680525">
        <w:rPr>
          <w:rFonts w:ascii="Times New Roman" w:hAnsi="Times New Roman" w:cs="Times New Roman"/>
          <w:sz w:val="24"/>
          <w:szCs w:val="24"/>
        </w:rPr>
        <w:t xml:space="preserve"> 35 lõiget 1 ning nähakse ette, et </w:t>
      </w:r>
      <w:r w:rsidR="00AB3F2C">
        <w:rPr>
          <w:rFonts w:ascii="Times New Roman" w:hAnsi="Times New Roman" w:cs="Times New Roman"/>
          <w:sz w:val="24"/>
          <w:szCs w:val="24"/>
        </w:rPr>
        <w:t xml:space="preserve">pooled sõlmivad </w:t>
      </w:r>
      <w:r w:rsidR="00B1148E" w:rsidRPr="26680525">
        <w:rPr>
          <w:rFonts w:ascii="Times New Roman" w:hAnsi="Times New Roman" w:cs="Times New Roman"/>
          <w:sz w:val="24"/>
          <w:szCs w:val="24"/>
        </w:rPr>
        <w:t>lepitus</w:t>
      </w:r>
      <w:r w:rsidR="006C7603">
        <w:rPr>
          <w:rFonts w:ascii="Times New Roman" w:hAnsi="Times New Roman" w:cs="Times New Roman"/>
          <w:sz w:val="24"/>
          <w:szCs w:val="24"/>
        </w:rPr>
        <w:softHyphen/>
      </w:r>
      <w:r w:rsidR="00B1148E" w:rsidRPr="26680525">
        <w:rPr>
          <w:rFonts w:ascii="Times New Roman" w:hAnsi="Times New Roman" w:cs="Times New Roman"/>
          <w:sz w:val="24"/>
          <w:szCs w:val="24"/>
        </w:rPr>
        <w:t>kokkulep</w:t>
      </w:r>
      <w:r w:rsidR="00AB3F2C">
        <w:rPr>
          <w:rFonts w:ascii="Times New Roman" w:hAnsi="Times New Roman" w:cs="Times New Roman"/>
          <w:sz w:val="24"/>
          <w:szCs w:val="24"/>
        </w:rPr>
        <w:t>p</w:t>
      </w:r>
      <w:r w:rsidR="00B1148E" w:rsidRPr="26680525">
        <w:rPr>
          <w:rFonts w:ascii="Times New Roman" w:hAnsi="Times New Roman" w:cs="Times New Roman"/>
          <w:sz w:val="24"/>
          <w:szCs w:val="24"/>
        </w:rPr>
        <w:t xml:space="preserve">e kirjalikult </w:t>
      </w:r>
      <w:r w:rsidR="00AB3F2C">
        <w:rPr>
          <w:rFonts w:ascii="Times New Roman" w:hAnsi="Times New Roman" w:cs="Times New Roman"/>
          <w:sz w:val="24"/>
          <w:szCs w:val="24"/>
        </w:rPr>
        <w:t>kümne</w:t>
      </w:r>
      <w:r w:rsidR="00B1148E" w:rsidRPr="26680525">
        <w:rPr>
          <w:rFonts w:ascii="Times New Roman" w:hAnsi="Times New Roman" w:cs="Times New Roman"/>
          <w:sz w:val="24"/>
          <w:szCs w:val="24"/>
        </w:rPr>
        <w:t xml:space="preserve"> tööpäeva jooksul avalduse menetlusse võtmisest arvates, välja arvatud juhul</w:t>
      </w:r>
      <w:r w:rsidR="059E81C2" w:rsidRPr="26680525">
        <w:rPr>
          <w:rFonts w:ascii="Times New Roman" w:hAnsi="Times New Roman" w:cs="Times New Roman"/>
          <w:sz w:val="24"/>
          <w:szCs w:val="24"/>
        </w:rPr>
        <w:t>,</w:t>
      </w:r>
      <w:r w:rsidR="00B1148E" w:rsidRPr="26680525">
        <w:rPr>
          <w:rFonts w:ascii="Times New Roman" w:hAnsi="Times New Roman" w:cs="Times New Roman"/>
          <w:sz w:val="24"/>
          <w:szCs w:val="24"/>
        </w:rPr>
        <w:t xml:space="preserve"> kui menetlus </w:t>
      </w:r>
      <w:r w:rsidR="00DB79EB" w:rsidRPr="26680525">
        <w:rPr>
          <w:rFonts w:ascii="Times New Roman" w:hAnsi="Times New Roman" w:cs="Times New Roman"/>
          <w:sz w:val="24"/>
          <w:szCs w:val="24"/>
        </w:rPr>
        <w:t xml:space="preserve">pikenes </w:t>
      </w:r>
      <w:r w:rsidR="00B1148E" w:rsidRPr="26680525">
        <w:rPr>
          <w:rFonts w:ascii="Times New Roman" w:hAnsi="Times New Roman" w:cs="Times New Roman"/>
          <w:sz w:val="24"/>
          <w:szCs w:val="24"/>
        </w:rPr>
        <w:t>objektiivsete asjaolude</w:t>
      </w:r>
      <w:r w:rsidR="00DB79EB">
        <w:rPr>
          <w:rFonts w:ascii="Times New Roman" w:hAnsi="Times New Roman" w:cs="Times New Roman"/>
          <w:sz w:val="24"/>
          <w:szCs w:val="24"/>
        </w:rPr>
        <w:t xml:space="preserve"> tõttu.</w:t>
      </w:r>
      <w:r w:rsidR="00B1148E" w:rsidRPr="26680525">
        <w:rPr>
          <w:rFonts w:ascii="Times New Roman" w:hAnsi="Times New Roman" w:cs="Times New Roman"/>
          <w:sz w:val="24"/>
          <w:szCs w:val="24"/>
        </w:rPr>
        <w:t xml:space="preserve"> </w:t>
      </w:r>
      <w:r w:rsidR="21B51118" w:rsidRPr="26680525">
        <w:rPr>
          <w:rFonts w:ascii="Times New Roman" w:hAnsi="Times New Roman" w:cs="Times New Roman"/>
          <w:sz w:val="24"/>
          <w:szCs w:val="24"/>
        </w:rPr>
        <w:t>Praegu</w:t>
      </w:r>
      <w:r w:rsidR="51442D19" w:rsidRPr="26680525">
        <w:rPr>
          <w:rFonts w:ascii="Times New Roman" w:hAnsi="Times New Roman" w:cs="Times New Roman"/>
          <w:sz w:val="24"/>
          <w:szCs w:val="24"/>
        </w:rPr>
        <w:t xml:space="preserve">ne korraldus ei ole piisavalt paindlik </w:t>
      </w:r>
      <w:r w:rsidR="00682FA0">
        <w:rPr>
          <w:rFonts w:ascii="Times New Roman" w:hAnsi="Times New Roman" w:cs="Times New Roman"/>
          <w:sz w:val="24"/>
          <w:szCs w:val="24"/>
        </w:rPr>
        <w:t>ega</w:t>
      </w:r>
      <w:r w:rsidR="21B51118" w:rsidRPr="26680525">
        <w:rPr>
          <w:rFonts w:ascii="Times New Roman" w:hAnsi="Times New Roman" w:cs="Times New Roman"/>
          <w:sz w:val="24"/>
          <w:szCs w:val="24"/>
        </w:rPr>
        <w:t xml:space="preserve"> võimald</w:t>
      </w:r>
      <w:r w:rsidR="006A06B7" w:rsidRPr="26680525">
        <w:rPr>
          <w:rFonts w:ascii="Times New Roman" w:hAnsi="Times New Roman" w:cs="Times New Roman"/>
          <w:sz w:val="24"/>
          <w:szCs w:val="24"/>
        </w:rPr>
        <w:t>a</w:t>
      </w:r>
      <w:r w:rsidR="21B51118" w:rsidRPr="26680525">
        <w:rPr>
          <w:rFonts w:ascii="Times New Roman" w:hAnsi="Times New Roman" w:cs="Times New Roman"/>
          <w:sz w:val="24"/>
          <w:szCs w:val="24"/>
        </w:rPr>
        <w:t xml:space="preserve"> ettenähtud </w:t>
      </w:r>
      <w:r w:rsidR="00682FA0">
        <w:rPr>
          <w:rFonts w:ascii="Times New Roman" w:hAnsi="Times New Roman" w:cs="Times New Roman"/>
          <w:sz w:val="24"/>
          <w:szCs w:val="24"/>
        </w:rPr>
        <w:t>kümne</w:t>
      </w:r>
      <w:r w:rsidR="21B51118" w:rsidRPr="26680525">
        <w:rPr>
          <w:rFonts w:ascii="Times New Roman" w:hAnsi="Times New Roman" w:cs="Times New Roman"/>
          <w:sz w:val="24"/>
          <w:szCs w:val="24"/>
        </w:rPr>
        <w:t>t</w:t>
      </w:r>
      <w:r w:rsidR="6A5E46A2" w:rsidRPr="26680525">
        <w:rPr>
          <w:rFonts w:ascii="Times New Roman" w:hAnsi="Times New Roman" w:cs="Times New Roman"/>
          <w:sz w:val="24"/>
          <w:szCs w:val="24"/>
        </w:rPr>
        <w:t xml:space="preserve">ööpäevasest ajaraamist üle minna, kuigi </w:t>
      </w:r>
      <w:r w:rsidR="1A119054" w:rsidRPr="26680525">
        <w:rPr>
          <w:rFonts w:ascii="Times New Roman" w:hAnsi="Times New Roman" w:cs="Times New Roman"/>
          <w:sz w:val="24"/>
          <w:szCs w:val="24"/>
        </w:rPr>
        <w:t>keerulisemate lepitusmenetluste puhul oleks lisapaindlikkus</w:t>
      </w:r>
      <w:r w:rsidR="00682FA0">
        <w:rPr>
          <w:rFonts w:ascii="Times New Roman" w:hAnsi="Times New Roman" w:cs="Times New Roman"/>
          <w:sz w:val="24"/>
          <w:szCs w:val="24"/>
        </w:rPr>
        <w:t>t</w:t>
      </w:r>
      <w:r w:rsidR="1A119054" w:rsidRPr="26680525">
        <w:rPr>
          <w:rFonts w:ascii="Times New Roman" w:hAnsi="Times New Roman" w:cs="Times New Roman"/>
          <w:sz w:val="24"/>
          <w:szCs w:val="24"/>
        </w:rPr>
        <w:t xml:space="preserve"> </w:t>
      </w:r>
      <w:r w:rsidR="6BA8CBDF" w:rsidRPr="26680525">
        <w:rPr>
          <w:rFonts w:ascii="Times New Roman" w:hAnsi="Times New Roman" w:cs="Times New Roman"/>
          <w:sz w:val="24"/>
          <w:szCs w:val="24"/>
        </w:rPr>
        <w:t>vaja nii TVK-</w:t>
      </w:r>
      <w:proofErr w:type="spellStart"/>
      <w:r w:rsidR="6BA8CBDF" w:rsidRPr="26680525">
        <w:rPr>
          <w:rFonts w:ascii="Times New Roman" w:hAnsi="Times New Roman" w:cs="Times New Roman"/>
          <w:sz w:val="24"/>
          <w:szCs w:val="24"/>
        </w:rPr>
        <w:t>le</w:t>
      </w:r>
      <w:proofErr w:type="spellEnd"/>
      <w:r w:rsidR="36306C61" w:rsidRPr="26680525">
        <w:rPr>
          <w:rFonts w:ascii="Times New Roman" w:hAnsi="Times New Roman" w:cs="Times New Roman"/>
          <w:sz w:val="24"/>
          <w:szCs w:val="24"/>
        </w:rPr>
        <w:t xml:space="preserve"> kui </w:t>
      </w:r>
      <w:r w:rsidR="00682FA0">
        <w:rPr>
          <w:rFonts w:ascii="Times New Roman" w:hAnsi="Times New Roman" w:cs="Times New Roman"/>
          <w:sz w:val="24"/>
          <w:szCs w:val="24"/>
        </w:rPr>
        <w:t xml:space="preserve">ka </w:t>
      </w:r>
      <w:r w:rsidR="36306C61" w:rsidRPr="26680525">
        <w:rPr>
          <w:rFonts w:ascii="Times New Roman" w:hAnsi="Times New Roman" w:cs="Times New Roman"/>
          <w:sz w:val="24"/>
          <w:szCs w:val="24"/>
        </w:rPr>
        <w:t>lepitusmenetluse osapooltele</w:t>
      </w:r>
      <w:r w:rsidR="3BF2C2E3" w:rsidRPr="26680525">
        <w:rPr>
          <w:rFonts w:ascii="Times New Roman" w:hAnsi="Times New Roman" w:cs="Times New Roman"/>
          <w:sz w:val="24"/>
          <w:szCs w:val="24"/>
        </w:rPr>
        <w:t>, et tagada lepitusprotsessi õnnestumine.</w:t>
      </w:r>
    </w:p>
    <w:p w14:paraId="53BCBD42" w14:textId="54E5F048" w:rsidR="001006FF" w:rsidRDefault="001006FF" w:rsidP="002F3FFC">
      <w:pPr>
        <w:tabs>
          <w:tab w:val="left" w:pos="426"/>
        </w:tabs>
        <w:spacing w:after="0" w:line="240" w:lineRule="auto"/>
        <w:jc w:val="both"/>
        <w:rPr>
          <w:rFonts w:ascii="Times New Roman" w:hAnsi="Times New Roman" w:cs="Times New Roman"/>
          <w:sz w:val="24"/>
          <w:szCs w:val="24"/>
        </w:rPr>
      </w:pPr>
    </w:p>
    <w:p w14:paraId="143FE203" w14:textId="018ABEF0" w:rsidR="00B1148E" w:rsidRDefault="00C53353"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71C9997B" w:rsidRPr="022250B6">
        <w:rPr>
          <w:rFonts w:ascii="Times New Roman" w:hAnsi="Times New Roman" w:cs="Times New Roman"/>
          <w:b/>
          <w:bCs/>
          <w:sz w:val="24"/>
          <w:szCs w:val="24"/>
        </w:rPr>
        <w:t xml:space="preserve">unktiga </w:t>
      </w:r>
      <w:r w:rsidR="00D93411">
        <w:rPr>
          <w:rFonts w:ascii="Times New Roman" w:hAnsi="Times New Roman" w:cs="Times New Roman"/>
          <w:b/>
          <w:bCs/>
          <w:sz w:val="24"/>
          <w:szCs w:val="24"/>
        </w:rPr>
        <w:t>38</w:t>
      </w:r>
      <w:r w:rsidR="71C9997B" w:rsidRPr="022250B6">
        <w:rPr>
          <w:rFonts w:ascii="Times New Roman" w:hAnsi="Times New Roman" w:cs="Times New Roman"/>
          <w:sz w:val="24"/>
          <w:szCs w:val="24"/>
        </w:rPr>
        <w:t xml:space="preserve"> täiendatakse </w:t>
      </w:r>
      <w:r w:rsidR="002C1B51" w:rsidRPr="004C1E84">
        <w:rPr>
          <w:rFonts w:ascii="Times New Roman" w:hAnsi="Times New Roman"/>
          <w:sz w:val="24"/>
          <w:szCs w:val="24"/>
        </w:rPr>
        <w:t>§</w:t>
      </w:r>
      <w:r w:rsidR="71C9997B" w:rsidRPr="022250B6">
        <w:rPr>
          <w:rFonts w:ascii="Times New Roman" w:hAnsi="Times New Roman" w:cs="Times New Roman"/>
          <w:sz w:val="24"/>
          <w:szCs w:val="24"/>
        </w:rPr>
        <w:t xml:space="preserve"> 35 </w:t>
      </w:r>
      <w:r w:rsidR="73663955" w:rsidRPr="022250B6">
        <w:rPr>
          <w:rFonts w:ascii="Times New Roman" w:hAnsi="Times New Roman" w:cs="Times New Roman"/>
          <w:sz w:val="24"/>
          <w:szCs w:val="24"/>
        </w:rPr>
        <w:t>lõikega 3</w:t>
      </w:r>
      <w:r w:rsidR="71C9997B" w:rsidRPr="022250B6">
        <w:rPr>
          <w:rFonts w:ascii="Times New Roman" w:hAnsi="Times New Roman" w:cs="Times New Roman"/>
          <w:sz w:val="24"/>
          <w:szCs w:val="24"/>
        </w:rPr>
        <w:t xml:space="preserve">, mille kohaselt </w:t>
      </w:r>
      <w:r w:rsidR="755251AD" w:rsidRPr="022250B6">
        <w:rPr>
          <w:rFonts w:ascii="Times New Roman" w:hAnsi="Times New Roman" w:cs="Times New Roman"/>
          <w:sz w:val="24"/>
          <w:szCs w:val="24"/>
        </w:rPr>
        <w:t>lõpeta</w:t>
      </w:r>
      <w:r w:rsidR="002C1B51">
        <w:rPr>
          <w:rFonts w:ascii="Times New Roman" w:hAnsi="Times New Roman" w:cs="Times New Roman"/>
          <w:sz w:val="24"/>
          <w:szCs w:val="24"/>
        </w:rPr>
        <w:t>b TVK</w:t>
      </w:r>
      <w:r w:rsidR="755251AD" w:rsidRPr="022250B6">
        <w:rPr>
          <w:rFonts w:ascii="Times New Roman" w:hAnsi="Times New Roman" w:cs="Times New Roman"/>
          <w:sz w:val="24"/>
          <w:szCs w:val="24"/>
        </w:rPr>
        <w:t xml:space="preserve"> </w:t>
      </w:r>
      <w:r w:rsidR="002C1B51">
        <w:rPr>
          <w:rFonts w:ascii="Times New Roman" w:hAnsi="Times New Roman" w:cs="Times New Roman"/>
          <w:sz w:val="24"/>
          <w:szCs w:val="24"/>
        </w:rPr>
        <w:t xml:space="preserve">määrusega </w:t>
      </w:r>
      <w:r w:rsidR="71C9997B" w:rsidRPr="022250B6">
        <w:rPr>
          <w:rFonts w:ascii="Times New Roman" w:hAnsi="Times New Roman" w:cs="Times New Roman"/>
          <w:sz w:val="24"/>
          <w:szCs w:val="24"/>
        </w:rPr>
        <w:t>lepitusmenetlus</w:t>
      </w:r>
      <w:r w:rsidR="002C1B51">
        <w:rPr>
          <w:rFonts w:ascii="Times New Roman" w:hAnsi="Times New Roman" w:cs="Times New Roman"/>
          <w:sz w:val="24"/>
          <w:szCs w:val="24"/>
        </w:rPr>
        <w:t>e</w:t>
      </w:r>
      <w:r w:rsidR="71C9997B" w:rsidRPr="022250B6">
        <w:rPr>
          <w:rFonts w:ascii="Times New Roman" w:hAnsi="Times New Roman" w:cs="Times New Roman"/>
          <w:sz w:val="24"/>
          <w:szCs w:val="24"/>
        </w:rPr>
        <w:t xml:space="preserve"> </w:t>
      </w:r>
      <w:r w:rsidR="0C68FB3E" w:rsidRPr="022250B6">
        <w:rPr>
          <w:rFonts w:ascii="Times New Roman" w:hAnsi="Times New Roman" w:cs="Times New Roman"/>
          <w:sz w:val="24"/>
          <w:szCs w:val="24"/>
        </w:rPr>
        <w:t xml:space="preserve">nii lepituskokkuleppe sõlmimise korral kui </w:t>
      </w:r>
      <w:r w:rsidR="002C1B51">
        <w:rPr>
          <w:rFonts w:ascii="Times New Roman" w:hAnsi="Times New Roman" w:cs="Times New Roman"/>
          <w:sz w:val="24"/>
          <w:szCs w:val="24"/>
        </w:rPr>
        <w:t xml:space="preserve">ka </w:t>
      </w:r>
      <w:r w:rsidR="6EB6FCDB" w:rsidRPr="022250B6">
        <w:rPr>
          <w:rFonts w:ascii="Times New Roman" w:hAnsi="Times New Roman" w:cs="Times New Roman"/>
          <w:sz w:val="24"/>
          <w:szCs w:val="24"/>
        </w:rPr>
        <w:t>lepitusmenetluse lõppemisel kokkuleppe sõlmimata jätmise tõttu</w:t>
      </w:r>
      <w:r w:rsidR="002C1B51">
        <w:rPr>
          <w:rFonts w:ascii="Times New Roman" w:hAnsi="Times New Roman" w:cs="Times New Roman"/>
          <w:sz w:val="24"/>
          <w:szCs w:val="24"/>
        </w:rPr>
        <w:t>.</w:t>
      </w:r>
      <w:r w:rsidR="22FA6E9B" w:rsidRPr="022250B6">
        <w:rPr>
          <w:rFonts w:ascii="Times New Roman" w:hAnsi="Times New Roman" w:cs="Times New Roman"/>
          <w:sz w:val="24"/>
          <w:szCs w:val="24"/>
        </w:rPr>
        <w:t xml:space="preserve"> </w:t>
      </w:r>
      <w:r w:rsidR="6EB6FCDB" w:rsidRPr="022250B6">
        <w:rPr>
          <w:rFonts w:ascii="Times New Roman" w:hAnsi="Times New Roman" w:cs="Times New Roman"/>
          <w:sz w:val="24"/>
          <w:szCs w:val="24"/>
        </w:rPr>
        <w:t>Praegu</w:t>
      </w:r>
      <w:r w:rsidR="22169235" w:rsidRPr="022250B6">
        <w:rPr>
          <w:rFonts w:ascii="Times New Roman" w:hAnsi="Times New Roman" w:cs="Times New Roman"/>
          <w:sz w:val="24"/>
          <w:szCs w:val="24"/>
        </w:rPr>
        <w:t xml:space="preserve"> ei </w:t>
      </w:r>
      <w:r w:rsidR="6EB6FCDB" w:rsidRPr="022250B6">
        <w:rPr>
          <w:rFonts w:ascii="Times New Roman" w:hAnsi="Times New Roman" w:cs="Times New Roman"/>
          <w:sz w:val="24"/>
          <w:szCs w:val="24"/>
        </w:rPr>
        <w:t>reguleeri</w:t>
      </w:r>
      <w:r w:rsidR="22169235" w:rsidRPr="022250B6">
        <w:rPr>
          <w:rFonts w:ascii="Times New Roman" w:hAnsi="Times New Roman" w:cs="Times New Roman"/>
          <w:sz w:val="24"/>
          <w:szCs w:val="24"/>
        </w:rPr>
        <w:t xml:space="preserve"> </w:t>
      </w:r>
      <w:proofErr w:type="spellStart"/>
      <w:r w:rsidR="22169235" w:rsidRPr="022250B6">
        <w:rPr>
          <w:rFonts w:ascii="Times New Roman" w:hAnsi="Times New Roman" w:cs="Times New Roman"/>
          <w:sz w:val="24"/>
          <w:szCs w:val="24"/>
        </w:rPr>
        <w:t>TvLS</w:t>
      </w:r>
      <w:proofErr w:type="spellEnd"/>
      <w:r w:rsidR="22169235" w:rsidRPr="022250B6">
        <w:rPr>
          <w:rFonts w:ascii="Times New Roman" w:hAnsi="Times New Roman" w:cs="Times New Roman"/>
          <w:sz w:val="24"/>
          <w:szCs w:val="24"/>
        </w:rPr>
        <w:t xml:space="preserve"> lepitusmenetluse lõppemist.</w:t>
      </w:r>
      <w:r w:rsidR="6BD18624" w:rsidRPr="022250B6">
        <w:rPr>
          <w:rFonts w:ascii="Times New Roman" w:hAnsi="Times New Roman" w:cs="Times New Roman"/>
          <w:sz w:val="24"/>
          <w:szCs w:val="24"/>
        </w:rPr>
        <w:t xml:space="preserve"> Samuti täiendatakse seadust põhimõttega, et lepituskokkuleppe sõlmimise määruses märgitakse </w:t>
      </w:r>
      <w:r w:rsidR="73DCD11C" w:rsidRPr="022250B6">
        <w:rPr>
          <w:rFonts w:ascii="Times New Roman" w:hAnsi="Times New Roman" w:cs="Times New Roman"/>
          <w:sz w:val="24"/>
          <w:szCs w:val="24"/>
        </w:rPr>
        <w:t>lepituskokkuleppe tingimused.</w:t>
      </w:r>
      <w:r w:rsidR="0CCA7BEF" w:rsidRPr="022250B6">
        <w:rPr>
          <w:rFonts w:ascii="Times New Roman" w:hAnsi="Times New Roman" w:cs="Times New Roman"/>
          <w:sz w:val="24"/>
          <w:szCs w:val="24"/>
        </w:rPr>
        <w:t xml:space="preserve"> Praegu</w:t>
      </w:r>
      <w:r w:rsidR="3FDDD0C8" w:rsidRPr="022250B6">
        <w:rPr>
          <w:rFonts w:ascii="Times New Roman" w:hAnsi="Times New Roman" w:cs="Times New Roman"/>
          <w:sz w:val="24"/>
          <w:szCs w:val="24"/>
        </w:rPr>
        <w:t xml:space="preserve"> näeb seadus ette küll lepituskokkuleppe sõlmimise võimaluse, kuid</w:t>
      </w:r>
      <w:r w:rsidR="0CCA7BEF" w:rsidRPr="022250B6">
        <w:rPr>
          <w:rFonts w:ascii="Times New Roman" w:hAnsi="Times New Roman" w:cs="Times New Roman"/>
          <w:sz w:val="24"/>
          <w:szCs w:val="24"/>
        </w:rPr>
        <w:t xml:space="preserve"> ei ole sätestatud, mida lepituskokkulepe peab sisaldama ning kuidas see kinnitatakse</w:t>
      </w:r>
      <w:r w:rsidR="4B64591E" w:rsidRPr="022250B6">
        <w:rPr>
          <w:rFonts w:ascii="Times New Roman" w:hAnsi="Times New Roman" w:cs="Times New Roman"/>
          <w:sz w:val="24"/>
          <w:szCs w:val="24"/>
        </w:rPr>
        <w:t>.</w:t>
      </w:r>
      <w:r w:rsidR="61D7E7C4" w:rsidRPr="022250B6">
        <w:rPr>
          <w:rFonts w:ascii="Times New Roman" w:hAnsi="Times New Roman" w:cs="Times New Roman"/>
          <w:sz w:val="24"/>
          <w:szCs w:val="24"/>
        </w:rPr>
        <w:t xml:space="preserve"> </w:t>
      </w:r>
      <w:r w:rsidR="22ED6E16" w:rsidRPr="022250B6">
        <w:rPr>
          <w:rFonts w:ascii="Times New Roman" w:hAnsi="Times New Roman" w:cs="Times New Roman"/>
          <w:sz w:val="24"/>
          <w:szCs w:val="24"/>
        </w:rPr>
        <w:t xml:space="preserve">Kuna töövaidluse lahendamise seadus reguleerib </w:t>
      </w:r>
      <w:r w:rsidR="002C1B51">
        <w:rPr>
          <w:rFonts w:ascii="Times New Roman" w:hAnsi="Times New Roman" w:cs="Times New Roman"/>
          <w:sz w:val="24"/>
          <w:szCs w:val="24"/>
        </w:rPr>
        <w:t>praegu</w:t>
      </w:r>
      <w:r w:rsidR="22ED6E16" w:rsidRPr="022250B6">
        <w:rPr>
          <w:rFonts w:ascii="Times New Roman" w:hAnsi="Times New Roman" w:cs="Times New Roman"/>
          <w:sz w:val="24"/>
          <w:szCs w:val="24"/>
        </w:rPr>
        <w:t xml:space="preserve"> selgelt, kuidas menetlus lõpeb nii otsuse kui ka kompromissi korral, on normitehniliselt põhjendatud sätestada sama täpselt ka lepitusmenetluse lõppemise kord.</w:t>
      </w:r>
    </w:p>
    <w:p w14:paraId="118539A2" w14:textId="46CAFB3A" w:rsidR="001006FF" w:rsidRDefault="001006FF" w:rsidP="002F3FFC">
      <w:pPr>
        <w:tabs>
          <w:tab w:val="left" w:pos="426"/>
        </w:tabs>
        <w:spacing w:after="0" w:line="240" w:lineRule="auto"/>
        <w:jc w:val="both"/>
        <w:rPr>
          <w:rFonts w:ascii="Times New Roman" w:hAnsi="Times New Roman" w:cs="Times New Roman"/>
          <w:sz w:val="24"/>
          <w:szCs w:val="24"/>
        </w:rPr>
      </w:pPr>
    </w:p>
    <w:p w14:paraId="4B275888" w14:textId="0D8840EF" w:rsidR="406392F3" w:rsidRDefault="00606BF1"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06392F3" w:rsidRPr="406392F3">
        <w:rPr>
          <w:rFonts w:ascii="Times New Roman" w:hAnsi="Times New Roman" w:cs="Times New Roman"/>
          <w:b/>
          <w:bCs/>
          <w:sz w:val="24"/>
          <w:szCs w:val="24"/>
        </w:rPr>
        <w:t xml:space="preserve">unktiga </w:t>
      </w:r>
      <w:r w:rsidR="00DB3641">
        <w:rPr>
          <w:rFonts w:ascii="Times New Roman" w:hAnsi="Times New Roman" w:cs="Times New Roman"/>
          <w:b/>
          <w:bCs/>
          <w:sz w:val="24"/>
          <w:szCs w:val="24"/>
        </w:rPr>
        <w:t>3</w:t>
      </w:r>
      <w:r w:rsidR="009933B4">
        <w:rPr>
          <w:rFonts w:ascii="Times New Roman" w:hAnsi="Times New Roman" w:cs="Times New Roman"/>
          <w:b/>
          <w:bCs/>
          <w:sz w:val="24"/>
          <w:szCs w:val="24"/>
        </w:rPr>
        <w:t>9</w:t>
      </w:r>
      <w:r w:rsidR="406392F3" w:rsidRPr="406392F3">
        <w:rPr>
          <w:rFonts w:ascii="Times New Roman" w:hAnsi="Times New Roman" w:cs="Times New Roman"/>
          <w:sz w:val="24"/>
          <w:szCs w:val="24"/>
        </w:rPr>
        <w:t xml:space="preserve"> täiendatakse </w:t>
      </w:r>
      <w:proofErr w:type="spellStart"/>
      <w:r w:rsidR="007177CE">
        <w:rPr>
          <w:rFonts w:ascii="Times New Roman" w:hAnsi="Times New Roman" w:cs="Times New Roman"/>
          <w:sz w:val="24"/>
          <w:szCs w:val="24"/>
        </w:rPr>
        <w:t>TvLS</w:t>
      </w:r>
      <w:proofErr w:type="spellEnd"/>
      <w:r w:rsidR="007177CE">
        <w:rPr>
          <w:rFonts w:ascii="Times New Roman" w:hAnsi="Times New Roman" w:cs="Times New Roman"/>
          <w:sz w:val="24"/>
          <w:szCs w:val="24"/>
        </w:rPr>
        <w:t xml:space="preserve"> </w:t>
      </w:r>
      <w:r w:rsidR="0049721F" w:rsidRPr="004C1E84">
        <w:rPr>
          <w:rFonts w:ascii="Times New Roman" w:hAnsi="Times New Roman"/>
          <w:sz w:val="24"/>
          <w:szCs w:val="24"/>
        </w:rPr>
        <w:t>§</w:t>
      </w:r>
      <w:r w:rsidR="406392F3" w:rsidRPr="406392F3">
        <w:rPr>
          <w:rFonts w:ascii="Times New Roman" w:hAnsi="Times New Roman" w:cs="Times New Roman"/>
          <w:sz w:val="24"/>
          <w:szCs w:val="24"/>
        </w:rPr>
        <w:t xml:space="preserve"> 37 lõiget 2</w:t>
      </w:r>
      <w:r w:rsidR="0049721F">
        <w:rPr>
          <w:rFonts w:ascii="Times New Roman" w:hAnsi="Times New Roman" w:cs="Times New Roman"/>
          <w:sz w:val="24"/>
          <w:szCs w:val="24"/>
        </w:rPr>
        <w:t>. Edaspidi on</w:t>
      </w:r>
      <w:r w:rsidR="406392F3" w:rsidRPr="406392F3">
        <w:rPr>
          <w:rFonts w:ascii="Times New Roman" w:hAnsi="Times New Roman" w:cs="Times New Roman"/>
          <w:sz w:val="24"/>
          <w:szCs w:val="24"/>
        </w:rPr>
        <w:t xml:space="preserve"> </w:t>
      </w:r>
      <w:r w:rsidR="00931341">
        <w:rPr>
          <w:rFonts w:ascii="Times New Roman" w:hAnsi="Times New Roman" w:cs="Times New Roman"/>
          <w:sz w:val="24"/>
          <w:szCs w:val="24"/>
        </w:rPr>
        <w:t>TVK</w:t>
      </w:r>
      <w:r w:rsidR="00555132">
        <w:rPr>
          <w:rFonts w:ascii="Times New Roman" w:hAnsi="Times New Roman" w:cs="Times New Roman"/>
          <w:sz w:val="24"/>
          <w:szCs w:val="24"/>
        </w:rPr>
        <w:t>-l</w:t>
      </w:r>
      <w:r w:rsidR="406392F3" w:rsidRPr="406392F3">
        <w:rPr>
          <w:rFonts w:ascii="Times New Roman" w:hAnsi="Times New Roman" w:cs="Times New Roman"/>
          <w:sz w:val="24"/>
          <w:szCs w:val="24"/>
        </w:rPr>
        <w:t xml:space="preserve"> selgesõnaline kohustus selgitada lisaks töövaidluse asjaoludele välja ka kohalduv õigus.</w:t>
      </w:r>
    </w:p>
    <w:p w14:paraId="25AC5F59" w14:textId="79CA4940" w:rsidR="406392F3" w:rsidRDefault="406392F3" w:rsidP="002F3FFC">
      <w:pPr>
        <w:tabs>
          <w:tab w:val="left" w:pos="426"/>
        </w:tabs>
        <w:spacing w:after="0" w:line="240" w:lineRule="auto"/>
        <w:jc w:val="both"/>
        <w:rPr>
          <w:rFonts w:ascii="Times New Roman" w:hAnsi="Times New Roman" w:cs="Times New Roman"/>
          <w:sz w:val="24"/>
          <w:szCs w:val="24"/>
        </w:rPr>
      </w:pPr>
    </w:p>
    <w:p w14:paraId="3C920AE6" w14:textId="527AEA25" w:rsidR="406392F3" w:rsidRDefault="732F6D47" w:rsidP="002F3FFC">
      <w:pPr>
        <w:tabs>
          <w:tab w:val="left" w:pos="426"/>
        </w:tabs>
        <w:spacing w:after="0" w:line="240" w:lineRule="auto"/>
        <w:jc w:val="both"/>
        <w:rPr>
          <w:rFonts w:ascii="Times New Roman" w:hAnsi="Times New Roman" w:cs="Times New Roman"/>
          <w:sz w:val="24"/>
          <w:szCs w:val="24"/>
        </w:rPr>
      </w:pPr>
      <w:r w:rsidRPr="406392F3">
        <w:rPr>
          <w:rFonts w:ascii="Times New Roman" w:hAnsi="Times New Roman" w:cs="Times New Roman"/>
          <w:sz w:val="24"/>
          <w:szCs w:val="24"/>
        </w:rPr>
        <w:t>Rahvusvahelise eraõiguse seaduse</w:t>
      </w:r>
      <w:r w:rsidR="406392F3" w:rsidRPr="406392F3">
        <w:rPr>
          <w:rStyle w:val="Allmrkuseviide"/>
          <w:rFonts w:ascii="Times New Roman" w:hAnsi="Times New Roman"/>
          <w:sz w:val="24"/>
          <w:szCs w:val="24"/>
        </w:rPr>
        <w:footnoteReference w:id="27"/>
      </w:r>
      <w:r w:rsidRPr="406392F3">
        <w:rPr>
          <w:rFonts w:ascii="Times New Roman" w:hAnsi="Times New Roman" w:cs="Times New Roman"/>
          <w:sz w:val="24"/>
          <w:szCs w:val="24"/>
        </w:rPr>
        <w:t xml:space="preserve"> (REÕS) § 2 l</w:t>
      </w:r>
      <w:r w:rsidR="4764B609">
        <w:rPr>
          <w:rFonts w:ascii="Times New Roman" w:hAnsi="Times New Roman" w:cs="Times New Roman"/>
          <w:sz w:val="24"/>
          <w:szCs w:val="24"/>
        </w:rPr>
        <w:t>õike</w:t>
      </w:r>
      <w:r w:rsidRPr="406392F3">
        <w:rPr>
          <w:rFonts w:ascii="Times New Roman" w:hAnsi="Times New Roman" w:cs="Times New Roman"/>
          <w:sz w:val="24"/>
          <w:szCs w:val="24"/>
        </w:rPr>
        <w:t xml:space="preserve"> 1 kohaselt </w:t>
      </w:r>
      <w:r w:rsidR="4764B609">
        <w:rPr>
          <w:rFonts w:ascii="Times New Roman" w:hAnsi="Times New Roman" w:cs="Times New Roman"/>
          <w:sz w:val="24"/>
          <w:szCs w:val="24"/>
        </w:rPr>
        <w:t>kuulub</w:t>
      </w:r>
      <w:r w:rsidR="24F0D293">
        <w:rPr>
          <w:rFonts w:ascii="Times New Roman" w:hAnsi="Times New Roman" w:cs="Times New Roman"/>
          <w:sz w:val="24"/>
          <w:szCs w:val="24"/>
        </w:rPr>
        <w:t xml:space="preserve"> juhul, </w:t>
      </w:r>
      <w:r w:rsidRPr="406392F3">
        <w:rPr>
          <w:rFonts w:ascii="Times New Roman" w:hAnsi="Times New Roman" w:cs="Times New Roman"/>
          <w:sz w:val="24"/>
          <w:szCs w:val="24"/>
        </w:rPr>
        <w:t>kui seaduse, välislepingu, REÕS</w:t>
      </w:r>
      <w:r w:rsidR="24F0D293">
        <w:rPr>
          <w:rFonts w:ascii="Times New Roman" w:hAnsi="Times New Roman" w:cs="Times New Roman"/>
          <w:sz w:val="24"/>
          <w:szCs w:val="24"/>
        </w:rPr>
        <w:t>-i</w:t>
      </w:r>
      <w:r w:rsidRPr="406392F3">
        <w:rPr>
          <w:rFonts w:ascii="Times New Roman" w:hAnsi="Times New Roman" w:cs="Times New Roman"/>
          <w:sz w:val="24"/>
          <w:szCs w:val="24"/>
        </w:rPr>
        <w:t xml:space="preserve"> § 1 lõikes 2 nimetatud Euroopa Liidu määruse või tehingu kohaselt kohaldamisele välisriigi õigus, kohaldab kohus seda sellest sõltumata, kas selle kohaldamist taotletakse või mitte. Kohaldatava välisriigi õiguse sisu te</w:t>
      </w:r>
      <w:r w:rsidR="24F0D293">
        <w:rPr>
          <w:rFonts w:ascii="Times New Roman" w:hAnsi="Times New Roman" w:cs="Times New Roman"/>
          <w:sz w:val="24"/>
          <w:szCs w:val="24"/>
        </w:rPr>
        <w:t>e</w:t>
      </w:r>
      <w:r w:rsidR="7FD114D0">
        <w:rPr>
          <w:rFonts w:ascii="Times New Roman" w:hAnsi="Times New Roman" w:cs="Times New Roman"/>
          <w:sz w:val="24"/>
          <w:szCs w:val="24"/>
        </w:rPr>
        <w:t>b</w:t>
      </w:r>
      <w:r w:rsidRPr="406392F3">
        <w:rPr>
          <w:rFonts w:ascii="Times New Roman" w:hAnsi="Times New Roman" w:cs="Times New Roman"/>
          <w:sz w:val="24"/>
          <w:szCs w:val="24"/>
        </w:rPr>
        <w:t xml:space="preserve"> kindlaks asja menetlev koh</w:t>
      </w:r>
      <w:r w:rsidR="24F0D293">
        <w:rPr>
          <w:rFonts w:ascii="Times New Roman" w:hAnsi="Times New Roman" w:cs="Times New Roman"/>
          <w:sz w:val="24"/>
          <w:szCs w:val="24"/>
        </w:rPr>
        <w:t>us.</w:t>
      </w:r>
      <w:r w:rsidRPr="406392F3">
        <w:rPr>
          <w:rFonts w:ascii="Times New Roman" w:hAnsi="Times New Roman" w:cs="Times New Roman"/>
          <w:sz w:val="24"/>
          <w:szCs w:val="24"/>
        </w:rPr>
        <w:t xml:space="preserve"> Menetleval kohtul on õigus nõuda selleks poolte kaasabi (REÕS § 4 lg 1). </w:t>
      </w:r>
      <w:commentRangeStart w:id="35"/>
      <w:r w:rsidRPr="406392F3">
        <w:rPr>
          <w:rFonts w:ascii="Times New Roman" w:hAnsi="Times New Roman" w:cs="Times New Roman"/>
          <w:sz w:val="24"/>
          <w:szCs w:val="24"/>
        </w:rPr>
        <w:t>Töölepingule kohalduv õigus selgitatakse välja REÕS</w:t>
      </w:r>
      <w:r w:rsidR="24F0D293">
        <w:rPr>
          <w:rFonts w:ascii="Times New Roman" w:hAnsi="Times New Roman" w:cs="Times New Roman"/>
          <w:sz w:val="24"/>
          <w:szCs w:val="24"/>
        </w:rPr>
        <w:t>-i</w:t>
      </w:r>
      <w:r w:rsidRPr="406392F3">
        <w:rPr>
          <w:rFonts w:ascii="Times New Roman" w:hAnsi="Times New Roman" w:cs="Times New Roman"/>
          <w:sz w:val="24"/>
          <w:szCs w:val="24"/>
        </w:rPr>
        <w:t xml:space="preserve"> § 35</w:t>
      </w:r>
      <w:r w:rsidR="24F0D293">
        <w:rPr>
          <w:rFonts w:ascii="Times New Roman" w:hAnsi="Times New Roman" w:cs="Times New Roman"/>
          <w:sz w:val="24"/>
          <w:szCs w:val="24"/>
        </w:rPr>
        <w:t xml:space="preserve"> koh</w:t>
      </w:r>
      <w:r w:rsidR="3B956959">
        <w:rPr>
          <w:rFonts w:ascii="Times New Roman" w:hAnsi="Times New Roman" w:cs="Times New Roman"/>
          <w:sz w:val="24"/>
          <w:szCs w:val="24"/>
        </w:rPr>
        <w:t>aselt</w:t>
      </w:r>
      <w:r w:rsidRPr="406392F3">
        <w:rPr>
          <w:rFonts w:ascii="Times New Roman" w:hAnsi="Times New Roman" w:cs="Times New Roman"/>
          <w:sz w:val="24"/>
          <w:szCs w:val="24"/>
        </w:rPr>
        <w:t>.</w:t>
      </w:r>
      <w:commentRangeEnd w:id="35"/>
      <w:r w:rsidR="746622A7">
        <w:commentReference w:id="35"/>
      </w:r>
    </w:p>
    <w:p w14:paraId="5E861357" w14:textId="13554AA2" w:rsidR="406392F3" w:rsidRDefault="406392F3" w:rsidP="002F3FFC">
      <w:pPr>
        <w:tabs>
          <w:tab w:val="left" w:pos="426"/>
        </w:tabs>
        <w:spacing w:after="0" w:line="240" w:lineRule="auto"/>
        <w:jc w:val="both"/>
        <w:rPr>
          <w:rFonts w:ascii="Times New Roman" w:hAnsi="Times New Roman" w:cs="Times New Roman"/>
          <w:sz w:val="24"/>
          <w:szCs w:val="24"/>
        </w:rPr>
      </w:pPr>
    </w:p>
    <w:p w14:paraId="3F00A85C" w14:textId="51FAC956" w:rsidR="001006FF" w:rsidRPr="00A32F71" w:rsidRDefault="00931341"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TVK</w:t>
      </w:r>
      <w:r w:rsidR="00702DF9">
        <w:rPr>
          <w:rFonts w:ascii="Times New Roman" w:hAnsi="Times New Roman" w:cs="Times New Roman"/>
          <w:sz w:val="24"/>
          <w:szCs w:val="24"/>
        </w:rPr>
        <w:t>-</w:t>
      </w:r>
      <w:proofErr w:type="spellStart"/>
      <w:r w:rsidR="00702DF9">
        <w:rPr>
          <w:rFonts w:ascii="Times New Roman" w:hAnsi="Times New Roman" w:cs="Times New Roman"/>
          <w:sz w:val="24"/>
          <w:szCs w:val="24"/>
        </w:rPr>
        <w:t>sse</w:t>
      </w:r>
      <w:proofErr w:type="spellEnd"/>
      <w:r w:rsidR="406392F3" w:rsidRPr="406392F3">
        <w:rPr>
          <w:rFonts w:ascii="Times New Roman" w:hAnsi="Times New Roman" w:cs="Times New Roman"/>
          <w:sz w:val="24"/>
          <w:szCs w:val="24"/>
        </w:rPr>
        <w:t xml:space="preserve"> ei pöördu oma nõuetega </w:t>
      </w:r>
      <w:r w:rsidR="002C7636">
        <w:rPr>
          <w:rFonts w:ascii="Times New Roman" w:hAnsi="Times New Roman" w:cs="Times New Roman"/>
          <w:sz w:val="24"/>
          <w:szCs w:val="24"/>
        </w:rPr>
        <w:t>üksnes</w:t>
      </w:r>
      <w:r w:rsidR="406392F3" w:rsidRPr="406392F3">
        <w:rPr>
          <w:rFonts w:ascii="Times New Roman" w:hAnsi="Times New Roman" w:cs="Times New Roman"/>
          <w:sz w:val="24"/>
          <w:szCs w:val="24"/>
        </w:rPr>
        <w:t xml:space="preserve"> need töötajad, kes on tööd teinud Eesti Vabariigi territooriumil Eestis registreeritud tööandja</w:t>
      </w:r>
      <w:r w:rsidR="00F1037B">
        <w:rPr>
          <w:rFonts w:ascii="Times New Roman" w:hAnsi="Times New Roman" w:cs="Times New Roman"/>
          <w:sz w:val="24"/>
          <w:szCs w:val="24"/>
        </w:rPr>
        <w:t>le,</w:t>
      </w:r>
      <w:r w:rsidR="406392F3" w:rsidRPr="406392F3">
        <w:rPr>
          <w:rFonts w:ascii="Times New Roman" w:hAnsi="Times New Roman" w:cs="Times New Roman"/>
          <w:sz w:val="24"/>
          <w:szCs w:val="24"/>
        </w:rPr>
        <w:t xml:space="preserve"> vaid ka need, kes on tööd teinud välisriigis ja kelle lepingule on kohaldatud või tuleks kohaldada välisriigi õigust. Seega töövaidlusasja menetlust ette valmistades peab </w:t>
      </w:r>
      <w:r>
        <w:rPr>
          <w:rFonts w:ascii="Times New Roman" w:hAnsi="Times New Roman" w:cs="Times New Roman"/>
          <w:sz w:val="24"/>
          <w:szCs w:val="24"/>
        </w:rPr>
        <w:t>TVK</w:t>
      </w:r>
      <w:r w:rsidR="406392F3" w:rsidRPr="406392F3">
        <w:rPr>
          <w:rFonts w:ascii="Times New Roman" w:hAnsi="Times New Roman" w:cs="Times New Roman"/>
          <w:sz w:val="24"/>
          <w:szCs w:val="24"/>
        </w:rPr>
        <w:t xml:space="preserve"> juhataja ilma poole taotluseta selgitama välja m</w:t>
      </w:r>
      <w:r w:rsidR="00F1037B">
        <w:rPr>
          <w:rFonts w:ascii="Times New Roman" w:hAnsi="Times New Roman" w:cs="Times New Roman"/>
          <w:sz w:val="24"/>
          <w:szCs w:val="24"/>
        </w:rPr>
        <w:t xml:space="preserve">uu </w:t>
      </w:r>
      <w:r w:rsidR="406392F3" w:rsidRPr="406392F3">
        <w:rPr>
          <w:rFonts w:ascii="Times New Roman" w:hAnsi="Times New Roman" w:cs="Times New Roman"/>
          <w:sz w:val="24"/>
          <w:szCs w:val="24"/>
        </w:rPr>
        <w:t>h</w:t>
      </w:r>
      <w:r w:rsidR="00F1037B">
        <w:rPr>
          <w:rFonts w:ascii="Times New Roman" w:hAnsi="Times New Roman" w:cs="Times New Roman"/>
          <w:sz w:val="24"/>
          <w:szCs w:val="24"/>
        </w:rPr>
        <w:t>ulgas</w:t>
      </w:r>
      <w:r w:rsidR="406392F3" w:rsidRPr="406392F3">
        <w:rPr>
          <w:rFonts w:ascii="Times New Roman" w:hAnsi="Times New Roman" w:cs="Times New Roman"/>
          <w:sz w:val="24"/>
          <w:szCs w:val="24"/>
        </w:rPr>
        <w:t xml:space="preserve"> ka kohalduva õiguse.</w:t>
      </w:r>
    </w:p>
    <w:p w14:paraId="1747A738"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628000F5" w14:textId="2A376C6F" w:rsidR="001006FF" w:rsidRDefault="00E17BD6"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06392F3" w:rsidRPr="406392F3">
        <w:rPr>
          <w:rFonts w:ascii="Times New Roman" w:hAnsi="Times New Roman" w:cs="Times New Roman"/>
          <w:b/>
          <w:bCs/>
          <w:sz w:val="24"/>
          <w:szCs w:val="24"/>
        </w:rPr>
        <w:t xml:space="preserve">unktiga </w:t>
      </w:r>
      <w:r w:rsidR="00046CE9">
        <w:rPr>
          <w:rFonts w:ascii="Times New Roman" w:hAnsi="Times New Roman" w:cs="Times New Roman"/>
          <w:b/>
          <w:bCs/>
          <w:sz w:val="24"/>
          <w:szCs w:val="24"/>
        </w:rPr>
        <w:t>40</w:t>
      </w:r>
      <w:r w:rsidR="406392F3" w:rsidRPr="406392F3">
        <w:rPr>
          <w:rFonts w:ascii="Times New Roman" w:hAnsi="Times New Roman" w:cs="Times New Roman"/>
          <w:sz w:val="24"/>
          <w:szCs w:val="24"/>
        </w:rPr>
        <w:t xml:space="preserve"> jäetakse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2B0971" w:rsidRPr="004C1E84">
        <w:rPr>
          <w:rFonts w:ascii="Times New Roman" w:hAnsi="Times New Roman"/>
          <w:sz w:val="24"/>
          <w:szCs w:val="24"/>
        </w:rPr>
        <w:t>§</w:t>
      </w:r>
      <w:r w:rsidR="406392F3" w:rsidRPr="406392F3">
        <w:rPr>
          <w:rFonts w:ascii="Times New Roman" w:hAnsi="Times New Roman" w:cs="Times New Roman"/>
          <w:sz w:val="24"/>
          <w:szCs w:val="24"/>
        </w:rPr>
        <w:t xml:space="preserve"> 37 lõikest 3 välja </w:t>
      </w:r>
      <w:r w:rsidR="00DA5DCC">
        <w:rPr>
          <w:rFonts w:ascii="Times New Roman" w:hAnsi="Times New Roman" w:cs="Times New Roman"/>
          <w:sz w:val="24"/>
          <w:szCs w:val="24"/>
        </w:rPr>
        <w:t xml:space="preserve">viide </w:t>
      </w:r>
      <w:r w:rsidR="00931341">
        <w:rPr>
          <w:rFonts w:ascii="Times New Roman" w:hAnsi="Times New Roman" w:cs="Times New Roman"/>
          <w:sz w:val="24"/>
          <w:szCs w:val="24"/>
        </w:rPr>
        <w:t>TVK</w:t>
      </w:r>
      <w:r w:rsidR="00DA5DCC">
        <w:rPr>
          <w:rFonts w:ascii="Times New Roman" w:hAnsi="Times New Roman" w:cs="Times New Roman"/>
          <w:sz w:val="24"/>
          <w:szCs w:val="24"/>
        </w:rPr>
        <w:t xml:space="preserve"> sekretärile</w:t>
      </w:r>
      <w:r w:rsidR="406392F3" w:rsidRPr="406392F3">
        <w:rPr>
          <w:rFonts w:ascii="Times New Roman" w:hAnsi="Times New Roman" w:cs="Times New Roman"/>
          <w:sz w:val="24"/>
          <w:szCs w:val="24"/>
        </w:rPr>
        <w:t xml:space="preserve">. Muudatuse põhjuseks on asjaolu, et Tööinspektsiooni struktuuris on </w:t>
      </w:r>
      <w:r w:rsidR="00931341">
        <w:rPr>
          <w:rFonts w:ascii="Times New Roman" w:hAnsi="Times New Roman" w:cs="Times New Roman"/>
          <w:sz w:val="24"/>
          <w:szCs w:val="24"/>
        </w:rPr>
        <w:t>TVK</w:t>
      </w:r>
      <w:r w:rsidR="406392F3" w:rsidRPr="406392F3">
        <w:rPr>
          <w:rFonts w:ascii="Times New Roman" w:hAnsi="Times New Roman" w:cs="Times New Roman"/>
          <w:sz w:val="24"/>
          <w:szCs w:val="24"/>
        </w:rPr>
        <w:t xml:space="preserve"> sekretäri ametinimetus muutunud (sekretäri asemel kasutatakse ametinimetust dokumendihalduse spetsialist) ning lisaks puudub vajadus </w:t>
      </w:r>
      <w:r w:rsidR="00F04C34">
        <w:rPr>
          <w:rFonts w:ascii="Times New Roman" w:hAnsi="Times New Roman" w:cs="Times New Roman"/>
          <w:sz w:val="24"/>
          <w:szCs w:val="24"/>
        </w:rPr>
        <w:t>viidata</w:t>
      </w:r>
      <w:r w:rsidR="00F04C34" w:rsidRPr="406392F3">
        <w:rPr>
          <w:rFonts w:ascii="Times New Roman" w:hAnsi="Times New Roman" w:cs="Times New Roman"/>
          <w:sz w:val="24"/>
          <w:szCs w:val="24"/>
        </w:rPr>
        <w:t xml:space="preserve"> </w:t>
      </w:r>
      <w:r w:rsidR="406392F3" w:rsidRPr="406392F3">
        <w:rPr>
          <w:rFonts w:ascii="Times New Roman" w:hAnsi="Times New Roman" w:cs="Times New Roman"/>
          <w:sz w:val="24"/>
          <w:szCs w:val="24"/>
        </w:rPr>
        <w:t xml:space="preserve">seaduse tekstis kellelegi teisele kui </w:t>
      </w:r>
      <w:r w:rsidR="00931341">
        <w:rPr>
          <w:rFonts w:ascii="Times New Roman" w:hAnsi="Times New Roman" w:cs="Times New Roman"/>
          <w:sz w:val="24"/>
          <w:szCs w:val="24"/>
        </w:rPr>
        <w:t>TVK</w:t>
      </w:r>
      <w:r w:rsidR="406392F3" w:rsidRPr="406392F3">
        <w:rPr>
          <w:rFonts w:ascii="Times New Roman" w:hAnsi="Times New Roman" w:cs="Times New Roman"/>
          <w:sz w:val="24"/>
          <w:szCs w:val="24"/>
        </w:rPr>
        <w:t xml:space="preserve"> juhatajale. Lisaks välditakse sellega tulevikus seaduse muutmise vajadust, kui dokumendihalduse spetsialisti ametinimetust </w:t>
      </w:r>
      <w:r w:rsidR="00C21B12">
        <w:rPr>
          <w:rFonts w:ascii="Times New Roman" w:hAnsi="Times New Roman" w:cs="Times New Roman"/>
          <w:sz w:val="24"/>
          <w:szCs w:val="24"/>
        </w:rPr>
        <w:t xml:space="preserve">võidakse </w:t>
      </w:r>
      <w:r w:rsidR="406392F3" w:rsidRPr="406392F3">
        <w:rPr>
          <w:rFonts w:ascii="Times New Roman" w:hAnsi="Times New Roman" w:cs="Times New Roman"/>
          <w:sz w:val="24"/>
          <w:szCs w:val="24"/>
        </w:rPr>
        <w:t>taas muu</w:t>
      </w:r>
      <w:r w:rsidR="00C21B12">
        <w:rPr>
          <w:rFonts w:ascii="Times New Roman" w:hAnsi="Times New Roman" w:cs="Times New Roman"/>
          <w:sz w:val="24"/>
          <w:szCs w:val="24"/>
        </w:rPr>
        <w:t>ta.</w:t>
      </w:r>
    </w:p>
    <w:p w14:paraId="1467A973" w14:textId="77777777" w:rsidR="001006FF" w:rsidRPr="004C0DEA" w:rsidRDefault="001006FF" w:rsidP="002F3FFC">
      <w:pPr>
        <w:tabs>
          <w:tab w:val="left" w:pos="426"/>
        </w:tabs>
        <w:spacing w:after="0" w:line="240" w:lineRule="auto"/>
        <w:jc w:val="both"/>
        <w:rPr>
          <w:rFonts w:ascii="Times New Roman" w:hAnsi="Times New Roman" w:cs="Times New Roman"/>
          <w:sz w:val="24"/>
          <w:szCs w:val="24"/>
        </w:rPr>
      </w:pPr>
    </w:p>
    <w:p w14:paraId="6F6EE92D" w14:textId="21508713" w:rsidR="406392F3" w:rsidRDefault="0024510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1A1ED380" w:rsidRPr="022250B6">
        <w:rPr>
          <w:rFonts w:ascii="Times New Roman" w:hAnsi="Times New Roman" w:cs="Times New Roman"/>
          <w:b/>
          <w:bCs/>
          <w:sz w:val="24"/>
          <w:szCs w:val="24"/>
        </w:rPr>
        <w:t xml:space="preserve">unktiga </w:t>
      </w:r>
      <w:r w:rsidR="00B41AA1">
        <w:rPr>
          <w:rFonts w:ascii="Times New Roman" w:hAnsi="Times New Roman" w:cs="Times New Roman"/>
          <w:b/>
          <w:bCs/>
          <w:sz w:val="24"/>
          <w:szCs w:val="24"/>
        </w:rPr>
        <w:t>41</w:t>
      </w:r>
      <w:r w:rsidR="1A1ED380" w:rsidRPr="022250B6">
        <w:rPr>
          <w:rFonts w:ascii="Times New Roman" w:hAnsi="Times New Roman" w:cs="Times New Roman"/>
          <w:sz w:val="24"/>
          <w:szCs w:val="24"/>
        </w:rPr>
        <w:t xml:space="preserve"> täiendatakse </w:t>
      </w:r>
      <w:r w:rsidR="00C21B12" w:rsidRPr="004C1E84">
        <w:rPr>
          <w:rFonts w:ascii="Times New Roman" w:hAnsi="Times New Roman"/>
          <w:sz w:val="24"/>
          <w:szCs w:val="24"/>
        </w:rPr>
        <w:t>§</w:t>
      </w:r>
      <w:r w:rsidR="1A1ED380" w:rsidRPr="022250B6">
        <w:rPr>
          <w:rFonts w:ascii="Times New Roman" w:hAnsi="Times New Roman" w:cs="Times New Roman"/>
          <w:sz w:val="24"/>
          <w:szCs w:val="24"/>
        </w:rPr>
        <w:t xml:space="preserve"> 37</w:t>
      </w:r>
      <w:r w:rsidR="60455320" w:rsidRPr="022250B6">
        <w:rPr>
          <w:rFonts w:ascii="Times New Roman" w:hAnsi="Times New Roman" w:cs="Times New Roman"/>
          <w:sz w:val="24"/>
          <w:szCs w:val="24"/>
        </w:rPr>
        <w:t xml:space="preserve"> lõiget 3 teise ja kolmanda lausega</w:t>
      </w:r>
      <w:r w:rsidR="1A1ED380" w:rsidRPr="022250B6">
        <w:rPr>
          <w:rFonts w:ascii="Times New Roman" w:hAnsi="Times New Roman" w:cs="Times New Roman"/>
          <w:sz w:val="24"/>
          <w:szCs w:val="24"/>
        </w:rPr>
        <w:t>, mis näe</w:t>
      </w:r>
      <w:r w:rsidR="60455320" w:rsidRPr="022250B6">
        <w:rPr>
          <w:rFonts w:ascii="Times New Roman" w:hAnsi="Times New Roman" w:cs="Times New Roman"/>
          <w:sz w:val="24"/>
          <w:szCs w:val="24"/>
        </w:rPr>
        <w:t>vad</w:t>
      </w:r>
      <w:r w:rsidR="1A1ED380" w:rsidRPr="022250B6">
        <w:rPr>
          <w:rFonts w:ascii="Times New Roman" w:hAnsi="Times New Roman" w:cs="Times New Roman"/>
          <w:sz w:val="24"/>
          <w:szCs w:val="24"/>
        </w:rPr>
        <w:t xml:space="preserve"> ette, et </w:t>
      </w:r>
      <w:r w:rsidR="5FA735B9" w:rsidRPr="022250B6">
        <w:rPr>
          <w:rFonts w:ascii="Times New Roman" w:hAnsi="Times New Roman" w:cs="Times New Roman"/>
          <w:sz w:val="24"/>
          <w:szCs w:val="24"/>
        </w:rPr>
        <w:t>TVK</w:t>
      </w:r>
      <w:r w:rsidR="1A1ED380" w:rsidRPr="022250B6">
        <w:rPr>
          <w:rFonts w:ascii="Times New Roman" w:hAnsi="Times New Roman" w:cs="Times New Roman"/>
          <w:sz w:val="24"/>
          <w:szCs w:val="24"/>
        </w:rPr>
        <w:t xml:space="preserve"> võib </w:t>
      </w:r>
      <w:proofErr w:type="spellStart"/>
      <w:r w:rsidR="1A1ED380" w:rsidRPr="022250B6">
        <w:rPr>
          <w:rFonts w:ascii="Times New Roman" w:hAnsi="Times New Roman" w:cs="Times New Roman"/>
          <w:sz w:val="24"/>
          <w:szCs w:val="24"/>
        </w:rPr>
        <w:t>TvLS</w:t>
      </w:r>
      <w:proofErr w:type="spellEnd"/>
      <w:r w:rsidR="1A1ED380" w:rsidRPr="022250B6">
        <w:rPr>
          <w:rFonts w:ascii="Times New Roman" w:hAnsi="Times New Roman" w:cs="Times New Roman"/>
          <w:sz w:val="24"/>
          <w:szCs w:val="24"/>
        </w:rPr>
        <w:t xml:space="preserve"> § 37 lõikes 3 </w:t>
      </w:r>
      <w:r w:rsidR="00275BCC">
        <w:rPr>
          <w:rFonts w:ascii="Times New Roman" w:hAnsi="Times New Roman" w:cs="Times New Roman"/>
          <w:sz w:val="24"/>
          <w:szCs w:val="24"/>
        </w:rPr>
        <w:t>sätestatud</w:t>
      </w:r>
      <w:r w:rsidR="1A1ED380" w:rsidRPr="022250B6">
        <w:rPr>
          <w:rFonts w:ascii="Times New Roman" w:hAnsi="Times New Roman" w:cs="Times New Roman"/>
          <w:sz w:val="24"/>
          <w:szCs w:val="24"/>
        </w:rPr>
        <w:t xml:space="preserve"> menetlustähtaega poole põhistatud avalduse alusel või omal algatusel mõjuval põhjusel pikendada ning menetlustoimingu õigel ajal tegemata jätmise korral kohalduvad </w:t>
      </w:r>
      <w:proofErr w:type="spellStart"/>
      <w:r w:rsidR="1A1ED380" w:rsidRPr="022250B6">
        <w:rPr>
          <w:rFonts w:ascii="Times New Roman" w:hAnsi="Times New Roman" w:cs="Times New Roman"/>
          <w:sz w:val="24"/>
          <w:szCs w:val="24"/>
        </w:rPr>
        <w:t>TsMS</w:t>
      </w:r>
      <w:proofErr w:type="spellEnd"/>
      <w:r w:rsidR="1A1ED380" w:rsidRPr="022250B6">
        <w:rPr>
          <w:rFonts w:ascii="Times New Roman" w:hAnsi="Times New Roman" w:cs="Times New Roman"/>
          <w:sz w:val="24"/>
          <w:szCs w:val="24"/>
        </w:rPr>
        <w:t xml:space="preserve"> §-s 66 sätestatud tagajärjed.</w:t>
      </w:r>
    </w:p>
    <w:p w14:paraId="27A2B0B2" w14:textId="401A247A" w:rsidR="406392F3" w:rsidRDefault="406392F3" w:rsidP="002F3FFC">
      <w:pPr>
        <w:tabs>
          <w:tab w:val="left" w:pos="426"/>
        </w:tabs>
        <w:spacing w:after="0" w:line="240" w:lineRule="auto"/>
        <w:jc w:val="both"/>
        <w:rPr>
          <w:rFonts w:ascii="Times New Roman" w:hAnsi="Times New Roman" w:cs="Times New Roman"/>
          <w:sz w:val="24"/>
          <w:szCs w:val="24"/>
        </w:rPr>
      </w:pPr>
    </w:p>
    <w:p w14:paraId="78D193DD" w14:textId="4004D7BC" w:rsidR="009276EA" w:rsidRDefault="2E6F0FA5" w:rsidP="002F3FFC">
      <w:pPr>
        <w:tabs>
          <w:tab w:val="left" w:pos="426"/>
        </w:tabs>
        <w:spacing w:after="0" w:line="240" w:lineRule="auto"/>
        <w:jc w:val="both"/>
        <w:rPr>
          <w:rFonts w:ascii="Times New Roman" w:hAnsi="Times New Roman" w:cs="Times New Roman"/>
          <w:sz w:val="24"/>
          <w:szCs w:val="24"/>
        </w:rPr>
      </w:pPr>
      <w:proofErr w:type="spellStart"/>
      <w:r w:rsidRPr="406392F3">
        <w:rPr>
          <w:rFonts w:ascii="Times New Roman" w:hAnsi="Times New Roman" w:cs="Times New Roman"/>
          <w:sz w:val="24"/>
          <w:szCs w:val="24"/>
        </w:rPr>
        <w:t>TsMS</w:t>
      </w:r>
      <w:proofErr w:type="spellEnd"/>
      <w:r w:rsidRPr="406392F3">
        <w:rPr>
          <w:rFonts w:ascii="Times New Roman" w:hAnsi="Times New Roman" w:cs="Times New Roman"/>
          <w:sz w:val="24"/>
          <w:szCs w:val="24"/>
        </w:rPr>
        <w:t xml:space="preserve"> § 66 näeb menetlustähtaja kui õigust</w:t>
      </w:r>
      <w:r w:rsidR="00E6468D">
        <w:rPr>
          <w:rFonts w:ascii="Times New Roman" w:hAnsi="Times New Roman" w:cs="Times New Roman"/>
          <w:sz w:val="24"/>
          <w:szCs w:val="24"/>
        </w:rPr>
        <w:t xml:space="preserve"> </w:t>
      </w:r>
      <w:r w:rsidRPr="406392F3">
        <w:rPr>
          <w:rFonts w:ascii="Times New Roman" w:hAnsi="Times New Roman" w:cs="Times New Roman"/>
          <w:sz w:val="24"/>
          <w:szCs w:val="24"/>
        </w:rPr>
        <w:t xml:space="preserve">lõpetava toimega tähtaja järgimata jätmise üldise tagajärjena ette menetlustoimingu tegemise õiguse kaotamise ning erandlikud olukorrad, millal </w:t>
      </w:r>
      <w:r w:rsidRPr="406392F3">
        <w:rPr>
          <w:rFonts w:ascii="Times New Roman" w:hAnsi="Times New Roman" w:cs="Times New Roman"/>
          <w:sz w:val="24"/>
          <w:szCs w:val="24"/>
        </w:rPr>
        <w:lastRenderedPageBreak/>
        <w:t xml:space="preserve">on menetlustoimingu tegemine võimalik ka pärast tähtaja möödumist. </w:t>
      </w:r>
      <w:r w:rsidR="000178AB">
        <w:rPr>
          <w:rFonts w:ascii="Times New Roman" w:hAnsi="Times New Roman" w:cs="Times New Roman"/>
          <w:sz w:val="24"/>
          <w:szCs w:val="24"/>
        </w:rPr>
        <w:t>Sätte</w:t>
      </w:r>
      <w:r w:rsidRPr="406392F3">
        <w:rPr>
          <w:rFonts w:ascii="Times New Roman" w:hAnsi="Times New Roman" w:cs="Times New Roman"/>
          <w:sz w:val="24"/>
          <w:szCs w:val="24"/>
        </w:rPr>
        <w:t xml:space="preserve"> mõte on menetlusosalisi distsiplineerida ning tagada menetluse sujumine ja l</w:t>
      </w:r>
      <w:r w:rsidR="003B7507">
        <w:rPr>
          <w:rFonts w:ascii="Times New Roman" w:hAnsi="Times New Roman" w:cs="Times New Roman"/>
          <w:sz w:val="24"/>
          <w:szCs w:val="24"/>
        </w:rPr>
        <w:t>äbimine</w:t>
      </w:r>
      <w:r w:rsidRPr="406392F3">
        <w:rPr>
          <w:rFonts w:ascii="Times New Roman" w:hAnsi="Times New Roman" w:cs="Times New Roman"/>
          <w:sz w:val="24"/>
          <w:szCs w:val="24"/>
        </w:rPr>
        <w:t xml:space="preserve"> mõistliku aja jooksul. Hõlmatud on kõik tähtajalised menetlustoimingud, mh kaebetähtajad, hagile või kaebusele vastamise tähtaeg. Menetlustoimingu tegemata jätmise põhjus</w:t>
      </w:r>
      <w:r w:rsidR="00B91414">
        <w:rPr>
          <w:rFonts w:ascii="Times New Roman" w:hAnsi="Times New Roman" w:cs="Times New Roman"/>
          <w:sz w:val="24"/>
          <w:szCs w:val="24"/>
        </w:rPr>
        <w:t>el</w:t>
      </w:r>
      <w:r w:rsidRPr="406392F3">
        <w:rPr>
          <w:rFonts w:ascii="Times New Roman" w:hAnsi="Times New Roman" w:cs="Times New Roman"/>
          <w:sz w:val="24"/>
          <w:szCs w:val="24"/>
        </w:rPr>
        <w:t xml:space="preserve"> (mh menetlusosalise süü puudumine) </w:t>
      </w:r>
      <w:r w:rsidR="000401E0">
        <w:rPr>
          <w:rFonts w:ascii="Times New Roman" w:hAnsi="Times New Roman" w:cs="Times New Roman"/>
          <w:sz w:val="24"/>
          <w:szCs w:val="24"/>
        </w:rPr>
        <w:t xml:space="preserve">ei ole </w:t>
      </w:r>
      <w:r w:rsidRPr="406392F3">
        <w:rPr>
          <w:rFonts w:ascii="Times New Roman" w:hAnsi="Times New Roman" w:cs="Times New Roman"/>
          <w:sz w:val="24"/>
          <w:szCs w:val="24"/>
        </w:rPr>
        <w:t>iseenesest tagajärje suhtes tähendust</w:t>
      </w:r>
      <w:r w:rsidR="000401E0">
        <w:rPr>
          <w:rFonts w:ascii="Times New Roman" w:hAnsi="Times New Roman" w:cs="Times New Roman"/>
          <w:sz w:val="24"/>
          <w:szCs w:val="24"/>
        </w:rPr>
        <w:t>.</w:t>
      </w:r>
      <w:r w:rsidRPr="406392F3">
        <w:rPr>
          <w:rFonts w:ascii="Times New Roman" w:hAnsi="Times New Roman" w:cs="Times New Roman"/>
          <w:sz w:val="24"/>
          <w:szCs w:val="24"/>
        </w:rPr>
        <w:t xml:space="preserve"> Menetlusosalise esindaja käitumine võrdsustatakse menetlusosalise omaga.</w:t>
      </w:r>
      <w:r w:rsidR="406392F3" w:rsidRPr="00435D8D">
        <w:rPr>
          <w:rStyle w:val="Allmrkuseviide"/>
          <w:rFonts w:ascii="Times New Roman" w:hAnsi="Times New Roman"/>
          <w:sz w:val="24"/>
          <w:szCs w:val="24"/>
        </w:rPr>
        <w:footnoteReference w:id="28"/>
      </w:r>
    </w:p>
    <w:p w14:paraId="49175D7B" w14:textId="77777777" w:rsidR="009276EA" w:rsidRDefault="009276EA" w:rsidP="002F3FFC">
      <w:pPr>
        <w:tabs>
          <w:tab w:val="left" w:pos="426"/>
        </w:tabs>
        <w:spacing w:after="0" w:line="240" w:lineRule="auto"/>
        <w:jc w:val="both"/>
        <w:rPr>
          <w:rFonts w:ascii="Times New Roman" w:hAnsi="Times New Roman" w:cs="Times New Roman"/>
          <w:sz w:val="24"/>
          <w:szCs w:val="24"/>
        </w:rPr>
      </w:pPr>
    </w:p>
    <w:p w14:paraId="73FF42F0" w14:textId="05F22805" w:rsidR="406392F3" w:rsidRDefault="000401E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Sagedane</w:t>
      </w:r>
      <w:r w:rsidR="007840BA">
        <w:rPr>
          <w:rFonts w:ascii="Times New Roman" w:hAnsi="Times New Roman" w:cs="Times New Roman"/>
          <w:sz w:val="24"/>
          <w:szCs w:val="24"/>
        </w:rPr>
        <w:t xml:space="preserve"> </w:t>
      </w:r>
      <w:r w:rsidR="009276EA" w:rsidRPr="26680525">
        <w:rPr>
          <w:rFonts w:ascii="Times New Roman" w:hAnsi="Times New Roman" w:cs="Times New Roman"/>
          <w:sz w:val="24"/>
          <w:szCs w:val="24"/>
        </w:rPr>
        <w:t>probleem</w:t>
      </w:r>
      <w:r>
        <w:rPr>
          <w:rFonts w:ascii="Times New Roman" w:hAnsi="Times New Roman" w:cs="Times New Roman"/>
          <w:sz w:val="24"/>
          <w:szCs w:val="24"/>
        </w:rPr>
        <w:t xml:space="preserve"> on olnud see</w:t>
      </w:r>
      <w:r w:rsidR="009276EA" w:rsidRPr="26680525">
        <w:rPr>
          <w:rFonts w:ascii="Times New Roman" w:hAnsi="Times New Roman" w:cs="Times New Roman"/>
          <w:sz w:val="24"/>
          <w:szCs w:val="24"/>
        </w:rPr>
        <w:t>, et</w:t>
      </w:r>
      <w:r w:rsidR="00135405" w:rsidRPr="26680525">
        <w:rPr>
          <w:rFonts w:ascii="Times New Roman" w:hAnsi="Times New Roman" w:cs="Times New Roman"/>
          <w:sz w:val="24"/>
          <w:szCs w:val="24"/>
        </w:rPr>
        <w:t xml:space="preserve"> </w:t>
      </w:r>
      <w:r w:rsidR="00931341" w:rsidRPr="26680525">
        <w:rPr>
          <w:rFonts w:ascii="Times New Roman" w:hAnsi="Times New Roman" w:cs="Times New Roman"/>
          <w:sz w:val="24"/>
          <w:szCs w:val="24"/>
        </w:rPr>
        <w:t>TVK</w:t>
      </w:r>
      <w:r w:rsidR="00135405" w:rsidRPr="26680525">
        <w:rPr>
          <w:rFonts w:ascii="Times New Roman" w:hAnsi="Times New Roman" w:cs="Times New Roman"/>
          <w:sz w:val="24"/>
          <w:szCs w:val="24"/>
        </w:rPr>
        <w:t xml:space="preserve"> määrab</w:t>
      </w:r>
      <w:r w:rsidR="009276EA" w:rsidRPr="26680525">
        <w:rPr>
          <w:rFonts w:ascii="Times New Roman" w:hAnsi="Times New Roman" w:cs="Times New Roman"/>
          <w:sz w:val="24"/>
          <w:szCs w:val="24"/>
        </w:rPr>
        <w:t xml:space="preserve"> vastaspoolele avalduse menetlusse võtmisel küll tähtaja vastamiseks</w:t>
      </w:r>
      <w:r w:rsidR="002957A0" w:rsidRPr="26680525">
        <w:rPr>
          <w:rFonts w:ascii="Times New Roman" w:hAnsi="Times New Roman" w:cs="Times New Roman"/>
          <w:sz w:val="24"/>
          <w:szCs w:val="24"/>
        </w:rPr>
        <w:t>, kuid</w:t>
      </w:r>
      <w:r w:rsidR="009276EA" w:rsidRPr="26680525">
        <w:rPr>
          <w:rFonts w:ascii="Times New Roman" w:hAnsi="Times New Roman" w:cs="Times New Roman"/>
          <w:sz w:val="24"/>
          <w:szCs w:val="24"/>
        </w:rPr>
        <w:t xml:space="preserve"> vastaspool esitab pärast määratud tähtaega (</w:t>
      </w:r>
      <w:r w:rsidR="002957A0" w:rsidRPr="26680525">
        <w:rPr>
          <w:rFonts w:ascii="Times New Roman" w:hAnsi="Times New Roman" w:cs="Times New Roman"/>
          <w:sz w:val="24"/>
          <w:szCs w:val="24"/>
        </w:rPr>
        <w:t>sh nt</w:t>
      </w:r>
      <w:r w:rsidR="009276EA" w:rsidRPr="26680525">
        <w:rPr>
          <w:rFonts w:ascii="Times New Roman" w:hAnsi="Times New Roman" w:cs="Times New Roman"/>
          <w:sz w:val="24"/>
          <w:szCs w:val="24"/>
        </w:rPr>
        <w:t xml:space="preserve"> istungi eelõhtul või vahetult enne määratud istungit) oma seisukoha koos tõenditega, millega ei ole võimalik ei teisel poolel ega ka komisjonil tutvuda</w:t>
      </w:r>
      <w:r w:rsidR="006133C1">
        <w:rPr>
          <w:rFonts w:ascii="Times New Roman" w:hAnsi="Times New Roman" w:cs="Times New Roman"/>
          <w:sz w:val="24"/>
          <w:szCs w:val="24"/>
        </w:rPr>
        <w:t>. Selle</w:t>
      </w:r>
      <w:r w:rsidR="009276EA" w:rsidRPr="26680525">
        <w:rPr>
          <w:rFonts w:ascii="Times New Roman" w:hAnsi="Times New Roman" w:cs="Times New Roman"/>
          <w:sz w:val="24"/>
          <w:szCs w:val="24"/>
        </w:rPr>
        <w:t xml:space="preserve"> tulemusena tekib üldjuhul ka vajadus istungi aja muutmiseks, mis omakorda pikendab menetlust.</w:t>
      </w:r>
    </w:p>
    <w:p w14:paraId="0E50887B"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4455E710" w14:textId="3A1F9EED" w:rsidR="406392F3" w:rsidRDefault="3DEE8225" w:rsidP="002F3FFC">
      <w:pPr>
        <w:tabs>
          <w:tab w:val="left" w:pos="426"/>
        </w:tabs>
        <w:spacing w:after="0" w:line="240" w:lineRule="auto"/>
        <w:jc w:val="both"/>
        <w:rPr>
          <w:rFonts w:ascii="Times New Roman" w:hAnsi="Times New Roman" w:cs="Times New Roman"/>
          <w:sz w:val="24"/>
          <w:szCs w:val="24"/>
        </w:rPr>
      </w:pPr>
      <w:commentRangeStart w:id="36"/>
      <w:r w:rsidRPr="64C1D15A">
        <w:rPr>
          <w:rFonts w:ascii="Times New Roman" w:hAnsi="Times New Roman" w:cs="Times New Roman"/>
          <w:b/>
          <w:bCs/>
          <w:sz w:val="24"/>
          <w:szCs w:val="24"/>
        </w:rPr>
        <w:t>P</w:t>
      </w:r>
      <w:r w:rsidR="13A1C08B" w:rsidRPr="64C1D15A">
        <w:rPr>
          <w:rFonts w:ascii="Times New Roman" w:hAnsi="Times New Roman" w:cs="Times New Roman"/>
          <w:b/>
          <w:bCs/>
          <w:sz w:val="24"/>
          <w:szCs w:val="24"/>
        </w:rPr>
        <w:t xml:space="preserve">unktiga </w:t>
      </w:r>
      <w:r w:rsidR="2C3B8BB2" w:rsidRPr="64C1D15A">
        <w:rPr>
          <w:rFonts w:ascii="Times New Roman" w:hAnsi="Times New Roman" w:cs="Times New Roman"/>
          <w:b/>
          <w:bCs/>
          <w:sz w:val="24"/>
          <w:szCs w:val="24"/>
        </w:rPr>
        <w:t>42</w:t>
      </w:r>
      <w:commentRangeEnd w:id="36"/>
      <w:r w:rsidR="008E33AA">
        <w:commentReference w:id="36"/>
      </w:r>
      <w:r w:rsidR="13A1C08B" w:rsidRPr="64C1D15A">
        <w:rPr>
          <w:rFonts w:ascii="Times New Roman" w:hAnsi="Times New Roman" w:cs="Times New Roman"/>
          <w:sz w:val="24"/>
          <w:szCs w:val="24"/>
        </w:rPr>
        <w:t xml:space="preserve"> </w:t>
      </w:r>
      <w:r w:rsidR="58B0F475" w:rsidRPr="64C1D15A">
        <w:rPr>
          <w:rFonts w:ascii="Times New Roman" w:hAnsi="Times New Roman" w:cs="Times New Roman"/>
          <w:sz w:val="24"/>
          <w:szCs w:val="24"/>
        </w:rPr>
        <w:t xml:space="preserve">jäetakse </w:t>
      </w:r>
      <w:r w:rsidRPr="64C1D15A">
        <w:rPr>
          <w:rFonts w:ascii="Times New Roman" w:hAnsi="Times New Roman" w:cs="Times New Roman"/>
          <w:sz w:val="24"/>
          <w:szCs w:val="24"/>
        </w:rPr>
        <w:t xml:space="preserve">TvLS </w:t>
      </w:r>
      <w:r w:rsidR="0C66C496" w:rsidRPr="64C1D15A">
        <w:rPr>
          <w:rFonts w:ascii="Times New Roman" w:hAnsi="Times New Roman"/>
          <w:sz w:val="24"/>
          <w:szCs w:val="24"/>
        </w:rPr>
        <w:t>§</w:t>
      </w:r>
      <w:r w:rsidRPr="64C1D15A">
        <w:rPr>
          <w:rFonts w:ascii="Times New Roman" w:hAnsi="Times New Roman"/>
          <w:sz w:val="24"/>
          <w:szCs w:val="24"/>
        </w:rPr>
        <w:t xml:space="preserve"> </w:t>
      </w:r>
      <w:r w:rsidR="13A1C08B" w:rsidRPr="64C1D15A">
        <w:rPr>
          <w:rFonts w:ascii="Times New Roman" w:hAnsi="Times New Roman" w:cs="Times New Roman"/>
          <w:sz w:val="24"/>
          <w:szCs w:val="24"/>
        </w:rPr>
        <w:t>37 lõi</w:t>
      </w:r>
      <w:r w:rsidR="58B0F475" w:rsidRPr="64C1D15A">
        <w:rPr>
          <w:rFonts w:ascii="Times New Roman" w:hAnsi="Times New Roman" w:cs="Times New Roman"/>
          <w:sz w:val="24"/>
          <w:szCs w:val="24"/>
        </w:rPr>
        <w:t>kest</w:t>
      </w:r>
      <w:r w:rsidR="13A1C08B" w:rsidRPr="64C1D15A">
        <w:rPr>
          <w:rFonts w:ascii="Times New Roman" w:hAnsi="Times New Roman" w:cs="Times New Roman"/>
          <w:sz w:val="24"/>
          <w:szCs w:val="24"/>
        </w:rPr>
        <w:t xml:space="preserve"> 4 </w:t>
      </w:r>
      <w:r w:rsidR="58B0F475" w:rsidRPr="64C1D15A">
        <w:rPr>
          <w:rFonts w:ascii="Times New Roman" w:hAnsi="Times New Roman" w:cs="Times New Roman"/>
          <w:sz w:val="24"/>
          <w:szCs w:val="24"/>
        </w:rPr>
        <w:t>ära vastaspoole istungile kutsumise</w:t>
      </w:r>
      <w:r w:rsidR="0CC7D8BD" w:rsidRPr="64C1D15A">
        <w:rPr>
          <w:rFonts w:ascii="Times New Roman" w:hAnsi="Times New Roman" w:cs="Times New Roman"/>
          <w:sz w:val="24"/>
          <w:szCs w:val="24"/>
        </w:rPr>
        <w:t xml:space="preserve"> korda käsitlev</w:t>
      </w:r>
      <w:r w:rsidR="58B0F475" w:rsidRPr="64C1D15A">
        <w:rPr>
          <w:rFonts w:ascii="Times New Roman" w:hAnsi="Times New Roman" w:cs="Times New Roman"/>
          <w:sz w:val="24"/>
          <w:szCs w:val="24"/>
        </w:rPr>
        <w:t xml:space="preserve"> osa</w:t>
      </w:r>
      <w:r w:rsidR="13A1C08B" w:rsidRPr="64C1D15A">
        <w:rPr>
          <w:rFonts w:ascii="Times New Roman" w:hAnsi="Times New Roman" w:cs="Times New Roman"/>
          <w:sz w:val="24"/>
          <w:szCs w:val="24"/>
        </w:rPr>
        <w:t>, kuna TvLS § 41 l</w:t>
      </w:r>
      <w:r w:rsidR="0C66C496" w:rsidRPr="64C1D15A">
        <w:rPr>
          <w:rFonts w:ascii="Times New Roman" w:hAnsi="Times New Roman" w:cs="Times New Roman"/>
          <w:sz w:val="24"/>
          <w:szCs w:val="24"/>
        </w:rPr>
        <w:t>õige</w:t>
      </w:r>
      <w:r w:rsidR="13A1C08B" w:rsidRPr="64C1D15A">
        <w:rPr>
          <w:rFonts w:ascii="Times New Roman" w:hAnsi="Times New Roman" w:cs="Times New Roman"/>
          <w:sz w:val="24"/>
          <w:szCs w:val="24"/>
        </w:rPr>
        <w:t xml:space="preserve"> 1 juba reguleerib</w:t>
      </w:r>
      <w:r w:rsidR="58A3CC58" w:rsidRPr="64C1D15A">
        <w:rPr>
          <w:rFonts w:ascii="Times New Roman" w:hAnsi="Times New Roman" w:cs="Times New Roman"/>
          <w:sz w:val="24"/>
          <w:szCs w:val="24"/>
        </w:rPr>
        <w:t xml:space="preserve"> menetlusosaliste</w:t>
      </w:r>
      <w:r w:rsidR="13A1C08B" w:rsidRPr="64C1D15A">
        <w:rPr>
          <w:rFonts w:ascii="Times New Roman" w:hAnsi="Times New Roman" w:cs="Times New Roman"/>
          <w:sz w:val="24"/>
          <w:szCs w:val="24"/>
        </w:rPr>
        <w:t xml:space="preserve"> istungile kutsumist, mistõttu on tegemist dubleeriva sättega.</w:t>
      </w:r>
    </w:p>
    <w:p w14:paraId="63B1B5E6"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1F2832E4" w14:textId="1E562A7F" w:rsidR="406392F3" w:rsidRDefault="4448BF33" w:rsidP="002F3FFC">
      <w:pPr>
        <w:tabs>
          <w:tab w:val="left" w:pos="426"/>
        </w:tabs>
        <w:spacing w:after="0" w:line="240" w:lineRule="auto"/>
        <w:jc w:val="both"/>
        <w:rPr>
          <w:rFonts w:ascii="Times New Roman" w:hAnsi="Times New Roman" w:cs="Times New Roman"/>
          <w:sz w:val="24"/>
          <w:szCs w:val="24"/>
        </w:rPr>
      </w:pPr>
      <w:commentRangeStart w:id="37"/>
      <w:r w:rsidRPr="64C1D15A">
        <w:rPr>
          <w:rFonts w:ascii="Times New Roman" w:hAnsi="Times New Roman" w:cs="Times New Roman"/>
          <w:b/>
          <w:bCs/>
          <w:sz w:val="24"/>
          <w:szCs w:val="24"/>
        </w:rPr>
        <w:t>P</w:t>
      </w:r>
      <w:r w:rsidR="13A1C08B" w:rsidRPr="64C1D15A">
        <w:rPr>
          <w:rFonts w:ascii="Times New Roman" w:hAnsi="Times New Roman" w:cs="Times New Roman"/>
          <w:b/>
          <w:bCs/>
          <w:sz w:val="24"/>
          <w:szCs w:val="24"/>
        </w:rPr>
        <w:t xml:space="preserve">unktiga </w:t>
      </w:r>
      <w:r w:rsidR="40F35BCF" w:rsidRPr="64C1D15A">
        <w:rPr>
          <w:rFonts w:ascii="Times New Roman" w:hAnsi="Times New Roman" w:cs="Times New Roman"/>
          <w:b/>
          <w:bCs/>
          <w:sz w:val="24"/>
          <w:szCs w:val="24"/>
        </w:rPr>
        <w:t>43</w:t>
      </w:r>
      <w:r w:rsidR="13A1C08B" w:rsidRPr="64C1D15A">
        <w:rPr>
          <w:rFonts w:ascii="Times New Roman" w:hAnsi="Times New Roman" w:cs="Times New Roman"/>
          <w:sz w:val="24"/>
          <w:szCs w:val="24"/>
        </w:rPr>
        <w:t xml:space="preserve"> </w:t>
      </w:r>
      <w:commentRangeEnd w:id="37"/>
      <w:r w:rsidR="007B0106">
        <w:commentReference w:id="37"/>
      </w:r>
      <w:r w:rsidR="13A1C08B" w:rsidRPr="64C1D15A">
        <w:rPr>
          <w:rFonts w:ascii="Times New Roman" w:hAnsi="Times New Roman" w:cs="Times New Roman"/>
          <w:sz w:val="24"/>
          <w:szCs w:val="24"/>
        </w:rPr>
        <w:t xml:space="preserve">muudetakse </w:t>
      </w:r>
      <w:r w:rsidR="764DD6CE" w:rsidRPr="64C1D15A">
        <w:rPr>
          <w:rFonts w:ascii="Times New Roman" w:hAnsi="Times New Roman"/>
          <w:sz w:val="24"/>
          <w:szCs w:val="24"/>
        </w:rPr>
        <w:t>§</w:t>
      </w:r>
      <w:r w:rsidR="13A1C08B" w:rsidRPr="64C1D15A">
        <w:rPr>
          <w:rFonts w:ascii="Times New Roman" w:hAnsi="Times New Roman" w:cs="Times New Roman"/>
          <w:sz w:val="24"/>
          <w:szCs w:val="24"/>
        </w:rPr>
        <w:t xml:space="preserve"> 38 lõiget 1 ning nähakse ette, et </w:t>
      </w:r>
      <w:r w:rsidR="3866A411" w:rsidRPr="64C1D15A">
        <w:rPr>
          <w:rFonts w:ascii="Times New Roman" w:hAnsi="Times New Roman" w:cs="Times New Roman"/>
          <w:sz w:val="24"/>
          <w:szCs w:val="24"/>
        </w:rPr>
        <w:t>TVK</w:t>
      </w:r>
      <w:r w:rsidR="7B883794" w:rsidRPr="64C1D15A">
        <w:rPr>
          <w:rFonts w:ascii="Times New Roman" w:hAnsi="Times New Roman" w:cs="Times New Roman"/>
          <w:sz w:val="24"/>
          <w:szCs w:val="24"/>
        </w:rPr>
        <w:t>-</w:t>
      </w:r>
      <w:r w:rsidR="13A1C08B" w:rsidRPr="64C1D15A">
        <w:rPr>
          <w:rFonts w:ascii="Times New Roman" w:hAnsi="Times New Roman" w:cs="Times New Roman"/>
          <w:sz w:val="24"/>
          <w:szCs w:val="24"/>
        </w:rPr>
        <w:t>le esitatud avaldus vaadatakse läbi</w:t>
      </w:r>
      <w:r w:rsidR="36BC210B" w:rsidRPr="64C1D15A">
        <w:rPr>
          <w:rFonts w:ascii="Times New Roman" w:hAnsi="Times New Roman" w:cs="Times New Roman"/>
          <w:sz w:val="24"/>
          <w:szCs w:val="24"/>
        </w:rPr>
        <w:t xml:space="preserve"> 45 päeva jooksul </w:t>
      </w:r>
      <w:r w:rsidR="13A1C08B" w:rsidRPr="64C1D15A">
        <w:rPr>
          <w:rFonts w:ascii="Times New Roman" w:hAnsi="Times New Roman" w:cs="Times New Roman"/>
          <w:sz w:val="24"/>
          <w:szCs w:val="24"/>
        </w:rPr>
        <w:t xml:space="preserve">mitte hetkest, kui </w:t>
      </w:r>
      <w:r w:rsidR="3866A411" w:rsidRPr="64C1D15A">
        <w:rPr>
          <w:rFonts w:ascii="Times New Roman" w:hAnsi="Times New Roman" w:cs="Times New Roman"/>
          <w:sz w:val="24"/>
          <w:szCs w:val="24"/>
        </w:rPr>
        <w:t>TVK</w:t>
      </w:r>
      <w:r w:rsidR="13A1C08B" w:rsidRPr="64C1D15A">
        <w:rPr>
          <w:rFonts w:ascii="Times New Roman" w:hAnsi="Times New Roman" w:cs="Times New Roman"/>
          <w:sz w:val="24"/>
          <w:szCs w:val="24"/>
        </w:rPr>
        <w:t xml:space="preserve"> </w:t>
      </w:r>
      <w:r w:rsidR="715D3D03" w:rsidRPr="64C1D15A">
        <w:rPr>
          <w:rFonts w:ascii="Times New Roman" w:hAnsi="Times New Roman" w:cs="Times New Roman"/>
          <w:sz w:val="24"/>
          <w:szCs w:val="24"/>
        </w:rPr>
        <w:t>avalduse sai</w:t>
      </w:r>
      <w:r w:rsidR="544DEEC0" w:rsidRPr="64C1D15A">
        <w:rPr>
          <w:rFonts w:ascii="Times New Roman" w:hAnsi="Times New Roman" w:cs="Times New Roman"/>
          <w:sz w:val="24"/>
          <w:szCs w:val="24"/>
        </w:rPr>
        <w:t>,</w:t>
      </w:r>
      <w:r w:rsidR="13A1C08B" w:rsidRPr="64C1D15A">
        <w:rPr>
          <w:rFonts w:ascii="Times New Roman" w:hAnsi="Times New Roman" w:cs="Times New Roman"/>
          <w:sz w:val="24"/>
          <w:szCs w:val="24"/>
        </w:rPr>
        <w:t xml:space="preserve"> vaid</w:t>
      </w:r>
      <w:r w:rsidR="544DEEC0" w:rsidRPr="64C1D15A">
        <w:rPr>
          <w:rFonts w:ascii="Times New Roman" w:hAnsi="Times New Roman" w:cs="Times New Roman"/>
          <w:sz w:val="24"/>
          <w:szCs w:val="24"/>
        </w:rPr>
        <w:t xml:space="preserve"> 45 päeva jooksul alates avalduse menetlusse võtmisest. T</w:t>
      </w:r>
      <w:r w:rsidR="13A1C08B" w:rsidRPr="64C1D15A">
        <w:rPr>
          <w:rFonts w:ascii="Times New Roman" w:hAnsi="Times New Roman" w:cs="Times New Roman"/>
          <w:sz w:val="24"/>
          <w:szCs w:val="24"/>
        </w:rPr>
        <w:t>ähtaja kulgemine peaks algama avalduse menetlusse võtmisest, ku</w:t>
      </w:r>
      <w:r w:rsidR="56329187" w:rsidRPr="64C1D15A">
        <w:rPr>
          <w:rFonts w:ascii="Times New Roman" w:hAnsi="Times New Roman" w:cs="Times New Roman"/>
          <w:sz w:val="24"/>
          <w:szCs w:val="24"/>
        </w:rPr>
        <w:t>n</w:t>
      </w:r>
      <w:r w:rsidR="764DD6CE" w:rsidRPr="64C1D15A">
        <w:rPr>
          <w:rFonts w:ascii="Times New Roman" w:hAnsi="Times New Roman" w:cs="Times New Roman"/>
          <w:sz w:val="24"/>
          <w:szCs w:val="24"/>
        </w:rPr>
        <w:t>a</w:t>
      </w:r>
      <w:r w:rsidR="13A1C08B" w:rsidRPr="64C1D15A">
        <w:rPr>
          <w:rFonts w:ascii="Times New Roman" w:hAnsi="Times New Roman" w:cs="Times New Roman"/>
          <w:sz w:val="24"/>
          <w:szCs w:val="24"/>
        </w:rPr>
        <w:t xml:space="preserve"> avalduse saamise jär</w:t>
      </w:r>
      <w:r w:rsidR="764DD6CE" w:rsidRPr="64C1D15A">
        <w:rPr>
          <w:rFonts w:ascii="Times New Roman" w:hAnsi="Times New Roman" w:cs="Times New Roman"/>
          <w:sz w:val="24"/>
          <w:szCs w:val="24"/>
        </w:rPr>
        <w:t>el</w:t>
      </w:r>
      <w:r w:rsidR="13A1C08B" w:rsidRPr="64C1D15A">
        <w:rPr>
          <w:rFonts w:ascii="Times New Roman" w:hAnsi="Times New Roman" w:cs="Times New Roman"/>
          <w:sz w:val="24"/>
          <w:szCs w:val="24"/>
        </w:rPr>
        <w:t xml:space="preserve"> tuleb otsustada selle menetlusse võtmine kehtiva TvLS § 27 lõike 1 kohaselt </w:t>
      </w:r>
      <w:commentRangeStart w:id="38"/>
      <w:r w:rsidR="56329187" w:rsidRPr="64C1D15A">
        <w:rPr>
          <w:rFonts w:ascii="Times New Roman" w:hAnsi="Times New Roman" w:cs="Times New Roman"/>
          <w:sz w:val="24"/>
          <w:szCs w:val="24"/>
        </w:rPr>
        <w:t>kolme</w:t>
      </w:r>
      <w:r w:rsidR="13A1C08B" w:rsidRPr="64C1D15A">
        <w:rPr>
          <w:rFonts w:ascii="Times New Roman" w:hAnsi="Times New Roman" w:cs="Times New Roman"/>
          <w:sz w:val="24"/>
          <w:szCs w:val="24"/>
        </w:rPr>
        <w:t xml:space="preserve"> tööpäeva jooksu</w:t>
      </w:r>
      <w:commentRangeEnd w:id="38"/>
      <w:r w:rsidR="007B0106">
        <w:commentReference w:id="38"/>
      </w:r>
      <w:r w:rsidR="13A1C08B" w:rsidRPr="64C1D15A">
        <w:rPr>
          <w:rFonts w:ascii="Times New Roman" w:hAnsi="Times New Roman" w:cs="Times New Roman"/>
          <w:sz w:val="24"/>
          <w:szCs w:val="24"/>
        </w:rPr>
        <w:t>l</w:t>
      </w:r>
      <w:r w:rsidR="428564A2" w:rsidRPr="64C1D15A">
        <w:rPr>
          <w:rFonts w:ascii="Times New Roman" w:hAnsi="Times New Roman" w:cs="Times New Roman"/>
          <w:sz w:val="24"/>
          <w:szCs w:val="24"/>
        </w:rPr>
        <w:t>. K</w:t>
      </w:r>
      <w:r w:rsidR="13A1C08B" w:rsidRPr="64C1D15A">
        <w:rPr>
          <w:rFonts w:ascii="Times New Roman" w:hAnsi="Times New Roman" w:cs="Times New Roman"/>
          <w:sz w:val="24"/>
          <w:szCs w:val="24"/>
        </w:rPr>
        <w:t xml:space="preserve">uid kui avalduses esinevad puudused, siis pikeneb avalduse menetlusse võtmine puuduste kõrvaldamiseks </w:t>
      </w:r>
      <w:commentRangeStart w:id="39"/>
      <w:r w:rsidR="13A1C08B" w:rsidRPr="64C1D15A">
        <w:rPr>
          <w:rFonts w:ascii="Times New Roman" w:hAnsi="Times New Roman" w:cs="Times New Roman"/>
          <w:sz w:val="24"/>
          <w:szCs w:val="24"/>
        </w:rPr>
        <w:t>antud tähtaja võrra</w:t>
      </w:r>
      <w:commentRangeEnd w:id="39"/>
      <w:r w:rsidR="007B0106">
        <w:commentReference w:id="39"/>
      </w:r>
      <w:r w:rsidR="13A1C08B" w:rsidRPr="64C1D15A">
        <w:rPr>
          <w:rFonts w:ascii="Times New Roman" w:hAnsi="Times New Roman" w:cs="Times New Roman"/>
          <w:sz w:val="24"/>
          <w:szCs w:val="24"/>
        </w:rPr>
        <w:t xml:space="preserve"> ning töövaidlusasja ei pruugi saada läbi vaadata 45 päeva jooksul alates selle esitamisest.</w:t>
      </w:r>
    </w:p>
    <w:p w14:paraId="0862BB04" w14:textId="42C86381" w:rsidR="406392F3" w:rsidRDefault="406392F3" w:rsidP="002F3FFC">
      <w:pPr>
        <w:tabs>
          <w:tab w:val="left" w:pos="426"/>
        </w:tabs>
        <w:spacing w:after="0" w:line="240" w:lineRule="auto"/>
        <w:jc w:val="both"/>
        <w:rPr>
          <w:rFonts w:ascii="Times New Roman" w:hAnsi="Times New Roman" w:cs="Times New Roman"/>
          <w:b/>
          <w:bCs/>
          <w:sz w:val="24"/>
          <w:szCs w:val="24"/>
        </w:rPr>
      </w:pPr>
    </w:p>
    <w:p w14:paraId="24143488" w14:textId="0C0497A0" w:rsidR="406392F3" w:rsidRDefault="00D84E44"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06392F3" w:rsidRPr="406392F3">
        <w:rPr>
          <w:rFonts w:ascii="Times New Roman" w:hAnsi="Times New Roman" w:cs="Times New Roman"/>
          <w:b/>
          <w:bCs/>
          <w:sz w:val="24"/>
          <w:szCs w:val="24"/>
        </w:rPr>
        <w:t xml:space="preserve">unktiga </w:t>
      </w:r>
      <w:r w:rsidR="00150D02">
        <w:rPr>
          <w:rFonts w:ascii="Times New Roman" w:hAnsi="Times New Roman" w:cs="Times New Roman"/>
          <w:b/>
          <w:bCs/>
          <w:sz w:val="24"/>
          <w:szCs w:val="24"/>
        </w:rPr>
        <w:t>44</w:t>
      </w:r>
      <w:r w:rsidR="406392F3" w:rsidRPr="406392F3" w:rsidDel="00B40AFA">
        <w:rPr>
          <w:rFonts w:ascii="Times New Roman" w:hAnsi="Times New Roman" w:cs="Times New Roman"/>
          <w:sz w:val="24"/>
          <w:szCs w:val="24"/>
        </w:rPr>
        <w:t xml:space="preserve"> </w:t>
      </w:r>
      <w:r w:rsidR="00B40AFA">
        <w:rPr>
          <w:rFonts w:ascii="Times New Roman" w:hAnsi="Times New Roman" w:cs="Times New Roman"/>
          <w:sz w:val="24"/>
          <w:szCs w:val="24"/>
        </w:rPr>
        <w:t>muudetakse</w:t>
      </w:r>
      <w:r w:rsidR="00B40AFA" w:rsidRPr="406392F3">
        <w:rPr>
          <w:rFonts w:ascii="Times New Roman" w:hAnsi="Times New Roman" w:cs="Times New Roman"/>
          <w:sz w:val="24"/>
          <w:szCs w:val="24"/>
        </w:rPr>
        <w:t xml:space="preserve"> </w:t>
      </w:r>
      <w:r w:rsidR="002F79F2" w:rsidRPr="004C1E84">
        <w:rPr>
          <w:rFonts w:ascii="Times New Roman" w:hAnsi="Times New Roman"/>
          <w:sz w:val="24"/>
          <w:szCs w:val="24"/>
        </w:rPr>
        <w:t>§</w:t>
      </w:r>
      <w:r w:rsidR="406392F3" w:rsidRPr="406392F3">
        <w:rPr>
          <w:rFonts w:ascii="Times New Roman" w:hAnsi="Times New Roman" w:cs="Times New Roman"/>
          <w:sz w:val="24"/>
          <w:szCs w:val="24"/>
        </w:rPr>
        <w:t xml:space="preserve"> 38 lõi</w:t>
      </w:r>
      <w:r w:rsidR="00B40AFA">
        <w:rPr>
          <w:rFonts w:ascii="Times New Roman" w:hAnsi="Times New Roman" w:cs="Times New Roman"/>
          <w:sz w:val="24"/>
          <w:szCs w:val="24"/>
        </w:rPr>
        <w:t>get</w:t>
      </w:r>
      <w:r w:rsidR="406392F3" w:rsidRPr="406392F3">
        <w:rPr>
          <w:rFonts w:ascii="Times New Roman" w:hAnsi="Times New Roman" w:cs="Times New Roman"/>
          <w:sz w:val="24"/>
          <w:szCs w:val="24"/>
        </w:rPr>
        <w:t xml:space="preserve"> 2 </w:t>
      </w:r>
      <w:r w:rsidR="007E07CF">
        <w:rPr>
          <w:rFonts w:ascii="Times New Roman" w:hAnsi="Times New Roman" w:cs="Times New Roman"/>
          <w:sz w:val="24"/>
          <w:szCs w:val="24"/>
        </w:rPr>
        <w:t xml:space="preserve">nii, et </w:t>
      </w:r>
      <w:r w:rsidR="0020617C">
        <w:rPr>
          <w:rFonts w:ascii="Times New Roman" w:hAnsi="Times New Roman" w:cs="Times New Roman"/>
          <w:sz w:val="24"/>
          <w:szCs w:val="24"/>
        </w:rPr>
        <w:t xml:space="preserve">istungi edasilükkamisel </w:t>
      </w:r>
      <w:r w:rsidR="0059292F">
        <w:rPr>
          <w:rFonts w:ascii="Times New Roman" w:hAnsi="Times New Roman" w:cs="Times New Roman"/>
          <w:sz w:val="24"/>
          <w:szCs w:val="24"/>
        </w:rPr>
        <w:t>oleks objektiivset</w:t>
      </w:r>
      <w:r w:rsidR="003175D5">
        <w:rPr>
          <w:rFonts w:ascii="Times New Roman" w:hAnsi="Times New Roman" w:cs="Times New Roman"/>
          <w:sz w:val="24"/>
          <w:szCs w:val="24"/>
        </w:rPr>
        <w:t>e asjaolude</w:t>
      </w:r>
      <w:r w:rsidR="002F79F2">
        <w:rPr>
          <w:rFonts w:ascii="Times New Roman" w:hAnsi="Times New Roman" w:cs="Times New Roman"/>
          <w:sz w:val="24"/>
          <w:szCs w:val="24"/>
        </w:rPr>
        <w:t xml:space="preserve"> järgi</w:t>
      </w:r>
      <w:r w:rsidR="003175D5">
        <w:rPr>
          <w:rFonts w:ascii="Times New Roman" w:hAnsi="Times New Roman" w:cs="Times New Roman"/>
          <w:sz w:val="24"/>
          <w:szCs w:val="24"/>
        </w:rPr>
        <w:t xml:space="preserve"> võimalik </w:t>
      </w:r>
      <w:r w:rsidR="0020617C">
        <w:rPr>
          <w:rFonts w:ascii="Times New Roman" w:hAnsi="Times New Roman" w:cs="Times New Roman"/>
          <w:sz w:val="24"/>
          <w:szCs w:val="24"/>
        </w:rPr>
        <w:t>uus istung pidada ka hiljem kui 30 kalendripäeva alates eelmise istungi toimumise päevast</w:t>
      </w:r>
      <w:r w:rsidR="406392F3" w:rsidRPr="406392F3">
        <w:rPr>
          <w:rFonts w:ascii="Times New Roman" w:hAnsi="Times New Roman" w:cs="Times New Roman"/>
          <w:sz w:val="24"/>
          <w:szCs w:val="24"/>
        </w:rPr>
        <w:t xml:space="preserve">. </w:t>
      </w:r>
      <w:r w:rsidR="00830C6B">
        <w:rPr>
          <w:rFonts w:ascii="Times New Roman" w:hAnsi="Times New Roman" w:cs="Times New Roman"/>
          <w:sz w:val="24"/>
          <w:szCs w:val="24"/>
        </w:rPr>
        <w:t>P</w:t>
      </w:r>
      <w:r w:rsidR="0054620C">
        <w:rPr>
          <w:rFonts w:ascii="Times New Roman" w:hAnsi="Times New Roman" w:cs="Times New Roman"/>
          <w:sz w:val="24"/>
          <w:szCs w:val="24"/>
        </w:rPr>
        <w:t xml:space="preserve">raegune </w:t>
      </w:r>
      <w:r w:rsidR="002F79F2">
        <w:rPr>
          <w:rFonts w:ascii="Times New Roman" w:hAnsi="Times New Roman" w:cs="Times New Roman"/>
          <w:sz w:val="24"/>
          <w:szCs w:val="24"/>
        </w:rPr>
        <w:t>kord</w:t>
      </w:r>
      <w:r w:rsidR="0054620C">
        <w:rPr>
          <w:rFonts w:ascii="Times New Roman" w:hAnsi="Times New Roman" w:cs="Times New Roman"/>
          <w:sz w:val="24"/>
          <w:szCs w:val="24"/>
        </w:rPr>
        <w:t xml:space="preserve"> on </w:t>
      </w:r>
      <w:r w:rsidR="00830C6B">
        <w:rPr>
          <w:rFonts w:ascii="Times New Roman" w:hAnsi="Times New Roman" w:cs="Times New Roman"/>
          <w:sz w:val="24"/>
          <w:szCs w:val="24"/>
        </w:rPr>
        <w:t xml:space="preserve">istungi pidamise tähtaja </w:t>
      </w:r>
      <w:r w:rsidR="002F79F2">
        <w:rPr>
          <w:rFonts w:ascii="Times New Roman" w:hAnsi="Times New Roman" w:cs="Times New Roman"/>
          <w:sz w:val="24"/>
          <w:szCs w:val="24"/>
        </w:rPr>
        <w:t>puhul</w:t>
      </w:r>
      <w:r w:rsidR="0054620C">
        <w:rPr>
          <w:rFonts w:ascii="Times New Roman" w:hAnsi="Times New Roman" w:cs="Times New Roman"/>
          <w:sz w:val="24"/>
          <w:szCs w:val="24"/>
        </w:rPr>
        <w:t xml:space="preserve"> liialt paindumatu. </w:t>
      </w:r>
      <w:r w:rsidR="406392F3" w:rsidRPr="406392F3">
        <w:rPr>
          <w:rFonts w:ascii="Times New Roman" w:hAnsi="Times New Roman" w:cs="Times New Roman"/>
          <w:sz w:val="24"/>
          <w:szCs w:val="24"/>
        </w:rPr>
        <w:t xml:space="preserve">Näiteks </w:t>
      </w:r>
      <w:r w:rsidR="00830C6B">
        <w:rPr>
          <w:rFonts w:ascii="Times New Roman" w:hAnsi="Times New Roman" w:cs="Times New Roman"/>
          <w:sz w:val="24"/>
          <w:szCs w:val="24"/>
        </w:rPr>
        <w:t>esineb olukordi, kus</w:t>
      </w:r>
      <w:r w:rsidR="406392F3" w:rsidRPr="406392F3" w:rsidDel="0060419E">
        <w:rPr>
          <w:rFonts w:ascii="Times New Roman" w:hAnsi="Times New Roman" w:cs="Times New Roman"/>
          <w:sz w:val="24"/>
          <w:szCs w:val="24"/>
        </w:rPr>
        <w:t xml:space="preserve"> istungil ilmneb</w:t>
      </w:r>
      <w:r w:rsidR="406392F3" w:rsidRPr="406392F3">
        <w:rPr>
          <w:rFonts w:ascii="Times New Roman" w:hAnsi="Times New Roman" w:cs="Times New Roman"/>
          <w:sz w:val="24"/>
          <w:szCs w:val="24"/>
        </w:rPr>
        <w:t>, et istung on vaja edasi lükata</w:t>
      </w:r>
      <w:r w:rsidR="00EB0D27">
        <w:rPr>
          <w:rFonts w:ascii="Times New Roman" w:hAnsi="Times New Roman" w:cs="Times New Roman"/>
          <w:sz w:val="24"/>
          <w:szCs w:val="24"/>
        </w:rPr>
        <w:t>, aga</w:t>
      </w:r>
      <w:r w:rsidR="406392F3" w:rsidRPr="406392F3">
        <w:rPr>
          <w:rFonts w:ascii="Times New Roman" w:hAnsi="Times New Roman" w:cs="Times New Roman"/>
          <w:sz w:val="24"/>
          <w:szCs w:val="24"/>
        </w:rPr>
        <w:t xml:space="preserve"> pooltele ei sobi pakutud uus aeg (</w:t>
      </w:r>
      <w:r w:rsidR="00830C6B">
        <w:rPr>
          <w:rFonts w:ascii="Times New Roman" w:hAnsi="Times New Roman" w:cs="Times New Roman"/>
          <w:sz w:val="24"/>
          <w:szCs w:val="24"/>
        </w:rPr>
        <w:t>nt</w:t>
      </w:r>
      <w:r w:rsidR="406392F3" w:rsidRPr="406392F3">
        <w:rPr>
          <w:rFonts w:ascii="Times New Roman" w:hAnsi="Times New Roman" w:cs="Times New Roman"/>
          <w:sz w:val="24"/>
          <w:szCs w:val="24"/>
        </w:rPr>
        <w:t xml:space="preserve"> poolte esindajad täidavad esinduskohustusi kohtus või mujal, pool või tema esindaja on puhkusel jne).</w:t>
      </w:r>
      <w:r w:rsidR="406392F3" w:rsidRPr="406392F3" w:rsidDel="00956C26">
        <w:rPr>
          <w:rFonts w:ascii="Times New Roman" w:hAnsi="Times New Roman" w:cs="Times New Roman"/>
          <w:sz w:val="24"/>
          <w:szCs w:val="24"/>
        </w:rPr>
        <w:t xml:space="preserve"> </w:t>
      </w:r>
      <w:r w:rsidR="00956C26">
        <w:rPr>
          <w:rFonts w:ascii="Times New Roman" w:hAnsi="Times New Roman" w:cs="Times New Roman"/>
          <w:sz w:val="24"/>
          <w:szCs w:val="24"/>
        </w:rPr>
        <w:t>Sellisel juhul</w:t>
      </w:r>
      <w:r w:rsidR="00956C26" w:rsidRPr="406392F3">
        <w:rPr>
          <w:rFonts w:ascii="Times New Roman" w:hAnsi="Times New Roman" w:cs="Times New Roman"/>
          <w:sz w:val="24"/>
          <w:szCs w:val="24"/>
        </w:rPr>
        <w:t xml:space="preserve"> </w:t>
      </w:r>
      <w:r w:rsidR="406392F3" w:rsidRPr="406392F3">
        <w:rPr>
          <w:rFonts w:ascii="Times New Roman" w:hAnsi="Times New Roman" w:cs="Times New Roman"/>
          <w:sz w:val="24"/>
          <w:szCs w:val="24"/>
        </w:rPr>
        <w:t>ei ole võimalik uut istungit määrata 30 kalendripäeva jooksul eelmise istungi toimumisest.</w:t>
      </w:r>
    </w:p>
    <w:p w14:paraId="19EE0C0F" w14:textId="77777777" w:rsidR="008A3D3C" w:rsidRDefault="008A3D3C" w:rsidP="002F3FFC">
      <w:pPr>
        <w:tabs>
          <w:tab w:val="left" w:pos="426"/>
        </w:tabs>
        <w:spacing w:after="0" w:line="240" w:lineRule="auto"/>
        <w:jc w:val="both"/>
        <w:rPr>
          <w:rFonts w:ascii="Times New Roman" w:hAnsi="Times New Roman" w:cs="Times New Roman"/>
          <w:sz w:val="24"/>
          <w:szCs w:val="24"/>
        </w:rPr>
      </w:pPr>
    </w:p>
    <w:p w14:paraId="1B983C51" w14:textId="28FAC0AE" w:rsidR="00EE33F0" w:rsidRDefault="06817DF7"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Samuti lisatakse sätte</w:t>
      </w:r>
      <w:r w:rsidR="29C26F08">
        <w:rPr>
          <w:rFonts w:ascii="Times New Roman" w:hAnsi="Times New Roman" w:cs="Times New Roman"/>
          <w:sz w:val="24"/>
          <w:szCs w:val="24"/>
        </w:rPr>
        <w:t xml:space="preserve">sse viide </w:t>
      </w:r>
      <w:proofErr w:type="spellStart"/>
      <w:r w:rsidR="214CE0D9">
        <w:rPr>
          <w:rFonts w:ascii="Times New Roman" w:hAnsi="Times New Roman" w:cs="Times New Roman"/>
          <w:sz w:val="24"/>
          <w:szCs w:val="24"/>
        </w:rPr>
        <w:t>TsMS</w:t>
      </w:r>
      <w:proofErr w:type="spellEnd"/>
      <w:r w:rsidR="29C26F08">
        <w:rPr>
          <w:rFonts w:ascii="Times New Roman" w:hAnsi="Times New Roman" w:cs="Times New Roman"/>
          <w:sz w:val="24"/>
          <w:szCs w:val="24"/>
        </w:rPr>
        <w:t xml:space="preserve"> § 352 lõikele 1, näh</w:t>
      </w:r>
      <w:r w:rsidR="0061365F">
        <w:rPr>
          <w:rFonts w:ascii="Times New Roman" w:hAnsi="Times New Roman" w:cs="Times New Roman"/>
          <w:sz w:val="24"/>
          <w:szCs w:val="24"/>
        </w:rPr>
        <w:t>es</w:t>
      </w:r>
      <w:r w:rsidR="29C26F08">
        <w:rPr>
          <w:rFonts w:ascii="Times New Roman" w:hAnsi="Times New Roman" w:cs="Times New Roman"/>
          <w:sz w:val="24"/>
          <w:szCs w:val="24"/>
        </w:rPr>
        <w:t xml:space="preserve"> ette, et </w:t>
      </w:r>
      <w:r w:rsidR="5F565B3D">
        <w:rPr>
          <w:rFonts w:ascii="Times New Roman" w:hAnsi="Times New Roman" w:cs="Times New Roman"/>
          <w:sz w:val="24"/>
          <w:szCs w:val="24"/>
        </w:rPr>
        <w:t>TVK</w:t>
      </w:r>
      <w:r w:rsidR="29C26F08" w:rsidRPr="00D617F8">
        <w:rPr>
          <w:rFonts w:ascii="Times New Roman" w:hAnsi="Times New Roman" w:cs="Times New Roman"/>
          <w:sz w:val="24"/>
          <w:szCs w:val="24"/>
        </w:rPr>
        <w:t xml:space="preserve"> võib mõjuval põhjusel istungiaja tühistada või seda muuta, samuti istungi edasi lükata. Asja lõpuni arutamata jätmine istungil on lubatud üksnes põhjusel, mis takistab asja istungil lõpuni arutamist. Istungi tühistamise, istungiaja muutmise või edasilükkamise otsuse teeb </w:t>
      </w:r>
      <w:r w:rsidR="5F565B3D">
        <w:rPr>
          <w:rFonts w:ascii="Times New Roman" w:hAnsi="Times New Roman" w:cs="Times New Roman"/>
          <w:sz w:val="24"/>
          <w:szCs w:val="24"/>
        </w:rPr>
        <w:t>TVK</w:t>
      </w:r>
      <w:r w:rsidR="29C26F08" w:rsidRPr="00D617F8">
        <w:rPr>
          <w:rFonts w:ascii="Times New Roman" w:hAnsi="Times New Roman" w:cs="Times New Roman"/>
          <w:sz w:val="24"/>
          <w:szCs w:val="24"/>
        </w:rPr>
        <w:t xml:space="preserve"> juhataja viivitamata</w:t>
      </w:r>
      <w:r w:rsidR="29C26F08">
        <w:rPr>
          <w:rFonts w:ascii="Times New Roman" w:hAnsi="Times New Roman" w:cs="Times New Roman"/>
          <w:sz w:val="24"/>
          <w:szCs w:val="24"/>
        </w:rPr>
        <w:t xml:space="preserve"> määrusega</w:t>
      </w:r>
      <w:r w:rsidR="00EE33F0">
        <w:rPr>
          <w:rStyle w:val="Allmrkuseviide"/>
          <w:rFonts w:ascii="Times New Roman" w:hAnsi="Times New Roman"/>
          <w:sz w:val="24"/>
          <w:szCs w:val="24"/>
        </w:rPr>
        <w:footnoteReference w:id="29"/>
      </w:r>
      <w:r w:rsidR="29C26F08" w:rsidRPr="00D617F8">
        <w:rPr>
          <w:rFonts w:ascii="Times New Roman" w:hAnsi="Times New Roman" w:cs="Times New Roman"/>
          <w:sz w:val="24"/>
          <w:szCs w:val="24"/>
        </w:rPr>
        <w:t xml:space="preserve"> ja teavitab sellest menetlusosalisi</w:t>
      </w:r>
      <w:r w:rsidR="29C26F08">
        <w:rPr>
          <w:rFonts w:ascii="Times New Roman" w:hAnsi="Times New Roman" w:cs="Times New Roman"/>
          <w:sz w:val="24"/>
          <w:szCs w:val="24"/>
        </w:rPr>
        <w:t>.</w:t>
      </w:r>
    </w:p>
    <w:p w14:paraId="3A4EB389" w14:textId="77777777" w:rsidR="00EE33F0" w:rsidRDefault="00EE33F0" w:rsidP="002F3FFC">
      <w:pPr>
        <w:tabs>
          <w:tab w:val="left" w:pos="426"/>
        </w:tabs>
        <w:spacing w:after="0" w:line="240" w:lineRule="auto"/>
        <w:jc w:val="both"/>
        <w:rPr>
          <w:rFonts w:ascii="Times New Roman" w:hAnsi="Times New Roman" w:cs="Times New Roman"/>
          <w:sz w:val="24"/>
          <w:szCs w:val="24"/>
        </w:rPr>
      </w:pPr>
    </w:p>
    <w:p w14:paraId="784A6CE0" w14:textId="5D2EF920" w:rsidR="00EE33F0" w:rsidRDefault="00EE33F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Mõjuvaks põhjuseks istungiaja muutmiseks või istungi edasi lükkamiseks saab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 352 eeskujul pidada eelkõige:</w:t>
      </w:r>
    </w:p>
    <w:p w14:paraId="5A3FD2F9" w14:textId="58D23163" w:rsidR="00EE33F0" w:rsidRDefault="0061365F" w:rsidP="00060BD1">
      <w:pPr>
        <w:tabs>
          <w:tab w:val="left" w:pos="426"/>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 </w:t>
      </w:r>
      <w:r w:rsidR="00EE33F0" w:rsidRPr="26680525">
        <w:rPr>
          <w:rFonts w:ascii="Times New Roman" w:hAnsi="Times New Roman" w:cs="Times New Roman"/>
          <w:sz w:val="24"/>
          <w:szCs w:val="24"/>
        </w:rPr>
        <w:t>menetlusosalise istungile ilmumata jäämi</w:t>
      </w:r>
      <w:r>
        <w:rPr>
          <w:rFonts w:ascii="Times New Roman" w:hAnsi="Times New Roman" w:cs="Times New Roman"/>
          <w:sz w:val="24"/>
          <w:szCs w:val="24"/>
        </w:rPr>
        <w:t>s</w:t>
      </w:r>
      <w:r w:rsidR="00EE33F0" w:rsidRPr="26680525">
        <w:rPr>
          <w:rFonts w:ascii="Times New Roman" w:hAnsi="Times New Roman" w:cs="Times New Roman"/>
          <w:sz w:val="24"/>
          <w:szCs w:val="24"/>
        </w:rPr>
        <w:t xml:space="preserve">e takistust, </w:t>
      </w:r>
      <w:r w:rsidR="11317E41" w:rsidRPr="26680525">
        <w:rPr>
          <w:rFonts w:ascii="Times New Roman" w:hAnsi="Times New Roman" w:cs="Times New Roman"/>
          <w:sz w:val="24"/>
          <w:szCs w:val="24"/>
        </w:rPr>
        <w:t xml:space="preserve">milleks võib olla </w:t>
      </w:r>
      <w:r w:rsidR="00EE33F0" w:rsidRPr="26680525">
        <w:rPr>
          <w:rFonts w:ascii="Times New Roman" w:hAnsi="Times New Roman" w:cs="Times New Roman"/>
          <w:sz w:val="24"/>
          <w:szCs w:val="24"/>
        </w:rPr>
        <w:t>eelkõige liikluskatkestus, poole ootamatu haigestumine või lähedase ootamatu raske haigus, mille tõttu isik ei saanud hagile vastata või kohtusse ilmuda ega saata kohtusse esindajat;</w:t>
      </w:r>
    </w:p>
    <w:p w14:paraId="5D8D6F33" w14:textId="672DE3A4" w:rsidR="00EE33F0" w:rsidRDefault="0061365F" w:rsidP="00060BD1">
      <w:pPr>
        <w:tabs>
          <w:tab w:val="left" w:pos="426"/>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 </w:t>
      </w:r>
      <w:r w:rsidR="00EE33F0">
        <w:rPr>
          <w:rFonts w:ascii="Times New Roman" w:hAnsi="Times New Roman" w:cs="Times New Roman"/>
          <w:sz w:val="24"/>
          <w:szCs w:val="24"/>
        </w:rPr>
        <w:t>olukorda</w:t>
      </w:r>
      <w:r w:rsidR="00EE33F0" w:rsidRPr="00AD35FB">
        <w:rPr>
          <w:rFonts w:ascii="Times New Roman" w:hAnsi="Times New Roman" w:cs="Times New Roman"/>
          <w:sz w:val="24"/>
          <w:szCs w:val="24"/>
        </w:rPr>
        <w:t xml:space="preserve">, kui menetlusosalisele ei ole vastaspoole esitatud taotlusest, avaldusest, tõendist või vastuväitest enne kohtuistungit õigel ajal teatatud </w:t>
      </w:r>
      <w:r>
        <w:rPr>
          <w:rFonts w:ascii="Times New Roman" w:hAnsi="Times New Roman" w:cs="Times New Roman"/>
          <w:sz w:val="24"/>
          <w:szCs w:val="24"/>
        </w:rPr>
        <w:t>ning</w:t>
      </w:r>
      <w:r w:rsidR="00EE33F0" w:rsidRPr="00AD35FB">
        <w:rPr>
          <w:rFonts w:ascii="Times New Roman" w:hAnsi="Times New Roman" w:cs="Times New Roman"/>
          <w:sz w:val="24"/>
          <w:szCs w:val="24"/>
        </w:rPr>
        <w:t xml:space="preserve"> menetlusosaline ei oska vastaspoole esitatu suhtes seetõttu põhistatud ja lõplikku seisukohta võtta</w:t>
      </w:r>
      <w:r w:rsidR="00EE33F0">
        <w:rPr>
          <w:rFonts w:ascii="Times New Roman" w:hAnsi="Times New Roman" w:cs="Times New Roman"/>
          <w:sz w:val="24"/>
          <w:szCs w:val="24"/>
        </w:rPr>
        <w:t xml:space="preserve">. Nimelt </w:t>
      </w:r>
      <w:r w:rsidR="00EE33F0">
        <w:rPr>
          <w:rFonts w:ascii="Times New Roman" w:hAnsi="Times New Roman" w:cs="Times New Roman"/>
          <w:sz w:val="24"/>
          <w:szCs w:val="24"/>
        </w:rPr>
        <w:lastRenderedPageBreak/>
        <w:t xml:space="preserve">tuleb </w:t>
      </w:r>
      <w:r w:rsidR="00EE33F0" w:rsidRPr="00D617F8">
        <w:rPr>
          <w:rFonts w:ascii="Times New Roman" w:hAnsi="Times New Roman" w:cs="Times New Roman"/>
          <w:sz w:val="24"/>
          <w:szCs w:val="24"/>
        </w:rPr>
        <w:t>aeg</w:t>
      </w:r>
      <w:r w:rsidR="00EE33F0">
        <w:rPr>
          <w:rFonts w:ascii="Times New Roman" w:hAnsi="Times New Roman" w:cs="Times New Roman"/>
          <w:sz w:val="24"/>
          <w:szCs w:val="24"/>
        </w:rPr>
        <w:t>-</w:t>
      </w:r>
      <w:r w:rsidR="00EE33F0" w:rsidRPr="00D617F8">
        <w:rPr>
          <w:rFonts w:ascii="Times New Roman" w:hAnsi="Times New Roman" w:cs="Times New Roman"/>
          <w:sz w:val="24"/>
          <w:szCs w:val="24"/>
        </w:rPr>
        <w:t xml:space="preserve">ajalt istungil ette olukordi, kus </w:t>
      </w:r>
      <w:r w:rsidR="00EE33F0">
        <w:rPr>
          <w:rFonts w:ascii="Times New Roman" w:hAnsi="Times New Roman" w:cs="Times New Roman"/>
          <w:sz w:val="24"/>
          <w:szCs w:val="24"/>
        </w:rPr>
        <w:t xml:space="preserve">alles </w:t>
      </w:r>
      <w:r w:rsidR="00EE33F0" w:rsidRPr="00D617F8">
        <w:rPr>
          <w:rFonts w:ascii="Times New Roman" w:hAnsi="Times New Roman" w:cs="Times New Roman"/>
          <w:sz w:val="24"/>
          <w:szCs w:val="24"/>
        </w:rPr>
        <w:t>istungil selgub</w:t>
      </w:r>
      <w:r w:rsidR="00EE33F0">
        <w:rPr>
          <w:rFonts w:ascii="Times New Roman" w:hAnsi="Times New Roman" w:cs="Times New Roman"/>
          <w:sz w:val="24"/>
          <w:szCs w:val="24"/>
        </w:rPr>
        <w:t xml:space="preserve"> (kui </w:t>
      </w:r>
      <w:r w:rsidR="00931341">
        <w:rPr>
          <w:rFonts w:ascii="Times New Roman" w:hAnsi="Times New Roman" w:cs="Times New Roman"/>
          <w:sz w:val="24"/>
          <w:szCs w:val="24"/>
        </w:rPr>
        <w:t>TVK</w:t>
      </w:r>
      <w:r w:rsidR="00EE33F0">
        <w:rPr>
          <w:rFonts w:ascii="Times New Roman" w:hAnsi="Times New Roman" w:cs="Times New Roman"/>
          <w:sz w:val="24"/>
          <w:szCs w:val="24"/>
        </w:rPr>
        <w:t xml:space="preserve"> pooli küsitleb)</w:t>
      </w:r>
      <w:r w:rsidR="00EE33F0" w:rsidRPr="00D617F8">
        <w:rPr>
          <w:rFonts w:ascii="Times New Roman" w:hAnsi="Times New Roman" w:cs="Times New Roman"/>
          <w:sz w:val="24"/>
          <w:szCs w:val="24"/>
        </w:rPr>
        <w:t>, et poolel võiks olla oma nõuete tõendamiseks vajalikud tõendid olemas</w:t>
      </w:r>
      <w:r w:rsidR="00EE33F0">
        <w:rPr>
          <w:rFonts w:ascii="Times New Roman" w:hAnsi="Times New Roman" w:cs="Times New Roman"/>
          <w:sz w:val="24"/>
          <w:szCs w:val="24"/>
        </w:rPr>
        <w:t xml:space="preserve">, kuid ta ei ole neid seni esitanud. </w:t>
      </w:r>
      <w:r w:rsidR="00931341">
        <w:rPr>
          <w:rFonts w:ascii="Times New Roman" w:hAnsi="Times New Roman" w:cs="Times New Roman"/>
          <w:sz w:val="24"/>
          <w:szCs w:val="24"/>
        </w:rPr>
        <w:t>TVK</w:t>
      </w:r>
      <w:r w:rsidR="00EE33F0" w:rsidRPr="00D617F8">
        <w:rPr>
          <w:rFonts w:ascii="Times New Roman" w:hAnsi="Times New Roman" w:cs="Times New Roman"/>
          <w:sz w:val="24"/>
          <w:szCs w:val="24"/>
        </w:rPr>
        <w:t xml:space="preserve"> saab</w:t>
      </w:r>
      <w:r w:rsidR="00EE33F0">
        <w:rPr>
          <w:rFonts w:ascii="Times New Roman" w:hAnsi="Times New Roman" w:cs="Times New Roman"/>
          <w:sz w:val="24"/>
          <w:szCs w:val="24"/>
        </w:rPr>
        <w:t xml:space="preserve"> sellises olukorras</w:t>
      </w:r>
      <w:r w:rsidR="00EE33F0" w:rsidRPr="00D617F8">
        <w:rPr>
          <w:rFonts w:ascii="Times New Roman" w:hAnsi="Times New Roman" w:cs="Times New Roman"/>
          <w:sz w:val="24"/>
          <w:szCs w:val="24"/>
        </w:rPr>
        <w:t xml:space="preserve"> täita selgitamiskohustust ning paluda </w:t>
      </w:r>
      <w:r w:rsidR="00EE33F0">
        <w:rPr>
          <w:rFonts w:ascii="Times New Roman" w:hAnsi="Times New Roman" w:cs="Times New Roman"/>
          <w:sz w:val="24"/>
          <w:szCs w:val="24"/>
        </w:rPr>
        <w:t xml:space="preserve">poolel </w:t>
      </w:r>
      <w:r w:rsidR="00EE33F0" w:rsidRPr="00D617F8">
        <w:rPr>
          <w:rFonts w:ascii="Times New Roman" w:hAnsi="Times New Roman" w:cs="Times New Roman"/>
          <w:sz w:val="24"/>
          <w:szCs w:val="24"/>
        </w:rPr>
        <w:t>ne</w:t>
      </w:r>
      <w:r w:rsidR="003F22D5">
        <w:rPr>
          <w:rFonts w:ascii="Times New Roman" w:hAnsi="Times New Roman" w:cs="Times New Roman"/>
          <w:sz w:val="24"/>
          <w:szCs w:val="24"/>
        </w:rPr>
        <w:t>ed esitada</w:t>
      </w:r>
      <w:r w:rsidR="00EE33F0">
        <w:rPr>
          <w:rFonts w:ascii="Times New Roman" w:hAnsi="Times New Roman" w:cs="Times New Roman"/>
          <w:sz w:val="24"/>
          <w:szCs w:val="24"/>
        </w:rPr>
        <w:t xml:space="preserve"> ning määrata selleks </w:t>
      </w:r>
      <w:r w:rsidR="00511846">
        <w:rPr>
          <w:rFonts w:ascii="Times New Roman" w:hAnsi="Times New Roman" w:cs="Times New Roman"/>
          <w:sz w:val="24"/>
          <w:szCs w:val="24"/>
        </w:rPr>
        <w:t>uue</w:t>
      </w:r>
      <w:r w:rsidR="00EE33F0">
        <w:rPr>
          <w:rFonts w:ascii="Times New Roman" w:hAnsi="Times New Roman" w:cs="Times New Roman"/>
          <w:sz w:val="24"/>
          <w:szCs w:val="24"/>
        </w:rPr>
        <w:t xml:space="preserve"> tähtaja ja istungi aja;</w:t>
      </w:r>
    </w:p>
    <w:p w14:paraId="15EFE214" w14:textId="2D3C8330" w:rsidR="00EE33F0" w:rsidRDefault="00511846" w:rsidP="00060BD1">
      <w:pPr>
        <w:tabs>
          <w:tab w:val="left" w:pos="426"/>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3) </w:t>
      </w:r>
      <w:r w:rsidR="00931341">
        <w:rPr>
          <w:rFonts w:ascii="Times New Roman" w:hAnsi="Times New Roman" w:cs="Times New Roman"/>
          <w:sz w:val="24"/>
          <w:szCs w:val="24"/>
        </w:rPr>
        <w:t>TVK</w:t>
      </w:r>
      <w:r w:rsidR="00EE33F0">
        <w:rPr>
          <w:rFonts w:ascii="Times New Roman" w:hAnsi="Times New Roman" w:cs="Times New Roman"/>
          <w:sz w:val="24"/>
          <w:szCs w:val="24"/>
        </w:rPr>
        <w:t xml:space="preserve"> </w:t>
      </w:r>
      <w:r w:rsidR="00EE33F0" w:rsidRPr="00AD35FB">
        <w:rPr>
          <w:rFonts w:ascii="Times New Roman" w:hAnsi="Times New Roman" w:cs="Times New Roman"/>
          <w:sz w:val="24"/>
          <w:szCs w:val="24"/>
        </w:rPr>
        <w:t xml:space="preserve">menetlusnormi rikkumised, sh kvalifitseerimis- ja selgituskohustuse ebapiisav täitmine, mille </w:t>
      </w:r>
      <w:r w:rsidR="00AF7CB2">
        <w:rPr>
          <w:rFonts w:ascii="Times New Roman" w:hAnsi="Times New Roman" w:cs="Times New Roman"/>
          <w:sz w:val="24"/>
          <w:szCs w:val="24"/>
        </w:rPr>
        <w:t>heastamine</w:t>
      </w:r>
      <w:r w:rsidR="00EE33F0" w:rsidRPr="00AD35FB">
        <w:rPr>
          <w:rFonts w:ascii="Times New Roman" w:hAnsi="Times New Roman" w:cs="Times New Roman"/>
          <w:sz w:val="24"/>
          <w:szCs w:val="24"/>
        </w:rPr>
        <w:t xml:space="preserve"> eeldab asjaolude ja tõendite esitamise</w:t>
      </w:r>
      <w:r w:rsidR="00AF7CB2">
        <w:rPr>
          <w:rFonts w:ascii="Times New Roman" w:hAnsi="Times New Roman" w:cs="Times New Roman"/>
          <w:sz w:val="24"/>
          <w:szCs w:val="24"/>
        </w:rPr>
        <w:t>ks uue</w:t>
      </w:r>
      <w:r w:rsidR="00EE33F0" w:rsidRPr="00AD35FB">
        <w:rPr>
          <w:rFonts w:ascii="Times New Roman" w:hAnsi="Times New Roman" w:cs="Times New Roman"/>
          <w:sz w:val="24"/>
          <w:szCs w:val="24"/>
        </w:rPr>
        <w:t xml:space="preserve"> võimaluse andmist ning uue istungi aja määramist</w:t>
      </w:r>
      <w:r w:rsidR="00EE33F0">
        <w:rPr>
          <w:rFonts w:ascii="Times New Roman" w:hAnsi="Times New Roman" w:cs="Times New Roman"/>
          <w:sz w:val="24"/>
          <w:szCs w:val="24"/>
        </w:rPr>
        <w:t>;</w:t>
      </w:r>
    </w:p>
    <w:p w14:paraId="2EC0D7FB" w14:textId="2FD0D4D4" w:rsidR="00EE33F0" w:rsidRPr="00D617F8" w:rsidRDefault="00882CC5" w:rsidP="00060BD1">
      <w:pPr>
        <w:tabs>
          <w:tab w:val="left" w:pos="426"/>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4) </w:t>
      </w:r>
      <w:r w:rsidR="29C26F08" w:rsidRPr="00AD35FB">
        <w:rPr>
          <w:rFonts w:ascii="Times New Roman" w:hAnsi="Times New Roman" w:cs="Times New Roman"/>
          <w:sz w:val="24"/>
          <w:szCs w:val="24"/>
        </w:rPr>
        <w:t xml:space="preserve">haigestumine, töölt lahkumine või pikemaajalisem eemalviibimine. Üldjuhul ei saa mõjuvaks põhjuseks pidada </w:t>
      </w:r>
      <w:r w:rsidR="5F565B3D">
        <w:rPr>
          <w:rFonts w:ascii="Times New Roman" w:hAnsi="Times New Roman" w:cs="Times New Roman"/>
          <w:sz w:val="24"/>
          <w:szCs w:val="24"/>
        </w:rPr>
        <w:t>TVK</w:t>
      </w:r>
      <w:r w:rsidR="29C26F08">
        <w:rPr>
          <w:rFonts w:ascii="Times New Roman" w:hAnsi="Times New Roman" w:cs="Times New Roman"/>
          <w:sz w:val="24"/>
          <w:szCs w:val="24"/>
        </w:rPr>
        <w:t xml:space="preserve"> juhataja</w:t>
      </w:r>
      <w:r w:rsidR="29C26F08" w:rsidRPr="00AD35FB">
        <w:rPr>
          <w:rFonts w:ascii="Times New Roman" w:hAnsi="Times New Roman" w:cs="Times New Roman"/>
          <w:sz w:val="24"/>
          <w:szCs w:val="24"/>
        </w:rPr>
        <w:t xml:space="preserve"> koolitusel osalemist ega lühiajalist puhkust</w:t>
      </w:r>
      <w:r w:rsidR="29C26F08">
        <w:rPr>
          <w:rFonts w:ascii="Times New Roman" w:hAnsi="Times New Roman" w:cs="Times New Roman"/>
          <w:sz w:val="24"/>
          <w:szCs w:val="24"/>
        </w:rPr>
        <w:t>.</w:t>
      </w:r>
      <w:r w:rsidR="00EE33F0">
        <w:rPr>
          <w:rStyle w:val="Allmrkuseviide"/>
          <w:rFonts w:ascii="Times New Roman" w:hAnsi="Times New Roman"/>
          <w:sz w:val="24"/>
          <w:szCs w:val="24"/>
        </w:rPr>
        <w:footnoteReference w:id="30"/>
      </w:r>
    </w:p>
    <w:p w14:paraId="372A934C" w14:textId="77777777" w:rsidR="00EE33F0" w:rsidRDefault="00EE33F0" w:rsidP="002F3FFC">
      <w:pPr>
        <w:tabs>
          <w:tab w:val="left" w:pos="426"/>
        </w:tabs>
        <w:spacing w:after="0" w:line="240" w:lineRule="auto"/>
        <w:jc w:val="both"/>
        <w:rPr>
          <w:rFonts w:ascii="Times New Roman" w:hAnsi="Times New Roman" w:cs="Times New Roman"/>
          <w:sz w:val="24"/>
          <w:szCs w:val="24"/>
        </w:rPr>
      </w:pPr>
    </w:p>
    <w:p w14:paraId="77619FA6" w14:textId="2948EC3A" w:rsidR="00EE33F0" w:rsidRDefault="00EE33F0" w:rsidP="002F3FFC">
      <w:pPr>
        <w:tabs>
          <w:tab w:val="left" w:pos="426"/>
        </w:tabs>
        <w:spacing w:after="0" w:line="240" w:lineRule="auto"/>
        <w:jc w:val="both"/>
        <w:rPr>
          <w:rFonts w:ascii="Times New Roman" w:hAnsi="Times New Roman" w:cs="Times New Roman"/>
          <w:sz w:val="24"/>
          <w:szCs w:val="24"/>
        </w:rPr>
      </w:pPr>
      <w:r w:rsidRPr="00D617F8">
        <w:rPr>
          <w:rFonts w:ascii="Times New Roman" w:hAnsi="Times New Roman" w:cs="Times New Roman"/>
          <w:sz w:val="24"/>
          <w:szCs w:val="24"/>
        </w:rPr>
        <w:t xml:space="preserve">Uus istung asja arutamise jätkamiseks </w:t>
      </w:r>
      <w:r>
        <w:rPr>
          <w:rFonts w:ascii="Times New Roman" w:hAnsi="Times New Roman" w:cs="Times New Roman"/>
          <w:sz w:val="24"/>
          <w:szCs w:val="24"/>
        </w:rPr>
        <w:t>tuleks korraldada</w:t>
      </w:r>
      <w:r w:rsidRPr="00D617F8">
        <w:rPr>
          <w:rFonts w:ascii="Times New Roman" w:hAnsi="Times New Roman" w:cs="Times New Roman"/>
          <w:sz w:val="24"/>
          <w:szCs w:val="24"/>
        </w:rPr>
        <w:t xml:space="preserve"> menetlusosaliste arvamust mõistlikult arvestades võimalikult kiiresti.</w:t>
      </w:r>
    </w:p>
    <w:p w14:paraId="7736A9B9" w14:textId="77777777" w:rsidR="00EE33F0" w:rsidRDefault="00EE33F0" w:rsidP="002F3FFC">
      <w:pPr>
        <w:tabs>
          <w:tab w:val="left" w:pos="426"/>
        </w:tabs>
        <w:spacing w:after="0" w:line="240" w:lineRule="auto"/>
        <w:jc w:val="both"/>
        <w:rPr>
          <w:rFonts w:ascii="Times New Roman" w:hAnsi="Times New Roman" w:cs="Times New Roman"/>
          <w:sz w:val="24"/>
          <w:szCs w:val="24"/>
        </w:rPr>
      </w:pPr>
    </w:p>
    <w:p w14:paraId="071A1951" w14:textId="0B046186" w:rsidR="00EE33F0" w:rsidRDefault="00EE33F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AD35FB">
        <w:rPr>
          <w:rFonts w:ascii="Times New Roman" w:hAnsi="Times New Roman" w:cs="Times New Roman"/>
          <w:sz w:val="24"/>
          <w:szCs w:val="24"/>
        </w:rPr>
        <w:t xml:space="preserve">stungiaja tühistamisega on tegemist siis, kui enne määratud istungi toimumist teatab </w:t>
      </w:r>
      <w:r w:rsidR="00931341">
        <w:rPr>
          <w:rFonts w:ascii="Times New Roman" w:hAnsi="Times New Roman" w:cs="Times New Roman"/>
          <w:sz w:val="24"/>
          <w:szCs w:val="24"/>
        </w:rPr>
        <w:t>TVK</w:t>
      </w:r>
      <w:r w:rsidRPr="00AD35FB">
        <w:rPr>
          <w:rFonts w:ascii="Times New Roman" w:hAnsi="Times New Roman" w:cs="Times New Roman"/>
          <w:sz w:val="24"/>
          <w:szCs w:val="24"/>
        </w:rPr>
        <w:t>, et asja arutamist ei toimu.</w:t>
      </w:r>
      <w:r>
        <w:rPr>
          <w:rFonts w:ascii="Times New Roman" w:hAnsi="Times New Roman" w:cs="Times New Roman"/>
          <w:sz w:val="24"/>
          <w:szCs w:val="24"/>
        </w:rPr>
        <w:t xml:space="preserve"> Istung tühistatakse määrusega.</w:t>
      </w:r>
      <w:r w:rsidRPr="00AD35FB">
        <w:rPr>
          <w:rFonts w:ascii="Times New Roman" w:hAnsi="Times New Roman" w:cs="Times New Roman"/>
          <w:sz w:val="24"/>
          <w:szCs w:val="24"/>
        </w:rPr>
        <w:t xml:space="preserve"> Istungiaja tühistamise korral üldjuhul uut istungit ei määrata. Tühistamise põhjuseks võib olla poolte nõustumine kirjaliku menetlusega pärast istungiaja määramist</w:t>
      </w:r>
      <w:r>
        <w:rPr>
          <w:rFonts w:ascii="Times New Roman" w:hAnsi="Times New Roman" w:cs="Times New Roman"/>
          <w:sz w:val="24"/>
          <w:szCs w:val="24"/>
        </w:rPr>
        <w:t xml:space="preserve"> või</w:t>
      </w:r>
      <w:r w:rsidRPr="00AD35FB">
        <w:rPr>
          <w:rFonts w:ascii="Times New Roman" w:hAnsi="Times New Roman" w:cs="Times New Roman"/>
          <w:sz w:val="24"/>
          <w:szCs w:val="24"/>
        </w:rPr>
        <w:t xml:space="preserve"> olukord, kus istung määrati ühe menetlustoimingu tegemiseks, kuid see jääb ära, </w:t>
      </w:r>
      <w:r>
        <w:rPr>
          <w:rFonts w:ascii="Times New Roman" w:hAnsi="Times New Roman" w:cs="Times New Roman"/>
          <w:sz w:val="24"/>
          <w:szCs w:val="24"/>
        </w:rPr>
        <w:t>näiteks tunnistaja ülekuulamise taotlusest loobutakse.</w:t>
      </w:r>
    </w:p>
    <w:p w14:paraId="0F49FCB0" w14:textId="77777777" w:rsidR="00EE33F0" w:rsidRDefault="00EE33F0" w:rsidP="002F3FFC">
      <w:pPr>
        <w:tabs>
          <w:tab w:val="left" w:pos="426"/>
        </w:tabs>
        <w:spacing w:after="0" w:line="240" w:lineRule="auto"/>
        <w:jc w:val="both"/>
        <w:rPr>
          <w:rFonts w:ascii="Times New Roman" w:hAnsi="Times New Roman" w:cs="Times New Roman"/>
          <w:sz w:val="24"/>
          <w:szCs w:val="24"/>
        </w:rPr>
      </w:pPr>
    </w:p>
    <w:p w14:paraId="246FB19F" w14:textId="1F1EB765" w:rsidR="00EE33F0" w:rsidRDefault="00EE33F0"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 xml:space="preserve">Istungiaja muutmisega on tegemist, kui esineb mõjuv põhjus, miks asja ei saa arutada. Sellisel juhul teeb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juhataja määruse, milles esitab asjaolud, mis istungi toimumise välistavad, ja määrab asja arutamiseks uue istungi aja. Kui istungil selgub, et asja ei saa lõpuni arutada selle tõttu, et asja arutamiseks ei ole vajalikke asjaolusid välja selgitatud</w:t>
      </w:r>
      <w:r w:rsidR="43A083B0" w:rsidRPr="26680525">
        <w:rPr>
          <w:rFonts w:ascii="Times New Roman" w:hAnsi="Times New Roman" w:cs="Times New Roman"/>
          <w:sz w:val="24"/>
          <w:szCs w:val="24"/>
        </w:rPr>
        <w:t>,</w:t>
      </w:r>
      <w:r w:rsidRPr="26680525">
        <w:rPr>
          <w:rFonts w:ascii="Times New Roman" w:hAnsi="Times New Roman" w:cs="Times New Roman"/>
          <w:sz w:val="24"/>
          <w:szCs w:val="24"/>
        </w:rPr>
        <w:t xml:space="preserve"> võib istungi edasi lükata. Kui istungiaja muutumise või edasilükkamise otsus tehakse teatavaks istungil, võib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vormistada selle ka protokollilise määrusega.</w:t>
      </w:r>
    </w:p>
    <w:p w14:paraId="3324D23A" w14:textId="6BFDF7C0" w:rsidR="008A3D3C" w:rsidRDefault="008A3D3C" w:rsidP="002F3FFC">
      <w:pPr>
        <w:tabs>
          <w:tab w:val="left" w:pos="426"/>
        </w:tabs>
        <w:spacing w:after="0" w:line="240" w:lineRule="auto"/>
        <w:jc w:val="both"/>
        <w:rPr>
          <w:rFonts w:ascii="Times New Roman" w:hAnsi="Times New Roman" w:cs="Times New Roman"/>
          <w:sz w:val="24"/>
          <w:szCs w:val="24"/>
        </w:rPr>
      </w:pPr>
    </w:p>
    <w:p w14:paraId="58F65DD0" w14:textId="088AE31C" w:rsidR="007D4A2D" w:rsidRPr="00382AF4" w:rsidRDefault="2059C468"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13A1C08B" w:rsidRPr="64C1D15A">
        <w:rPr>
          <w:rFonts w:ascii="Times New Roman" w:hAnsi="Times New Roman" w:cs="Times New Roman"/>
          <w:b/>
          <w:bCs/>
          <w:sz w:val="24"/>
          <w:szCs w:val="24"/>
        </w:rPr>
        <w:t xml:space="preserve">unktiga </w:t>
      </w:r>
      <w:r w:rsidR="40F35BCF" w:rsidRPr="64C1D15A">
        <w:rPr>
          <w:rFonts w:ascii="Times New Roman" w:hAnsi="Times New Roman" w:cs="Times New Roman"/>
          <w:b/>
          <w:bCs/>
          <w:sz w:val="24"/>
          <w:szCs w:val="24"/>
        </w:rPr>
        <w:t>45</w:t>
      </w:r>
      <w:r w:rsidR="13A1C08B" w:rsidRPr="64C1D15A">
        <w:rPr>
          <w:rFonts w:ascii="Times New Roman" w:hAnsi="Times New Roman" w:cs="Times New Roman"/>
          <w:sz w:val="24"/>
          <w:szCs w:val="24"/>
        </w:rPr>
        <w:t xml:space="preserve"> </w:t>
      </w:r>
      <w:r w:rsidR="2B3C3E30" w:rsidRPr="64C1D15A">
        <w:rPr>
          <w:rFonts w:ascii="Times New Roman" w:hAnsi="Times New Roman" w:cs="Times New Roman"/>
          <w:sz w:val="24"/>
          <w:szCs w:val="24"/>
        </w:rPr>
        <w:t>täpsustatakse</w:t>
      </w:r>
      <w:r w:rsidR="13A1C08B" w:rsidRPr="64C1D15A">
        <w:rPr>
          <w:rFonts w:ascii="Times New Roman" w:hAnsi="Times New Roman" w:cs="Times New Roman"/>
          <w:sz w:val="24"/>
          <w:szCs w:val="24"/>
        </w:rPr>
        <w:t xml:space="preserve"> </w:t>
      </w:r>
      <w:r w:rsidRPr="64C1D15A">
        <w:rPr>
          <w:rFonts w:ascii="Times New Roman" w:hAnsi="Times New Roman" w:cs="Times New Roman"/>
          <w:sz w:val="24"/>
          <w:szCs w:val="24"/>
        </w:rPr>
        <w:t xml:space="preserve">TvLS </w:t>
      </w:r>
      <w:r w:rsidR="1C57AFB0" w:rsidRPr="64C1D15A">
        <w:rPr>
          <w:rFonts w:ascii="Times New Roman" w:hAnsi="Times New Roman"/>
          <w:sz w:val="24"/>
          <w:szCs w:val="24"/>
        </w:rPr>
        <w:t>§</w:t>
      </w:r>
      <w:r w:rsidR="13A1C08B" w:rsidRPr="64C1D15A">
        <w:rPr>
          <w:rFonts w:ascii="Times New Roman" w:hAnsi="Times New Roman" w:cs="Times New Roman"/>
          <w:sz w:val="24"/>
          <w:szCs w:val="24"/>
        </w:rPr>
        <w:t xml:space="preserve"> 40 pealkirja</w:t>
      </w:r>
      <w:r w:rsidR="54E8AC3E" w:rsidRPr="64C1D15A">
        <w:rPr>
          <w:rFonts w:ascii="Times New Roman" w:hAnsi="Times New Roman" w:cs="Times New Roman"/>
          <w:sz w:val="24"/>
          <w:szCs w:val="24"/>
        </w:rPr>
        <w:t>, jättes välja</w:t>
      </w:r>
      <w:r w:rsidR="609286B7" w:rsidRPr="64C1D15A">
        <w:rPr>
          <w:rFonts w:ascii="Times New Roman" w:hAnsi="Times New Roman" w:cs="Times New Roman"/>
          <w:sz w:val="24"/>
          <w:szCs w:val="24"/>
        </w:rPr>
        <w:t xml:space="preserve"> </w:t>
      </w:r>
      <w:r w:rsidR="1C57AFB0" w:rsidRPr="64C1D15A">
        <w:rPr>
          <w:rFonts w:ascii="Times New Roman" w:hAnsi="Times New Roman" w:cs="Times New Roman"/>
          <w:sz w:val="24"/>
          <w:szCs w:val="24"/>
        </w:rPr>
        <w:t>sõna</w:t>
      </w:r>
      <w:r w:rsidR="609286B7" w:rsidRPr="64C1D15A">
        <w:rPr>
          <w:rFonts w:ascii="Times New Roman" w:hAnsi="Times New Roman" w:cs="Times New Roman"/>
          <w:sz w:val="24"/>
          <w:szCs w:val="24"/>
        </w:rPr>
        <w:t xml:space="preserve"> </w:t>
      </w:r>
      <w:r w:rsidR="6F4E0E7B" w:rsidRPr="64C1D15A">
        <w:rPr>
          <w:rFonts w:ascii="Times New Roman" w:hAnsi="Times New Roman" w:cs="Times New Roman"/>
          <w:sz w:val="24"/>
          <w:szCs w:val="24"/>
        </w:rPr>
        <w:t>„</w:t>
      </w:r>
      <w:r w:rsidR="13A1C08B" w:rsidRPr="64C1D15A">
        <w:rPr>
          <w:rFonts w:ascii="Times New Roman" w:hAnsi="Times New Roman" w:cs="Times New Roman"/>
          <w:sz w:val="24"/>
          <w:szCs w:val="24"/>
        </w:rPr>
        <w:t>rahaliste</w:t>
      </w:r>
      <w:r w:rsidR="6F4E0E7B" w:rsidRPr="64C1D15A">
        <w:rPr>
          <w:rFonts w:ascii="Times New Roman" w:hAnsi="Times New Roman" w:cs="Times New Roman"/>
          <w:sz w:val="24"/>
          <w:szCs w:val="24"/>
        </w:rPr>
        <w:t>“</w:t>
      </w:r>
      <w:r w:rsidR="54E8AC3E" w:rsidRPr="64C1D15A">
        <w:rPr>
          <w:rFonts w:ascii="Times New Roman" w:hAnsi="Times New Roman" w:cs="Times New Roman"/>
          <w:sz w:val="24"/>
          <w:szCs w:val="24"/>
        </w:rPr>
        <w:t>.</w:t>
      </w:r>
      <w:r w:rsidR="6F4E0E7B" w:rsidRPr="64C1D15A">
        <w:rPr>
          <w:rFonts w:ascii="Times New Roman" w:hAnsi="Times New Roman" w:cs="Times New Roman"/>
          <w:sz w:val="24"/>
          <w:szCs w:val="24"/>
        </w:rPr>
        <w:t xml:space="preserve"> Tegemist on tehnilist laadi muudatusega</w:t>
      </w:r>
      <w:r w:rsidR="6F5D6BD8" w:rsidRPr="64C1D15A">
        <w:rPr>
          <w:rFonts w:ascii="Times New Roman" w:hAnsi="Times New Roman" w:cs="Times New Roman"/>
          <w:sz w:val="24"/>
          <w:szCs w:val="24"/>
        </w:rPr>
        <w:t>.</w:t>
      </w:r>
      <w:r w:rsidR="6F4E0E7B" w:rsidRPr="64C1D15A">
        <w:rPr>
          <w:rFonts w:ascii="Times New Roman" w:hAnsi="Times New Roman" w:cs="Times New Roman"/>
          <w:sz w:val="24"/>
          <w:szCs w:val="24"/>
        </w:rPr>
        <w:t xml:space="preserve"> K</w:t>
      </w:r>
      <w:r w:rsidR="13A1C08B" w:rsidRPr="64C1D15A">
        <w:rPr>
          <w:rFonts w:ascii="Times New Roman" w:hAnsi="Times New Roman" w:cs="Times New Roman"/>
          <w:sz w:val="24"/>
          <w:szCs w:val="24"/>
        </w:rPr>
        <w:t>ehtiv TvLS § 40 reguleerib rahaliste nõuete kirjalikku menetlust, kuid eelnõuga laiendatakse kirjaliku menetluse kasutamise võimalusi</w:t>
      </w:r>
      <w:r w:rsidR="6F4E0E7B" w:rsidRPr="64C1D15A">
        <w:rPr>
          <w:rFonts w:ascii="Times New Roman" w:hAnsi="Times New Roman" w:cs="Times New Roman"/>
          <w:sz w:val="24"/>
          <w:szCs w:val="24"/>
        </w:rPr>
        <w:t xml:space="preserve"> nii</w:t>
      </w:r>
      <w:r w:rsidR="13A1C08B" w:rsidRPr="64C1D15A">
        <w:rPr>
          <w:rFonts w:ascii="Times New Roman" w:hAnsi="Times New Roman" w:cs="Times New Roman"/>
          <w:sz w:val="24"/>
          <w:szCs w:val="24"/>
        </w:rPr>
        <w:t>,</w:t>
      </w:r>
      <w:r w:rsidR="6F4E0E7B" w:rsidRPr="64C1D15A">
        <w:rPr>
          <w:rFonts w:ascii="Times New Roman" w:hAnsi="Times New Roman" w:cs="Times New Roman"/>
          <w:sz w:val="24"/>
          <w:szCs w:val="24"/>
        </w:rPr>
        <w:t xml:space="preserve"> et </w:t>
      </w:r>
      <w:r w:rsidR="13A1C08B" w:rsidRPr="64C1D15A">
        <w:rPr>
          <w:rFonts w:ascii="Times New Roman" w:hAnsi="Times New Roman" w:cs="Times New Roman"/>
          <w:sz w:val="24"/>
          <w:szCs w:val="24"/>
        </w:rPr>
        <w:t>TvLS</w:t>
      </w:r>
      <w:r w:rsidR="54E8AC3E" w:rsidRPr="64C1D15A">
        <w:rPr>
          <w:rFonts w:ascii="Times New Roman" w:hAnsi="Times New Roman" w:cs="Times New Roman"/>
          <w:sz w:val="24"/>
          <w:szCs w:val="24"/>
        </w:rPr>
        <w:t xml:space="preserve"> </w:t>
      </w:r>
      <w:r w:rsidR="13A1C08B" w:rsidRPr="64C1D15A">
        <w:rPr>
          <w:rFonts w:ascii="Times New Roman" w:hAnsi="Times New Roman" w:cs="Times New Roman"/>
          <w:sz w:val="24"/>
          <w:szCs w:val="24"/>
        </w:rPr>
        <w:t xml:space="preserve">§ 40 reguleerib </w:t>
      </w:r>
      <w:r w:rsidR="6F5D6BD8" w:rsidRPr="64C1D15A">
        <w:rPr>
          <w:rFonts w:ascii="Times New Roman" w:hAnsi="Times New Roman" w:cs="Times New Roman"/>
          <w:sz w:val="24"/>
          <w:szCs w:val="24"/>
        </w:rPr>
        <w:t>edaspidi</w:t>
      </w:r>
      <w:r w:rsidR="13A1C08B" w:rsidRPr="64C1D15A">
        <w:rPr>
          <w:rFonts w:ascii="Times New Roman" w:hAnsi="Times New Roman" w:cs="Times New Roman"/>
          <w:sz w:val="24"/>
          <w:szCs w:val="24"/>
        </w:rPr>
        <w:t xml:space="preserve"> kirjalikku menetlust tervikuna </w:t>
      </w:r>
      <w:commentRangeStart w:id="40"/>
      <w:r w:rsidR="13A1C08B" w:rsidRPr="64C1D15A">
        <w:rPr>
          <w:rFonts w:ascii="Times New Roman" w:hAnsi="Times New Roman" w:cs="Times New Roman"/>
          <w:sz w:val="24"/>
          <w:szCs w:val="24"/>
        </w:rPr>
        <w:t xml:space="preserve">(sh kirjalik menetlus </w:t>
      </w:r>
      <w:r w:rsidR="3866A411" w:rsidRPr="64C1D15A">
        <w:rPr>
          <w:rFonts w:ascii="Times New Roman" w:hAnsi="Times New Roman" w:cs="Times New Roman"/>
          <w:sz w:val="24"/>
          <w:szCs w:val="24"/>
        </w:rPr>
        <w:t>TVK</w:t>
      </w:r>
      <w:r w:rsidR="13A1C08B" w:rsidRPr="64C1D15A">
        <w:rPr>
          <w:rFonts w:ascii="Times New Roman" w:hAnsi="Times New Roman" w:cs="Times New Roman"/>
          <w:sz w:val="24"/>
          <w:szCs w:val="24"/>
        </w:rPr>
        <w:t xml:space="preserve"> juhataja omal algatusel või poole taotlusel, kui vaidluse asjaolud on selged ning poole isiklik ilmumine avalduse aluseks olevate asjaolude selgitamiseks ei ole vajalik).</w:t>
      </w:r>
      <w:commentRangeEnd w:id="40"/>
      <w:r w:rsidR="0082448E">
        <w:commentReference w:id="40"/>
      </w:r>
    </w:p>
    <w:p w14:paraId="175D04B0" w14:textId="77777777" w:rsidR="001006FF" w:rsidRPr="00571308" w:rsidRDefault="001006FF" w:rsidP="002F3FFC">
      <w:pPr>
        <w:tabs>
          <w:tab w:val="left" w:pos="426"/>
        </w:tabs>
        <w:spacing w:after="0" w:line="240" w:lineRule="auto"/>
        <w:jc w:val="both"/>
        <w:rPr>
          <w:rFonts w:ascii="Times New Roman" w:hAnsi="Times New Roman" w:cs="Times New Roman"/>
          <w:sz w:val="24"/>
          <w:szCs w:val="24"/>
        </w:rPr>
      </w:pPr>
    </w:p>
    <w:p w14:paraId="3E21183F" w14:textId="0F4AF049" w:rsidR="406392F3" w:rsidRDefault="798E5F72"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13A1C08B" w:rsidRPr="64C1D15A">
        <w:rPr>
          <w:rFonts w:ascii="Times New Roman" w:hAnsi="Times New Roman" w:cs="Times New Roman"/>
          <w:b/>
          <w:bCs/>
          <w:sz w:val="24"/>
          <w:szCs w:val="24"/>
        </w:rPr>
        <w:t xml:space="preserve">unktiga </w:t>
      </w:r>
      <w:r w:rsidR="45C2B960" w:rsidRPr="64C1D15A">
        <w:rPr>
          <w:rFonts w:ascii="Times New Roman" w:hAnsi="Times New Roman" w:cs="Times New Roman"/>
          <w:b/>
          <w:bCs/>
          <w:sz w:val="24"/>
          <w:szCs w:val="24"/>
        </w:rPr>
        <w:t>46</w:t>
      </w:r>
      <w:r w:rsidR="13A1C08B" w:rsidRPr="64C1D15A">
        <w:rPr>
          <w:rFonts w:ascii="Times New Roman" w:hAnsi="Times New Roman" w:cs="Times New Roman"/>
          <w:b/>
          <w:bCs/>
          <w:sz w:val="24"/>
          <w:szCs w:val="24"/>
        </w:rPr>
        <w:t xml:space="preserve"> </w:t>
      </w:r>
      <w:r w:rsidR="526ED91F" w:rsidRPr="64C1D15A">
        <w:rPr>
          <w:rFonts w:ascii="Times New Roman" w:hAnsi="Times New Roman" w:cs="Times New Roman"/>
          <w:sz w:val="24"/>
          <w:szCs w:val="24"/>
        </w:rPr>
        <w:t xml:space="preserve">muudetakse </w:t>
      </w:r>
      <w:r w:rsidR="4299317F" w:rsidRPr="64C1D15A">
        <w:rPr>
          <w:rFonts w:ascii="Times New Roman" w:hAnsi="Times New Roman" w:cs="Times New Roman"/>
          <w:sz w:val="24"/>
          <w:szCs w:val="24"/>
        </w:rPr>
        <w:t>TvLS</w:t>
      </w:r>
      <w:r w:rsidR="526ED91F" w:rsidRPr="64C1D15A">
        <w:rPr>
          <w:rFonts w:ascii="Times New Roman" w:hAnsi="Times New Roman" w:cs="Times New Roman"/>
          <w:sz w:val="24"/>
          <w:szCs w:val="24"/>
        </w:rPr>
        <w:t xml:space="preserve"> </w:t>
      </w:r>
      <w:r w:rsidR="1300A944" w:rsidRPr="64C1D15A">
        <w:rPr>
          <w:rFonts w:ascii="Times New Roman" w:hAnsi="Times New Roman"/>
          <w:sz w:val="24"/>
          <w:szCs w:val="24"/>
        </w:rPr>
        <w:t xml:space="preserve">§ </w:t>
      </w:r>
      <w:r w:rsidR="526ED91F" w:rsidRPr="64C1D15A">
        <w:rPr>
          <w:rFonts w:ascii="Times New Roman" w:hAnsi="Times New Roman" w:cs="Times New Roman"/>
          <w:sz w:val="24"/>
          <w:szCs w:val="24"/>
        </w:rPr>
        <w:t>40 lõiget 1</w:t>
      </w:r>
      <w:r w:rsidR="72BEE68B" w:rsidRPr="64C1D15A">
        <w:rPr>
          <w:rFonts w:ascii="Times New Roman" w:hAnsi="Times New Roman" w:cs="Times New Roman"/>
          <w:sz w:val="24"/>
          <w:szCs w:val="24"/>
        </w:rPr>
        <w:t>.</w:t>
      </w:r>
      <w:r w:rsidR="13A1C08B" w:rsidRPr="64C1D15A">
        <w:rPr>
          <w:rFonts w:ascii="Times New Roman" w:hAnsi="Times New Roman" w:cs="Times New Roman"/>
          <w:sz w:val="24"/>
          <w:szCs w:val="24"/>
        </w:rPr>
        <w:t xml:space="preserve"> </w:t>
      </w:r>
      <w:r w:rsidR="3866A411" w:rsidRPr="64C1D15A">
        <w:rPr>
          <w:rFonts w:ascii="Times New Roman" w:hAnsi="Times New Roman" w:cs="Times New Roman"/>
          <w:sz w:val="24"/>
          <w:szCs w:val="24"/>
        </w:rPr>
        <w:t>TVK</w:t>
      </w:r>
      <w:r w:rsidR="13A1C08B" w:rsidRPr="64C1D15A">
        <w:rPr>
          <w:rFonts w:ascii="Times New Roman" w:hAnsi="Times New Roman" w:cs="Times New Roman"/>
          <w:sz w:val="24"/>
          <w:szCs w:val="24"/>
        </w:rPr>
        <w:t xml:space="preserve"> juhataja võib</w:t>
      </w:r>
      <w:r w:rsidR="1AA97AFD" w:rsidRPr="64C1D15A">
        <w:rPr>
          <w:rFonts w:ascii="Times New Roman" w:hAnsi="Times New Roman" w:cs="Times New Roman"/>
          <w:sz w:val="24"/>
          <w:szCs w:val="24"/>
        </w:rPr>
        <w:t xml:space="preserve"> </w:t>
      </w:r>
      <w:r w:rsidR="5CB1B878" w:rsidRPr="64C1D15A">
        <w:rPr>
          <w:rFonts w:ascii="Times New Roman" w:hAnsi="Times New Roman" w:cs="Times New Roman"/>
          <w:sz w:val="24"/>
          <w:szCs w:val="24"/>
        </w:rPr>
        <w:t>kas</w:t>
      </w:r>
      <w:r w:rsidR="13A1C08B" w:rsidRPr="64C1D15A">
        <w:rPr>
          <w:rFonts w:ascii="Times New Roman" w:hAnsi="Times New Roman" w:cs="Times New Roman"/>
          <w:sz w:val="24"/>
          <w:szCs w:val="24"/>
        </w:rPr>
        <w:t xml:space="preserve"> omal algatusel või poole taotlusel menetleda kirjalikus menetluses töösuhtest tulenevaid nõudeid, kui</w:t>
      </w:r>
      <w:r w:rsidR="7F48A44D" w:rsidRPr="64C1D15A">
        <w:rPr>
          <w:rFonts w:ascii="Times New Roman" w:hAnsi="Times New Roman" w:cs="Times New Roman"/>
          <w:sz w:val="24"/>
          <w:szCs w:val="24"/>
        </w:rPr>
        <w:t xml:space="preserve"> </w:t>
      </w:r>
      <w:r w:rsidR="13A1C08B" w:rsidRPr="64C1D15A">
        <w:rPr>
          <w:rFonts w:ascii="Times New Roman" w:hAnsi="Times New Roman" w:cs="Times New Roman"/>
          <w:sz w:val="24"/>
          <w:szCs w:val="24"/>
        </w:rPr>
        <w:t>vaidluse asjaolud on selged ning pool</w:t>
      </w:r>
      <w:r w:rsidR="15342152" w:rsidRPr="64C1D15A">
        <w:rPr>
          <w:rFonts w:ascii="Times New Roman" w:hAnsi="Times New Roman" w:cs="Times New Roman"/>
          <w:sz w:val="24"/>
          <w:szCs w:val="24"/>
        </w:rPr>
        <w:t>t</w:t>
      </w:r>
      <w:r w:rsidR="13A1C08B" w:rsidRPr="64C1D15A">
        <w:rPr>
          <w:rFonts w:ascii="Times New Roman" w:hAnsi="Times New Roman" w:cs="Times New Roman"/>
          <w:sz w:val="24"/>
          <w:szCs w:val="24"/>
        </w:rPr>
        <w:t xml:space="preserve">e isiklik ilmumine avalduse aluseks olevate asjaolude selgitamiseks ei ole </w:t>
      </w:r>
      <w:r w:rsidR="3866A411" w:rsidRPr="64C1D15A">
        <w:rPr>
          <w:rFonts w:ascii="Times New Roman" w:hAnsi="Times New Roman" w:cs="Times New Roman"/>
          <w:sz w:val="24"/>
          <w:szCs w:val="24"/>
        </w:rPr>
        <w:t>TVK</w:t>
      </w:r>
      <w:r w:rsidR="13A1C08B" w:rsidRPr="64C1D15A">
        <w:rPr>
          <w:rFonts w:ascii="Times New Roman" w:hAnsi="Times New Roman" w:cs="Times New Roman"/>
          <w:sz w:val="24"/>
          <w:szCs w:val="24"/>
        </w:rPr>
        <w:t xml:space="preserve"> hinnangul vajalik</w:t>
      </w:r>
      <w:r w:rsidR="72BEE68B" w:rsidRPr="64C1D15A">
        <w:rPr>
          <w:rFonts w:ascii="Times New Roman" w:hAnsi="Times New Roman" w:cs="Times New Roman"/>
          <w:sz w:val="24"/>
          <w:szCs w:val="24"/>
        </w:rPr>
        <w:t>, ning kui</w:t>
      </w:r>
      <w:r w:rsidR="5E3FE008" w:rsidRPr="64C1D15A">
        <w:rPr>
          <w:rFonts w:ascii="Times New Roman" w:hAnsi="Times New Roman" w:cs="Times New Roman"/>
          <w:sz w:val="24"/>
          <w:szCs w:val="24"/>
        </w:rPr>
        <w:t xml:space="preserve"> nõuete kogusumma ei ületa 8000 eurot. </w:t>
      </w:r>
      <w:r w:rsidR="055C857A" w:rsidRPr="64C1D15A">
        <w:rPr>
          <w:rFonts w:ascii="Times New Roman" w:hAnsi="Times New Roman" w:cs="Times New Roman"/>
          <w:sz w:val="24"/>
          <w:szCs w:val="24"/>
        </w:rPr>
        <w:t xml:space="preserve">Poole taotlusel või TVK juhataja algatusel on kirjalik menetlus võimalik </w:t>
      </w:r>
      <w:r w:rsidR="72BEE68B" w:rsidRPr="64C1D15A">
        <w:rPr>
          <w:rFonts w:ascii="Times New Roman" w:hAnsi="Times New Roman" w:cs="Times New Roman"/>
          <w:sz w:val="24"/>
          <w:szCs w:val="24"/>
        </w:rPr>
        <w:t>mõlemal</w:t>
      </w:r>
      <w:r w:rsidR="7DBDE439" w:rsidRPr="64C1D15A">
        <w:rPr>
          <w:rFonts w:ascii="Times New Roman" w:hAnsi="Times New Roman" w:cs="Times New Roman"/>
          <w:sz w:val="24"/>
          <w:szCs w:val="24"/>
        </w:rPr>
        <w:t xml:space="preserve"> juhul, </w:t>
      </w:r>
      <w:r w:rsidR="5D29F9EC" w:rsidRPr="64C1D15A">
        <w:rPr>
          <w:rFonts w:ascii="Times New Roman" w:hAnsi="Times New Roman" w:cs="Times New Roman"/>
          <w:sz w:val="24"/>
          <w:szCs w:val="24"/>
        </w:rPr>
        <w:t>s</w:t>
      </w:r>
      <w:r w:rsidR="72BEE68B" w:rsidRPr="64C1D15A">
        <w:rPr>
          <w:rFonts w:ascii="Times New Roman" w:hAnsi="Times New Roman" w:cs="Times New Roman"/>
          <w:sz w:val="24"/>
          <w:szCs w:val="24"/>
        </w:rPr>
        <w:t>.</w:t>
      </w:r>
      <w:r w:rsidR="5D29F9EC" w:rsidRPr="64C1D15A">
        <w:rPr>
          <w:rFonts w:ascii="Times New Roman" w:hAnsi="Times New Roman" w:cs="Times New Roman"/>
          <w:sz w:val="24"/>
          <w:szCs w:val="24"/>
        </w:rPr>
        <w:t>t</w:t>
      </w:r>
      <w:r w:rsidR="7DBDE439" w:rsidRPr="64C1D15A">
        <w:rPr>
          <w:rFonts w:ascii="Times New Roman" w:hAnsi="Times New Roman" w:cs="Times New Roman"/>
          <w:sz w:val="24"/>
          <w:szCs w:val="24"/>
        </w:rPr>
        <w:t xml:space="preserve"> kirjaliku menetluse võimaldamiseks ei pea olema täidetud mõlemad tingimused. Kirjaliku menetluse algatamiseks piisab </w:t>
      </w:r>
      <w:r w:rsidR="10BB179B" w:rsidRPr="64C1D15A">
        <w:rPr>
          <w:rFonts w:ascii="Times New Roman" w:hAnsi="Times New Roman" w:cs="Times New Roman"/>
          <w:sz w:val="24"/>
          <w:szCs w:val="24"/>
        </w:rPr>
        <w:t>ühe poole taotlusest, kuid teise poole kirjaliku menetlusega mittenõustumisel vaadatakse töövaidlusasi läbi istungil. Samuti vaadatakse tööv</w:t>
      </w:r>
      <w:r w:rsidR="6FF29D9E" w:rsidRPr="64C1D15A">
        <w:rPr>
          <w:rFonts w:ascii="Times New Roman" w:hAnsi="Times New Roman" w:cs="Times New Roman"/>
          <w:sz w:val="24"/>
          <w:szCs w:val="24"/>
        </w:rPr>
        <w:t xml:space="preserve">aidlusasi läbi istungil, kui TVK juhataja otsustab </w:t>
      </w:r>
      <w:r w:rsidR="75461B0D" w:rsidRPr="64C1D15A">
        <w:rPr>
          <w:rFonts w:ascii="Times New Roman" w:hAnsi="Times New Roman" w:cs="Times New Roman"/>
          <w:sz w:val="24"/>
          <w:szCs w:val="24"/>
        </w:rPr>
        <w:t>asja menetleda kirjalikus menetluses</w:t>
      </w:r>
      <w:r w:rsidR="6FF29D9E" w:rsidRPr="64C1D15A">
        <w:rPr>
          <w:rFonts w:ascii="Times New Roman" w:hAnsi="Times New Roman" w:cs="Times New Roman"/>
          <w:sz w:val="24"/>
          <w:szCs w:val="24"/>
        </w:rPr>
        <w:t xml:space="preserve">, </w:t>
      </w:r>
      <w:commentRangeStart w:id="41"/>
      <w:r w:rsidR="6FF29D9E" w:rsidRPr="64C1D15A">
        <w:rPr>
          <w:rFonts w:ascii="Times New Roman" w:hAnsi="Times New Roman" w:cs="Times New Roman"/>
          <w:sz w:val="24"/>
          <w:szCs w:val="24"/>
        </w:rPr>
        <w:t>kuid üks või mõlemad pooled ei ole sellega nõus.</w:t>
      </w:r>
      <w:commentRangeEnd w:id="41"/>
      <w:r w:rsidR="00923322">
        <w:commentReference w:id="41"/>
      </w:r>
    </w:p>
    <w:p w14:paraId="6B2B5605" w14:textId="3C11ED59" w:rsidR="406392F3" w:rsidRDefault="406392F3" w:rsidP="002F3FFC">
      <w:pPr>
        <w:tabs>
          <w:tab w:val="left" w:pos="426"/>
        </w:tabs>
        <w:spacing w:after="0" w:line="240" w:lineRule="auto"/>
        <w:jc w:val="both"/>
        <w:rPr>
          <w:rFonts w:ascii="Times New Roman" w:hAnsi="Times New Roman" w:cs="Times New Roman"/>
          <w:sz w:val="24"/>
          <w:szCs w:val="24"/>
        </w:rPr>
      </w:pPr>
    </w:p>
    <w:p w14:paraId="40DA6B03" w14:textId="08B943AC" w:rsidR="406392F3" w:rsidRDefault="4108963F" w:rsidP="7A41FF20">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Kehtiva seaduse kohaselt on </w:t>
      </w:r>
      <w:r w:rsidR="4BB78E1E" w:rsidRPr="022250B6">
        <w:rPr>
          <w:rFonts w:ascii="Times New Roman" w:hAnsi="Times New Roman" w:cs="Times New Roman"/>
          <w:sz w:val="24"/>
          <w:szCs w:val="24"/>
        </w:rPr>
        <w:t>TVK</w:t>
      </w:r>
      <w:r w:rsidRPr="022250B6">
        <w:rPr>
          <w:rFonts w:ascii="Times New Roman" w:hAnsi="Times New Roman" w:cs="Times New Roman"/>
          <w:sz w:val="24"/>
          <w:szCs w:val="24"/>
        </w:rPr>
        <w:t xml:space="preserve"> juhatajal ainuisikuliselt võimalik kirjalikus menetluses lahendada </w:t>
      </w:r>
      <w:r w:rsidR="00E51CC9">
        <w:rPr>
          <w:rFonts w:ascii="Times New Roman" w:hAnsi="Times New Roman" w:cs="Times New Roman"/>
          <w:sz w:val="24"/>
          <w:szCs w:val="24"/>
        </w:rPr>
        <w:t>praegu</w:t>
      </w:r>
      <w:r w:rsidR="00E51CC9" w:rsidRPr="022250B6">
        <w:rPr>
          <w:rFonts w:ascii="Times New Roman" w:hAnsi="Times New Roman" w:cs="Times New Roman"/>
          <w:sz w:val="24"/>
          <w:szCs w:val="24"/>
        </w:rPr>
        <w:t xml:space="preserve"> </w:t>
      </w:r>
      <w:r w:rsidRPr="022250B6">
        <w:rPr>
          <w:rFonts w:ascii="Times New Roman" w:hAnsi="Times New Roman" w:cs="Times New Roman"/>
          <w:sz w:val="24"/>
          <w:szCs w:val="24"/>
        </w:rPr>
        <w:t xml:space="preserve">üksnes rahalisi nõudeid kuni 6400 euro ulatuses või rahuldada avalduse, kui vastaspool nõuet tunnustab. Ülejäänud juhtudel peab kogunema kolmeliikmeline komisjon ning asja arutatakse istungil. Olukorras, kus avaldaja on piisava põhjalikkusega toonud välja nõude eseme ja alused, lisanud vajalikud tõendid ning vastaspool saanud võimaluse esitada </w:t>
      </w:r>
      <w:r w:rsidRPr="022250B6">
        <w:rPr>
          <w:rFonts w:ascii="Times New Roman" w:hAnsi="Times New Roman" w:cs="Times New Roman"/>
          <w:sz w:val="24"/>
          <w:szCs w:val="24"/>
        </w:rPr>
        <w:lastRenderedPageBreak/>
        <w:t>omapoolsed seisukohad kirjalikult ja on seda ka teinud (sh lisanud oma väidete kinnitamiseks tõendid), ei ole asja istungil arutamine sageli enam vajalik</w:t>
      </w:r>
      <w:r w:rsidR="00D468DD">
        <w:rPr>
          <w:rFonts w:ascii="Times New Roman" w:hAnsi="Times New Roman" w:cs="Times New Roman"/>
          <w:sz w:val="24"/>
          <w:szCs w:val="24"/>
        </w:rPr>
        <w:t>. See</w:t>
      </w:r>
      <w:r w:rsidR="00651779">
        <w:rPr>
          <w:rFonts w:ascii="Times New Roman" w:hAnsi="Times New Roman" w:cs="Times New Roman"/>
          <w:sz w:val="24"/>
          <w:szCs w:val="24"/>
        </w:rPr>
        <w:t xml:space="preserve"> tähendab, et</w:t>
      </w:r>
      <w:r w:rsidRPr="022250B6">
        <w:rPr>
          <w:rFonts w:ascii="Times New Roman" w:hAnsi="Times New Roman" w:cs="Times New Roman"/>
          <w:sz w:val="24"/>
          <w:szCs w:val="24"/>
        </w:rPr>
        <w:t xml:space="preserve"> istung ei anna asja arutamiseks lisandväärtust</w:t>
      </w:r>
      <w:r w:rsidR="00D468DD">
        <w:rPr>
          <w:rFonts w:ascii="Times New Roman" w:hAnsi="Times New Roman" w:cs="Times New Roman"/>
          <w:sz w:val="24"/>
          <w:szCs w:val="24"/>
        </w:rPr>
        <w:t>,</w:t>
      </w:r>
      <w:r w:rsidRPr="022250B6">
        <w:rPr>
          <w:rFonts w:ascii="Times New Roman" w:hAnsi="Times New Roman" w:cs="Times New Roman"/>
          <w:sz w:val="24"/>
          <w:szCs w:val="24"/>
        </w:rPr>
        <w:t xml:space="preserve"> vaid tekitab nii komisjonile kui </w:t>
      </w:r>
      <w:r w:rsidR="00D468DD">
        <w:rPr>
          <w:rFonts w:ascii="Times New Roman" w:hAnsi="Times New Roman" w:cs="Times New Roman"/>
          <w:sz w:val="24"/>
          <w:szCs w:val="24"/>
        </w:rPr>
        <w:t xml:space="preserve">ka </w:t>
      </w:r>
      <w:r w:rsidRPr="022250B6">
        <w:rPr>
          <w:rFonts w:ascii="Times New Roman" w:hAnsi="Times New Roman" w:cs="Times New Roman"/>
          <w:sz w:val="24"/>
          <w:szCs w:val="24"/>
        </w:rPr>
        <w:t xml:space="preserve">pooltele vaid ajalise ja rahalise </w:t>
      </w:r>
      <w:r w:rsidR="00D468DD">
        <w:rPr>
          <w:rFonts w:ascii="Times New Roman" w:hAnsi="Times New Roman" w:cs="Times New Roman"/>
          <w:sz w:val="24"/>
          <w:szCs w:val="24"/>
        </w:rPr>
        <w:t>lisa</w:t>
      </w:r>
      <w:r w:rsidRPr="022250B6">
        <w:rPr>
          <w:rFonts w:ascii="Times New Roman" w:hAnsi="Times New Roman" w:cs="Times New Roman"/>
          <w:sz w:val="24"/>
          <w:szCs w:val="24"/>
        </w:rPr>
        <w:t>kulu</w:t>
      </w:r>
      <w:r w:rsidR="00651779">
        <w:rPr>
          <w:rFonts w:ascii="Times New Roman" w:hAnsi="Times New Roman" w:cs="Times New Roman"/>
          <w:sz w:val="24"/>
          <w:szCs w:val="24"/>
        </w:rPr>
        <w:t>. Seega</w:t>
      </w:r>
      <w:r w:rsidRPr="022250B6">
        <w:rPr>
          <w:rFonts w:ascii="Times New Roman" w:hAnsi="Times New Roman" w:cs="Times New Roman"/>
          <w:sz w:val="24"/>
          <w:szCs w:val="24"/>
        </w:rPr>
        <w:t xml:space="preserve"> oleks menetlusökonoomia seisukohalt mõistlik, kui </w:t>
      </w:r>
      <w:r w:rsidR="4BB78E1E" w:rsidRPr="022250B6">
        <w:rPr>
          <w:rFonts w:ascii="Times New Roman" w:hAnsi="Times New Roman" w:cs="Times New Roman"/>
          <w:sz w:val="24"/>
          <w:szCs w:val="24"/>
        </w:rPr>
        <w:t>TVK</w:t>
      </w:r>
      <w:r w:rsidRPr="022250B6">
        <w:rPr>
          <w:rFonts w:ascii="Times New Roman" w:hAnsi="Times New Roman" w:cs="Times New Roman"/>
          <w:sz w:val="24"/>
          <w:szCs w:val="24"/>
        </w:rPr>
        <w:t xml:space="preserve"> saaks poolte taotlusel või omal algatusel arutada asja kirjalikus menetluses. Selline lähenemine aitab kaasa asja kiirele, lihtsale ja võimalikult väikeste kuludega menetlusele, mis on</w:t>
      </w:r>
      <w:r w:rsidR="394793C2" w:rsidRPr="022250B6">
        <w:rPr>
          <w:rFonts w:ascii="Times New Roman" w:hAnsi="Times New Roman" w:cs="Times New Roman"/>
          <w:sz w:val="24"/>
          <w:szCs w:val="24"/>
        </w:rPr>
        <w:t xml:space="preserve"> ka</w:t>
      </w:r>
      <w:r w:rsidRPr="022250B6">
        <w:rPr>
          <w:rFonts w:ascii="Times New Roman" w:hAnsi="Times New Roman" w:cs="Times New Roman"/>
          <w:sz w:val="24"/>
          <w:szCs w:val="24"/>
        </w:rPr>
        <w:t xml:space="preserve"> </w:t>
      </w:r>
      <w:r w:rsidR="4BB78E1E" w:rsidRPr="022250B6">
        <w:rPr>
          <w:rFonts w:ascii="Times New Roman" w:hAnsi="Times New Roman" w:cs="Times New Roman"/>
          <w:sz w:val="24"/>
          <w:szCs w:val="24"/>
        </w:rPr>
        <w:t>TVK</w:t>
      </w:r>
      <w:r w:rsidRPr="022250B6">
        <w:rPr>
          <w:rFonts w:ascii="Times New Roman" w:hAnsi="Times New Roman" w:cs="Times New Roman"/>
          <w:sz w:val="24"/>
          <w:szCs w:val="24"/>
        </w:rPr>
        <w:t xml:space="preserve"> </w:t>
      </w:r>
      <w:r w:rsidR="00DC286F" w:rsidRPr="022250B6">
        <w:rPr>
          <w:rFonts w:ascii="Times New Roman" w:hAnsi="Times New Roman" w:cs="Times New Roman"/>
          <w:sz w:val="24"/>
          <w:szCs w:val="24"/>
        </w:rPr>
        <w:t>peamis</w:t>
      </w:r>
      <w:r w:rsidR="00DC286F">
        <w:rPr>
          <w:rFonts w:ascii="Times New Roman" w:hAnsi="Times New Roman" w:cs="Times New Roman"/>
          <w:sz w:val="24"/>
          <w:szCs w:val="24"/>
        </w:rPr>
        <w:t>i</w:t>
      </w:r>
      <w:r w:rsidR="00DC286F" w:rsidRPr="022250B6">
        <w:rPr>
          <w:rFonts w:ascii="Times New Roman" w:hAnsi="Times New Roman" w:cs="Times New Roman"/>
          <w:sz w:val="24"/>
          <w:szCs w:val="24"/>
        </w:rPr>
        <w:t xml:space="preserve"> </w:t>
      </w:r>
      <w:r w:rsidR="2EDAAE81" w:rsidRPr="022250B6">
        <w:rPr>
          <w:rFonts w:ascii="Times New Roman" w:hAnsi="Times New Roman" w:cs="Times New Roman"/>
          <w:sz w:val="24"/>
          <w:szCs w:val="24"/>
        </w:rPr>
        <w:t>eesmärk</w:t>
      </w:r>
      <w:r w:rsidR="00DC286F">
        <w:rPr>
          <w:rFonts w:ascii="Times New Roman" w:hAnsi="Times New Roman" w:cs="Times New Roman"/>
          <w:sz w:val="24"/>
          <w:szCs w:val="24"/>
        </w:rPr>
        <w:t>e.</w:t>
      </w:r>
    </w:p>
    <w:p w14:paraId="59C4DCF5" w14:textId="0C017F2C" w:rsidR="406392F3" w:rsidRDefault="406392F3" w:rsidP="7A41FF20">
      <w:pPr>
        <w:tabs>
          <w:tab w:val="left" w:pos="426"/>
        </w:tabs>
        <w:spacing w:after="0" w:line="240" w:lineRule="auto"/>
        <w:jc w:val="both"/>
        <w:rPr>
          <w:rFonts w:ascii="Times New Roman" w:hAnsi="Times New Roman" w:cs="Times New Roman"/>
          <w:sz w:val="24"/>
          <w:szCs w:val="24"/>
        </w:rPr>
      </w:pPr>
    </w:p>
    <w:p w14:paraId="4EEE60B4" w14:textId="5144E9BE" w:rsidR="406392F3" w:rsidRDefault="0635A454" w:rsidP="7A41FF20">
      <w:pPr>
        <w:tabs>
          <w:tab w:val="left" w:pos="426"/>
        </w:tabs>
        <w:spacing w:after="0" w:line="240" w:lineRule="auto"/>
        <w:jc w:val="both"/>
        <w:rPr>
          <w:rFonts w:ascii="Times New Roman" w:hAnsi="Times New Roman" w:cs="Times New Roman"/>
          <w:sz w:val="24"/>
          <w:szCs w:val="24"/>
        </w:rPr>
      </w:pPr>
      <w:r w:rsidRPr="7A41FF20">
        <w:rPr>
          <w:rFonts w:ascii="Times New Roman" w:hAnsi="Times New Roman" w:cs="Times New Roman"/>
          <w:sz w:val="24"/>
          <w:szCs w:val="24"/>
        </w:rPr>
        <w:t>Nõuete kogusumma piirmäära tõstmine 6400 eurolt 8000 euroni (umbes 25% võrra) on põhjendatud keskmise nõude suuruse kasvuga. Kehtiv 6400 euro piir kehtestati 2018. aastal, mil Statistikaameti andmetel oli keskmine brutokuupalk 1310 eurot</w:t>
      </w:r>
      <w:r w:rsidR="406392F3" w:rsidRPr="7A41FF20">
        <w:rPr>
          <w:rStyle w:val="Allmrkuseviide"/>
          <w:rFonts w:ascii="Times New Roman" w:hAnsi="Times New Roman"/>
          <w:sz w:val="24"/>
          <w:szCs w:val="24"/>
        </w:rPr>
        <w:footnoteReference w:id="31"/>
      </w:r>
      <w:r w:rsidRPr="7A41FF20">
        <w:rPr>
          <w:rFonts w:ascii="Times New Roman" w:hAnsi="Times New Roman" w:cs="Times New Roman"/>
          <w:sz w:val="24"/>
          <w:szCs w:val="24"/>
        </w:rPr>
        <w:t>. 2024. aastaks oli keskmine brutokuupalk tõusnud 1981 euroni (kasv ligi 51%), mi</w:t>
      </w:r>
      <w:r w:rsidR="000A036F">
        <w:rPr>
          <w:rFonts w:ascii="Times New Roman" w:hAnsi="Times New Roman" w:cs="Times New Roman"/>
          <w:sz w:val="24"/>
          <w:szCs w:val="24"/>
        </w:rPr>
        <w:t>stõttu</w:t>
      </w:r>
      <w:r w:rsidRPr="7A41FF20">
        <w:rPr>
          <w:rFonts w:ascii="Times New Roman" w:hAnsi="Times New Roman" w:cs="Times New Roman"/>
          <w:sz w:val="24"/>
          <w:szCs w:val="24"/>
        </w:rPr>
        <w:t xml:space="preserve"> on ka töövaidlustes esitatavate nõuete summad märgatavalt suurenenud.</w:t>
      </w:r>
    </w:p>
    <w:p w14:paraId="14DD9C8F" w14:textId="6FEED137" w:rsidR="406392F3" w:rsidRDefault="406392F3" w:rsidP="7A41FF20">
      <w:pPr>
        <w:tabs>
          <w:tab w:val="left" w:pos="426"/>
        </w:tabs>
        <w:spacing w:after="0" w:line="240" w:lineRule="auto"/>
        <w:jc w:val="both"/>
        <w:rPr>
          <w:rFonts w:ascii="Times New Roman" w:hAnsi="Times New Roman" w:cs="Times New Roman"/>
          <w:sz w:val="24"/>
          <w:szCs w:val="24"/>
        </w:rPr>
      </w:pPr>
    </w:p>
    <w:p w14:paraId="74B0044B" w14:textId="0F1F9890" w:rsidR="406392F3" w:rsidRDefault="4BB78E1E" w:rsidP="002F3FFC">
      <w:pPr>
        <w:tabs>
          <w:tab w:val="left" w:pos="426"/>
        </w:tabs>
        <w:spacing w:after="0" w:line="240" w:lineRule="auto"/>
        <w:jc w:val="both"/>
        <w:rPr>
          <w:rFonts w:ascii="Times New Roman" w:hAnsi="Times New Roman" w:cs="Times New Roman"/>
          <w:sz w:val="24"/>
          <w:szCs w:val="24"/>
        </w:rPr>
      </w:pPr>
      <w:r w:rsidRPr="7A41FF20">
        <w:rPr>
          <w:rFonts w:ascii="Times New Roman" w:hAnsi="Times New Roman" w:cs="Times New Roman"/>
          <w:sz w:val="24"/>
          <w:szCs w:val="24"/>
        </w:rPr>
        <w:t>TVK</w:t>
      </w:r>
      <w:r w:rsidR="4108963F" w:rsidRPr="7A41FF20">
        <w:rPr>
          <w:rFonts w:ascii="Times New Roman" w:hAnsi="Times New Roman" w:cs="Times New Roman"/>
          <w:sz w:val="24"/>
          <w:szCs w:val="24"/>
        </w:rPr>
        <w:t xml:space="preserve"> saab ja peab kirjaliku menetluse määramisel selgitama pooltele nende õigus</w:t>
      </w:r>
      <w:r w:rsidR="00574F17">
        <w:rPr>
          <w:rFonts w:ascii="Times New Roman" w:hAnsi="Times New Roman" w:cs="Times New Roman"/>
          <w:sz w:val="24"/>
          <w:szCs w:val="24"/>
        </w:rPr>
        <w:t>i</w:t>
      </w:r>
      <w:r w:rsidR="4108963F" w:rsidRPr="7A41FF20">
        <w:rPr>
          <w:rFonts w:ascii="Times New Roman" w:hAnsi="Times New Roman" w:cs="Times New Roman"/>
          <w:sz w:val="24"/>
          <w:szCs w:val="24"/>
        </w:rPr>
        <w:t xml:space="preserve"> ja kohustus</w:t>
      </w:r>
      <w:r w:rsidR="2A32BCB8" w:rsidRPr="7A41FF20">
        <w:rPr>
          <w:rFonts w:ascii="Times New Roman" w:hAnsi="Times New Roman" w:cs="Times New Roman"/>
          <w:sz w:val="24"/>
          <w:szCs w:val="24"/>
        </w:rPr>
        <w:t>i</w:t>
      </w:r>
      <w:r w:rsidR="4108963F" w:rsidRPr="7A41FF20">
        <w:rPr>
          <w:rFonts w:ascii="Times New Roman" w:hAnsi="Times New Roman" w:cs="Times New Roman"/>
          <w:sz w:val="24"/>
          <w:szCs w:val="24"/>
        </w:rPr>
        <w:t xml:space="preserve">, sh võimalust asja arutamiseks istungil, kui pooled seda siiski hiljem soovivad või kui </w:t>
      </w:r>
      <w:r w:rsidRPr="7A41FF20">
        <w:rPr>
          <w:rFonts w:ascii="Times New Roman" w:hAnsi="Times New Roman" w:cs="Times New Roman"/>
          <w:sz w:val="24"/>
          <w:szCs w:val="24"/>
        </w:rPr>
        <w:t>TVK</w:t>
      </w:r>
      <w:r w:rsidR="4108963F" w:rsidRPr="7A41FF20">
        <w:rPr>
          <w:rFonts w:ascii="Times New Roman" w:hAnsi="Times New Roman" w:cs="Times New Roman"/>
          <w:sz w:val="24"/>
          <w:szCs w:val="24"/>
        </w:rPr>
        <w:t xml:space="preserve"> peab seda vajalikuks.</w:t>
      </w:r>
    </w:p>
    <w:p w14:paraId="69066DE2"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472240F0" w14:textId="66428F69" w:rsidR="406392F3" w:rsidRDefault="001867E5" w:rsidP="2668052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06392F3" w:rsidRPr="005E219C">
        <w:rPr>
          <w:rFonts w:ascii="Times New Roman" w:hAnsi="Times New Roman" w:cs="Times New Roman"/>
          <w:b/>
          <w:bCs/>
          <w:sz w:val="24"/>
          <w:szCs w:val="24"/>
        </w:rPr>
        <w:t xml:space="preserve">unktiga </w:t>
      </w:r>
      <w:r w:rsidR="00B70415">
        <w:rPr>
          <w:rFonts w:ascii="Times New Roman" w:hAnsi="Times New Roman" w:cs="Times New Roman"/>
          <w:b/>
          <w:bCs/>
          <w:sz w:val="24"/>
          <w:szCs w:val="24"/>
        </w:rPr>
        <w:t>47</w:t>
      </w:r>
      <w:r w:rsidR="406392F3" w:rsidRPr="26680525">
        <w:rPr>
          <w:rFonts w:ascii="Times New Roman" w:hAnsi="Times New Roman" w:cs="Times New Roman"/>
          <w:sz w:val="24"/>
          <w:szCs w:val="24"/>
        </w:rPr>
        <w:t xml:space="preserve"> muudetakse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5E219C" w:rsidRPr="004C1E84">
        <w:rPr>
          <w:rFonts w:ascii="Times New Roman" w:hAnsi="Times New Roman"/>
          <w:sz w:val="24"/>
          <w:szCs w:val="24"/>
        </w:rPr>
        <w:t>§</w:t>
      </w:r>
      <w:r w:rsidR="406392F3" w:rsidRPr="26680525">
        <w:rPr>
          <w:rFonts w:ascii="Times New Roman" w:hAnsi="Times New Roman" w:cs="Times New Roman"/>
          <w:sz w:val="24"/>
          <w:szCs w:val="24"/>
        </w:rPr>
        <w:t xml:space="preserve"> 41 lõiget 1, mille kohaselt </w:t>
      </w:r>
      <w:r w:rsidR="00931341" w:rsidRPr="26680525">
        <w:rPr>
          <w:rFonts w:ascii="Times New Roman" w:hAnsi="Times New Roman" w:cs="Times New Roman"/>
          <w:sz w:val="24"/>
          <w:szCs w:val="24"/>
        </w:rPr>
        <w:t>TVK</w:t>
      </w:r>
      <w:r w:rsidR="406392F3" w:rsidRPr="26680525">
        <w:rPr>
          <w:rFonts w:ascii="Times New Roman" w:hAnsi="Times New Roman" w:cs="Times New Roman"/>
          <w:sz w:val="24"/>
          <w:szCs w:val="24"/>
        </w:rPr>
        <w:t xml:space="preserve"> istungi ajast ja kohast teavitamiseks toimetakse kutsed menetlusosalistele</w:t>
      </w:r>
      <w:r w:rsidR="006F3EB1" w:rsidRPr="26680525">
        <w:rPr>
          <w:rFonts w:ascii="Times New Roman" w:hAnsi="Times New Roman" w:cs="Times New Roman"/>
          <w:sz w:val="24"/>
          <w:szCs w:val="24"/>
        </w:rPr>
        <w:t xml:space="preserve"> kätte</w:t>
      </w:r>
      <w:r w:rsidR="406392F3" w:rsidRPr="26680525">
        <w:rPr>
          <w:rFonts w:ascii="Times New Roman" w:hAnsi="Times New Roman" w:cs="Times New Roman"/>
          <w:sz w:val="24"/>
          <w:szCs w:val="24"/>
        </w:rPr>
        <w:t>.</w:t>
      </w:r>
      <w:r w:rsidR="516D2FBC" w:rsidRPr="26680525">
        <w:rPr>
          <w:rFonts w:ascii="Times New Roman" w:hAnsi="Times New Roman" w:cs="Times New Roman"/>
          <w:sz w:val="24"/>
          <w:szCs w:val="24"/>
        </w:rPr>
        <w:t xml:space="preserve"> Praegu on seaduse tasandil reguleerimata, kas TVK istungi kutsed tuleb toimetada kätte või piisab kutse teatavakstegemisest.</w:t>
      </w:r>
      <w:r w:rsidR="775DEB34" w:rsidRPr="26680525">
        <w:rPr>
          <w:rFonts w:ascii="Times New Roman" w:hAnsi="Times New Roman" w:cs="Times New Roman"/>
          <w:sz w:val="24"/>
          <w:szCs w:val="24"/>
        </w:rPr>
        <w:t xml:space="preserve"> Kättetoimetamise nõue tagab, et menetlusosaline on teadlik istungi toimumise ajast ja kohast ning istungeid ei tule menetlusosaliste puudumiste tõttu pidevalt edasi lükata</w:t>
      </w:r>
      <w:r w:rsidR="72729D53" w:rsidRPr="26680525">
        <w:rPr>
          <w:rFonts w:ascii="Times New Roman" w:hAnsi="Times New Roman" w:cs="Times New Roman"/>
          <w:sz w:val="24"/>
          <w:szCs w:val="24"/>
        </w:rPr>
        <w:t xml:space="preserve">, nagu juhtub </w:t>
      </w:r>
      <w:r w:rsidR="000B5B89">
        <w:rPr>
          <w:rFonts w:ascii="Times New Roman" w:hAnsi="Times New Roman" w:cs="Times New Roman"/>
          <w:sz w:val="24"/>
          <w:szCs w:val="24"/>
        </w:rPr>
        <w:t>praegu</w:t>
      </w:r>
      <w:r w:rsidR="775DEB34" w:rsidRPr="26680525">
        <w:rPr>
          <w:rFonts w:ascii="Times New Roman" w:hAnsi="Times New Roman" w:cs="Times New Roman"/>
          <w:sz w:val="24"/>
          <w:szCs w:val="24"/>
        </w:rPr>
        <w:t>.</w:t>
      </w:r>
      <w:r w:rsidR="07D1E837" w:rsidRPr="26680525">
        <w:rPr>
          <w:rFonts w:ascii="Times New Roman" w:hAnsi="Times New Roman" w:cs="Times New Roman"/>
          <w:sz w:val="24"/>
          <w:szCs w:val="24"/>
        </w:rPr>
        <w:t xml:space="preserve"> Kättetoimetamisele kohaldatakse </w:t>
      </w:r>
      <w:r w:rsidR="00E2637C">
        <w:rPr>
          <w:rFonts w:ascii="Times New Roman" w:hAnsi="Times New Roman" w:cs="Times New Roman"/>
          <w:sz w:val="24"/>
          <w:szCs w:val="24"/>
        </w:rPr>
        <w:t xml:space="preserve">tulenevalt </w:t>
      </w:r>
      <w:proofErr w:type="spellStart"/>
      <w:r w:rsidR="00E2637C">
        <w:rPr>
          <w:rFonts w:ascii="Times New Roman" w:hAnsi="Times New Roman" w:cs="Times New Roman"/>
          <w:sz w:val="24"/>
          <w:szCs w:val="24"/>
        </w:rPr>
        <w:t>TvLS</w:t>
      </w:r>
      <w:proofErr w:type="spellEnd"/>
      <w:r w:rsidR="00E2637C">
        <w:rPr>
          <w:rFonts w:ascii="Times New Roman" w:hAnsi="Times New Roman" w:cs="Times New Roman"/>
          <w:sz w:val="24"/>
          <w:szCs w:val="24"/>
        </w:rPr>
        <w:t xml:space="preserve"> §-st 24 </w:t>
      </w:r>
      <w:proofErr w:type="spellStart"/>
      <w:r w:rsidR="07D1E837" w:rsidRPr="26680525">
        <w:rPr>
          <w:rFonts w:ascii="Times New Roman" w:hAnsi="Times New Roman" w:cs="Times New Roman"/>
          <w:sz w:val="24"/>
          <w:szCs w:val="24"/>
        </w:rPr>
        <w:t>TsMS-is</w:t>
      </w:r>
      <w:proofErr w:type="spellEnd"/>
      <w:r w:rsidR="07D1E837" w:rsidRPr="26680525">
        <w:rPr>
          <w:rFonts w:ascii="Times New Roman" w:hAnsi="Times New Roman" w:cs="Times New Roman"/>
          <w:sz w:val="24"/>
          <w:szCs w:val="24"/>
        </w:rPr>
        <w:t xml:space="preserve"> menetlusdokumentide kättetoimetamise kohta sätestatut.</w:t>
      </w:r>
      <w:r w:rsidR="406392F3" w:rsidRPr="26680525">
        <w:rPr>
          <w:rFonts w:ascii="Times New Roman" w:hAnsi="Times New Roman" w:cs="Times New Roman"/>
          <w:sz w:val="24"/>
          <w:szCs w:val="24"/>
        </w:rPr>
        <w:t xml:space="preserve"> Vastaspoolele saadetakse ka avaldus ja selle lisade ärakirjad. </w:t>
      </w:r>
      <w:r w:rsidR="00426E12">
        <w:rPr>
          <w:rFonts w:ascii="Times New Roman" w:hAnsi="Times New Roman" w:cs="Times New Roman"/>
          <w:sz w:val="24"/>
          <w:szCs w:val="24"/>
        </w:rPr>
        <w:t>K</w:t>
      </w:r>
      <w:r w:rsidR="0044160B" w:rsidRPr="26680525">
        <w:rPr>
          <w:rFonts w:ascii="Times New Roman" w:hAnsi="Times New Roman" w:cs="Times New Roman"/>
          <w:sz w:val="24"/>
          <w:szCs w:val="24"/>
        </w:rPr>
        <w:t xml:space="preserve">ui </w:t>
      </w:r>
      <w:r w:rsidR="68D62A21" w:rsidRPr="26680525">
        <w:rPr>
          <w:rFonts w:ascii="Times New Roman" w:hAnsi="Times New Roman" w:cs="Times New Roman"/>
          <w:sz w:val="24"/>
          <w:szCs w:val="24"/>
        </w:rPr>
        <w:t xml:space="preserve">avalduse </w:t>
      </w:r>
      <w:r w:rsidR="0044160B" w:rsidRPr="26680525">
        <w:rPr>
          <w:rFonts w:ascii="Times New Roman" w:hAnsi="Times New Roman" w:cs="Times New Roman"/>
          <w:sz w:val="24"/>
          <w:szCs w:val="24"/>
        </w:rPr>
        <w:t>menetlusse võtmise määruses on kirjas, et määrus on ühtlasi käsit</w:t>
      </w:r>
      <w:r w:rsidR="00426E12">
        <w:rPr>
          <w:rFonts w:ascii="Times New Roman" w:hAnsi="Times New Roman" w:cs="Times New Roman"/>
          <w:sz w:val="24"/>
          <w:szCs w:val="24"/>
        </w:rPr>
        <w:t>atav</w:t>
      </w:r>
      <w:r w:rsidR="0044160B" w:rsidRPr="26680525">
        <w:rPr>
          <w:rFonts w:ascii="Times New Roman" w:hAnsi="Times New Roman" w:cs="Times New Roman"/>
          <w:sz w:val="24"/>
          <w:szCs w:val="24"/>
        </w:rPr>
        <w:t xml:space="preserve"> ka kutsena, siis ei ole vaja eraldi dokumendina kutset vormistada.</w:t>
      </w:r>
    </w:p>
    <w:p w14:paraId="5F604674" w14:textId="71646DA9" w:rsidR="406392F3" w:rsidRDefault="406392F3" w:rsidP="002F3FFC">
      <w:pPr>
        <w:tabs>
          <w:tab w:val="left" w:pos="426"/>
        </w:tabs>
        <w:spacing w:after="0" w:line="240" w:lineRule="auto"/>
        <w:jc w:val="both"/>
        <w:rPr>
          <w:rFonts w:ascii="Times New Roman" w:hAnsi="Times New Roman" w:cs="Times New Roman"/>
          <w:sz w:val="24"/>
          <w:szCs w:val="24"/>
        </w:rPr>
      </w:pPr>
    </w:p>
    <w:p w14:paraId="0964B2B1" w14:textId="6114F3DC" w:rsidR="406392F3" w:rsidRDefault="00002113" w:rsidP="2668052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108963F" w:rsidRPr="022250B6">
        <w:rPr>
          <w:rFonts w:ascii="Times New Roman" w:hAnsi="Times New Roman" w:cs="Times New Roman"/>
          <w:b/>
          <w:bCs/>
          <w:sz w:val="24"/>
          <w:szCs w:val="24"/>
        </w:rPr>
        <w:t xml:space="preserve">unktiga </w:t>
      </w:r>
      <w:r>
        <w:rPr>
          <w:rFonts w:ascii="Times New Roman" w:hAnsi="Times New Roman" w:cs="Times New Roman"/>
          <w:b/>
          <w:bCs/>
          <w:sz w:val="24"/>
          <w:szCs w:val="24"/>
        </w:rPr>
        <w:t>4</w:t>
      </w:r>
      <w:r w:rsidR="00AE2919">
        <w:rPr>
          <w:rFonts w:ascii="Times New Roman" w:hAnsi="Times New Roman" w:cs="Times New Roman"/>
          <w:b/>
          <w:bCs/>
          <w:sz w:val="24"/>
          <w:szCs w:val="24"/>
        </w:rPr>
        <w:t>8</w:t>
      </w:r>
      <w:r w:rsidR="4108963F" w:rsidRPr="022250B6">
        <w:rPr>
          <w:rFonts w:ascii="Times New Roman" w:hAnsi="Times New Roman" w:cs="Times New Roman"/>
          <w:sz w:val="24"/>
          <w:szCs w:val="24"/>
        </w:rPr>
        <w:t xml:space="preserve"> muudetakse </w:t>
      </w:r>
      <w:r w:rsidR="00D948D0" w:rsidRPr="004C1E84">
        <w:rPr>
          <w:rFonts w:ascii="Times New Roman" w:hAnsi="Times New Roman"/>
          <w:sz w:val="24"/>
          <w:szCs w:val="24"/>
        </w:rPr>
        <w:t>§</w:t>
      </w:r>
      <w:r w:rsidR="4108963F" w:rsidRPr="022250B6">
        <w:rPr>
          <w:rFonts w:ascii="Times New Roman" w:hAnsi="Times New Roman" w:cs="Times New Roman"/>
          <w:sz w:val="24"/>
          <w:szCs w:val="24"/>
        </w:rPr>
        <w:t xml:space="preserve"> 42 lõiget 2</w:t>
      </w:r>
      <w:r w:rsidR="00FE3D87">
        <w:rPr>
          <w:rFonts w:ascii="Times New Roman" w:hAnsi="Times New Roman" w:cs="Times New Roman"/>
          <w:sz w:val="24"/>
          <w:szCs w:val="24"/>
        </w:rPr>
        <w:t>. Uue</w:t>
      </w:r>
      <w:r w:rsidR="4108963F" w:rsidRPr="022250B6">
        <w:rPr>
          <w:rFonts w:ascii="Times New Roman" w:hAnsi="Times New Roman" w:cs="Times New Roman"/>
          <w:sz w:val="24"/>
          <w:szCs w:val="24"/>
        </w:rPr>
        <w:t xml:space="preserve"> s</w:t>
      </w:r>
      <w:r w:rsidR="00FE3D87">
        <w:rPr>
          <w:rFonts w:ascii="Times New Roman" w:hAnsi="Times New Roman" w:cs="Times New Roman"/>
          <w:sz w:val="24"/>
          <w:szCs w:val="24"/>
        </w:rPr>
        <w:t xml:space="preserve">õnastuse </w:t>
      </w:r>
      <w:r w:rsidR="00D413E8">
        <w:rPr>
          <w:rFonts w:ascii="Times New Roman" w:hAnsi="Times New Roman" w:cs="Times New Roman"/>
          <w:sz w:val="24"/>
          <w:szCs w:val="24"/>
        </w:rPr>
        <w:t xml:space="preserve">kohaselt võib </w:t>
      </w:r>
      <w:r w:rsidR="0052434B">
        <w:rPr>
          <w:rFonts w:ascii="Times New Roman" w:hAnsi="Times New Roman" w:cs="Times New Roman"/>
          <w:sz w:val="24"/>
          <w:szCs w:val="24"/>
        </w:rPr>
        <w:t xml:space="preserve">ka sellise töötaja </w:t>
      </w:r>
      <w:r w:rsidR="00D413E8">
        <w:rPr>
          <w:rFonts w:ascii="Times New Roman" w:hAnsi="Times New Roman" w:cs="Times New Roman"/>
          <w:sz w:val="24"/>
          <w:szCs w:val="24"/>
        </w:rPr>
        <w:t>töövaidlusasja</w:t>
      </w:r>
      <w:r w:rsidR="007638F1">
        <w:rPr>
          <w:rFonts w:ascii="Times New Roman" w:hAnsi="Times New Roman" w:cs="Times New Roman"/>
          <w:sz w:val="24"/>
          <w:szCs w:val="24"/>
        </w:rPr>
        <w:t xml:space="preserve"> läbi vaadata</w:t>
      </w:r>
      <w:r w:rsidR="0052434B">
        <w:rPr>
          <w:rFonts w:ascii="Times New Roman" w:hAnsi="Times New Roman" w:cs="Times New Roman"/>
          <w:sz w:val="24"/>
          <w:szCs w:val="24"/>
        </w:rPr>
        <w:t xml:space="preserve"> tema </w:t>
      </w:r>
      <w:r w:rsidR="008458BA">
        <w:rPr>
          <w:rFonts w:ascii="Times New Roman" w:hAnsi="Times New Roman" w:cs="Times New Roman"/>
          <w:sz w:val="24"/>
          <w:szCs w:val="24"/>
        </w:rPr>
        <w:t>kohaloluta</w:t>
      </w:r>
      <w:r w:rsidR="4108963F" w:rsidRPr="022250B6">
        <w:rPr>
          <w:rFonts w:ascii="Times New Roman" w:hAnsi="Times New Roman" w:cs="Times New Roman"/>
          <w:sz w:val="24"/>
          <w:szCs w:val="24"/>
        </w:rPr>
        <w:t>, k</w:t>
      </w:r>
      <w:r w:rsidR="0052434B">
        <w:rPr>
          <w:rFonts w:ascii="Times New Roman" w:hAnsi="Times New Roman" w:cs="Times New Roman"/>
          <w:sz w:val="24"/>
          <w:szCs w:val="24"/>
        </w:rPr>
        <w:t>ui ta</w:t>
      </w:r>
      <w:r w:rsidR="4108963F" w:rsidRPr="022250B6">
        <w:rPr>
          <w:rFonts w:ascii="Times New Roman" w:hAnsi="Times New Roman" w:cs="Times New Roman"/>
          <w:sz w:val="24"/>
          <w:szCs w:val="24"/>
        </w:rPr>
        <w:t xml:space="preserve"> on Eestis seaduslikul alusel viibinud ja töötanud, kuid kes </w:t>
      </w:r>
      <w:r w:rsidR="0052434B">
        <w:rPr>
          <w:rFonts w:ascii="Times New Roman" w:hAnsi="Times New Roman" w:cs="Times New Roman"/>
          <w:sz w:val="24"/>
          <w:szCs w:val="24"/>
        </w:rPr>
        <w:t>oma</w:t>
      </w:r>
      <w:r w:rsidR="4108963F" w:rsidRPr="022250B6">
        <w:rPr>
          <w:rFonts w:ascii="Times New Roman" w:hAnsi="Times New Roman" w:cs="Times New Roman"/>
          <w:sz w:val="24"/>
          <w:szCs w:val="24"/>
        </w:rPr>
        <w:t xml:space="preserve"> töövaidlusasja läbivaatamise ajaks või</w:t>
      </w:r>
      <w:r w:rsidR="33C5F68D" w:rsidRPr="022250B6">
        <w:rPr>
          <w:rFonts w:ascii="Times New Roman" w:hAnsi="Times New Roman" w:cs="Times New Roman"/>
          <w:sz w:val="24"/>
          <w:szCs w:val="24"/>
        </w:rPr>
        <w:t xml:space="preserve"> töövaidluse läbivaatamise</w:t>
      </w:r>
      <w:r w:rsidR="4108963F" w:rsidRPr="022250B6">
        <w:rPr>
          <w:rFonts w:ascii="Times New Roman" w:hAnsi="Times New Roman" w:cs="Times New Roman"/>
          <w:sz w:val="24"/>
          <w:szCs w:val="24"/>
        </w:rPr>
        <w:t xml:space="preserve"> ajal</w:t>
      </w:r>
      <w:r w:rsidR="5A256EC4" w:rsidRPr="022250B6">
        <w:rPr>
          <w:rFonts w:ascii="Times New Roman" w:hAnsi="Times New Roman" w:cs="Times New Roman"/>
          <w:sz w:val="24"/>
          <w:szCs w:val="24"/>
        </w:rPr>
        <w:t xml:space="preserve"> on riigist</w:t>
      </w:r>
      <w:r w:rsidR="4108963F" w:rsidRPr="022250B6">
        <w:rPr>
          <w:rFonts w:ascii="Times New Roman" w:hAnsi="Times New Roman" w:cs="Times New Roman"/>
          <w:sz w:val="24"/>
          <w:szCs w:val="24"/>
        </w:rPr>
        <w:t xml:space="preserve"> </w:t>
      </w:r>
      <w:r w:rsidR="51A9257B" w:rsidRPr="022250B6">
        <w:rPr>
          <w:rFonts w:ascii="Times New Roman" w:hAnsi="Times New Roman" w:cs="Times New Roman"/>
          <w:sz w:val="24"/>
          <w:szCs w:val="24"/>
        </w:rPr>
        <w:t>elamisloa lõppemise</w:t>
      </w:r>
      <w:r w:rsidR="58E472BB" w:rsidRPr="022250B6">
        <w:rPr>
          <w:rFonts w:ascii="Times New Roman" w:hAnsi="Times New Roman" w:cs="Times New Roman"/>
          <w:sz w:val="24"/>
          <w:szCs w:val="24"/>
        </w:rPr>
        <w:t xml:space="preserve"> </w:t>
      </w:r>
      <w:r w:rsidR="58E472BB" w:rsidRPr="022250B6">
        <w:rPr>
          <w:rFonts w:ascii="Times New Roman" w:eastAsia="Times New Roman" w:hAnsi="Times New Roman" w:cs="Times New Roman"/>
          <w:sz w:val="24"/>
          <w:szCs w:val="24"/>
        </w:rPr>
        <w:t>või lühiajalise töötamise registreeringu kehtetuks tunnistamise</w:t>
      </w:r>
      <w:r w:rsidR="51A9257B" w:rsidRPr="022250B6">
        <w:rPr>
          <w:rFonts w:ascii="Times New Roman" w:hAnsi="Times New Roman" w:cs="Times New Roman"/>
          <w:sz w:val="24"/>
          <w:szCs w:val="24"/>
        </w:rPr>
        <w:t xml:space="preserve"> tõttu </w:t>
      </w:r>
      <w:r w:rsidR="4108963F" w:rsidRPr="022250B6">
        <w:rPr>
          <w:rFonts w:ascii="Times New Roman" w:hAnsi="Times New Roman" w:cs="Times New Roman"/>
          <w:sz w:val="24"/>
          <w:szCs w:val="24"/>
        </w:rPr>
        <w:t>välja saadetud</w:t>
      </w:r>
      <w:r w:rsidR="008458BA">
        <w:rPr>
          <w:rFonts w:ascii="Times New Roman" w:hAnsi="Times New Roman" w:cs="Times New Roman"/>
          <w:sz w:val="24"/>
          <w:szCs w:val="24"/>
        </w:rPr>
        <w:t>.</w:t>
      </w:r>
      <w:r w:rsidR="4108963F" w:rsidRPr="022250B6">
        <w:rPr>
          <w:rFonts w:ascii="Times New Roman" w:hAnsi="Times New Roman" w:cs="Times New Roman"/>
          <w:sz w:val="24"/>
          <w:szCs w:val="24"/>
        </w:rPr>
        <w:t xml:space="preserve"> </w:t>
      </w:r>
      <w:r w:rsidR="676C0C8B" w:rsidRPr="022250B6">
        <w:rPr>
          <w:rFonts w:ascii="Times New Roman" w:hAnsi="Times New Roman" w:cs="Times New Roman"/>
          <w:sz w:val="24"/>
          <w:szCs w:val="24"/>
        </w:rPr>
        <w:t>Praegu on võimalik töövaidlusasi ilma välismaalase kohalolekuta läbi vaadata</w:t>
      </w:r>
      <w:r w:rsidR="3941A5FE" w:rsidRPr="022250B6">
        <w:rPr>
          <w:rFonts w:ascii="Times New Roman" w:hAnsi="Times New Roman" w:cs="Times New Roman"/>
          <w:sz w:val="24"/>
          <w:szCs w:val="24"/>
        </w:rPr>
        <w:t xml:space="preserve"> vaid</w:t>
      </w:r>
      <w:r w:rsidR="676C0C8B" w:rsidRPr="022250B6">
        <w:rPr>
          <w:rFonts w:ascii="Times New Roman" w:hAnsi="Times New Roman" w:cs="Times New Roman"/>
          <w:sz w:val="24"/>
          <w:szCs w:val="24"/>
        </w:rPr>
        <w:t xml:space="preserve"> siis, kui ta töötas Eestis ilma seaduslikku alust omamata.</w:t>
      </w:r>
    </w:p>
    <w:p w14:paraId="02DB5986" w14:textId="3F7D7F32" w:rsidR="406392F3" w:rsidRDefault="406392F3" w:rsidP="26680525">
      <w:pPr>
        <w:tabs>
          <w:tab w:val="left" w:pos="426"/>
        </w:tabs>
        <w:spacing w:after="0" w:line="240" w:lineRule="auto"/>
        <w:jc w:val="both"/>
        <w:rPr>
          <w:rFonts w:ascii="Times New Roman" w:hAnsi="Times New Roman" w:cs="Times New Roman"/>
          <w:sz w:val="24"/>
          <w:szCs w:val="24"/>
        </w:rPr>
      </w:pPr>
    </w:p>
    <w:p w14:paraId="4DD120CC" w14:textId="0FFE58EA" w:rsidR="406392F3" w:rsidRDefault="009F7D2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w:t>
      </w:r>
      <w:r w:rsidR="3935F7D2" w:rsidRPr="022250B6">
        <w:rPr>
          <w:rFonts w:ascii="Times New Roman" w:hAnsi="Times New Roman" w:cs="Times New Roman"/>
          <w:sz w:val="24"/>
          <w:szCs w:val="24"/>
        </w:rPr>
        <w:t xml:space="preserve"> jäävad</w:t>
      </w:r>
      <w:r w:rsidR="4108963F" w:rsidRPr="022250B6">
        <w:rPr>
          <w:rFonts w:ascii="Times New Roman" w:hAnsi="Times New Roman" w:cs="Times New Roman"/>
          <w:sz w:val="24"/>
          <w:szCs w:val="24"/>
        </w:rPr>
        <w:t xml:space="preserve"> kaitseta need töötajad, kes on Eestis viibinud ja töötanud seadusliku alusega näiteks lühiajalise töötamise registreeringu alusel, kuid töösuhte ajal töötaja elamisluba lõp</w:t>
      </w:r>
      <w:r w:rsidR="7297E760" w:rsidRPr="022250B6">
        <w:rPr>
          <w:rFonts w:ascii="Times New Roman" w:hAnsi="Times New Roman" w:cs="Times New Roman"/>
          <w:sz w:val="24"/>
          <w:szCs w:val="24"/>
        </w:rPr>
        <w:t>p</w:t>
      </w:r>
      <w:r w:rsidR="4108963F" w:rsidRPr="022250B6">
        <w:rPr>
          <w:rFonts w:ascii="Times New Roman" w:hAnsi="Times New Roman" w:cs="Times New Roman"/>
          <w:sz w:val="24"/>
          <w:szCs w:val="24"/>
        </w:rPr>
        <w:t>eb, tunnistatakse kehtetuks või tühistatakse või lühiajalise töötamise registreering tunnistatakse kehtetuks või lõ</w:t>
      </w:r>
      <w:r w:rsidR="07FB88BC" w:rsidRPr="022250B6">
        <w:rPr>
          <w:rFonts w:ascii="Times New Roman" w:hAnsi="Times New Roman" w:cs="Times New Roman"/>
          <w:sz w:val="24"/>
          <w:szCs w:val="24"/>
        </w:rPr>
        <w:t>p</w:t>
      </w:r>
      <w:r w:rsidR="4108963F" w:rsidRPr="022250B6">
        <w:rPr>
          <w:rFonts w:ascii="Times New Roman" w:hAnsi="Times New Roman" w:cs="Times New Roman"/>
          <w:sz w:val="24"/>
          <w:szCs w:val="24"/>
        </w:rPr>
        <w:t>peb ning töötajal tuleb Politsei- ja Piirivalveameti korraldusel Eestist lahkuda. Sageli on vabatahtlikuks lahkumiseks antav aeg niivõrd lühike (7</w:t>
      </w:r>
      <w:r w:rsidR="004A1E00">
        <w:rPr>
          <w:rFonts w:ascii="Times New Roman" w:hAnsi="Times New Roman" w:cs="Times New Roman"/>
          <w:sz w:val="24"/>
          <w:szCs w:val="24"/>
        </w:rPr>
        <w:t>–</w:t>
      </w:r>
      <w:r w:rsidR="4108963F" w:rsidRPr="022250B6">
        <w:rPr>
          <w:rFonts w:ascii="Times New Roman" w:hAnsi="Times New Roman" w:cs="Times New Roman"/>
          <w:sz w:val="24"/>
          <w:szCs w:val="24"/>
        </w:rPr>
        <w:t>14 kalendripäeva</w:t>
      </w:r>
      <w:r w:rsidR="4A0E318A" w:rsidRPr="022250B6">
        <w:rPr>
          <w:rFonts w:ascii="Times New Roman" w:hAnsi="Times New Roman" w:cs="Times New Roman"/>
          <w:sz w:val="24"/>
          <w:szCs w:val="24"/>
        </w:rPr>
        <w:t xml:space="preserve">, </w:t>
      </w:r>
      <w:r w:rsidR="4A0E318A" w:rsidRPr="022250B6">
        <w:rPr>
          <w:rFonts w:ascii="Times New Roman" w:eastAsia="Times New Roman" w:hAnsi="Times New Roman" w:cs="Times New Roman"/>
          <w:sz w:val="24"/>
          <w:szCs w:val="24"/>
        </w:rPr>
        <w:t>maksimaalselt 30 kalendripäeva</w:t>
      </w:r>
      <w:r w:rsidR="4108963F" w:rsidRPr="022250B6">
        <w:rPr>
          <w:rFonts w:ascii="Times New Roman" w:hAnsi="Times New Roman" w:cs="Times New Roman"/>
          <w:sz w:val="24"/>
          <w:szCs w:val="24"/>
        </w:rPr>
        <w:t xml:space="preserve">), et töötaja ei pruugi jõuda </w:t>
      </w:r>
      <w:r w:rsidR="4BB78E1E" w:rsidRPr="022250B6">
        <w:rPr>
          <w:rFonts w:ascii="Times New Roman" w:hAnsi="Times New Roman" w:cs="Times New Roman"/>
          <w:sz w:val="24"/>
          <w:szCs w:val="24"/>
        </w:rPr>
        <w:t>TVK</w:t>
      </w:r>
      <w:r w:rsidR="00AA50F6">
        <w:rPr>
          <w:rFonts w:ascii="Times New Roman" w:hAnsi="Times New Roman" w:cs="Times New Roman"/>
          <w:sz w:val="24"/>
          <w:szCs w:val="24"/>
        </w:rPr>
        <w:t>-</w:t>
      </w:r>
      <w:proofErr w:type="spellStart"/>
      <w:r w:rsidR="00AA50F6">
        <w:rPr>
          <w:rFonts w:ascii="Times New Roman" w:hAnsi="Times New Roman" w:cs="Times New Roman"/>
          <w:sz w:val="24"/>
          <w:szCs w:val="24"/>
        </w:rPr>
        <w:t>sse</w:t>
      </w:r>
      <w:proofErr w:type="spellEnd"/>
      <w:r w:rsidR="4108963F" w:rsidRPr="022250B6">
        <w:rPr>
          <w:rFonts w:ascii="Times New Roman" w:hAnsi="Times New Roman" w:cs="Times New Roman"/>
          <w:sz w:val="24"/>
          <w:szCs w:val="24"/>
        </w:rPr>
        <w:t xml:space="preserve"> pöörduda või kui jõuabki, siis tema avalduse läbivaatamise ajaks on ta Eestist lahkunud ja tema kui avaldaja nõuded jäävad seetõttu</w:t>
      </w:r>
      <w:r w:rsidR="00477D20">
        <w:rPr>
          <w:rFonts w:ascii="Times New Roman" w:hAnsi="Times New Roman" w:cs="Times New Roman"/>
          <w:sz w:val="24"/>
          <w:szCs w:val="24"/>
        </w:rPr>
        <w:t xml:space="preserve"> tulenevalt </w:t>
      </w:r>
      <w:proofErr w:type="spellStart"/>
      <w:r w:rsidR="00477D20">
        <w:rPr>
          <w:rFonts w:ascii="Times New Roman" w:hAnsi="Times New Roman" w:cs="Times New Roman"/>
          <w:sz w:val="24"/>
          <w:szCs w:val="24"/>
        </w:rPr>
        <w:t>TvLS</w:t>
      </w:r>
      <w:proofErr w:type="spellEnd"/>
      <w:r w:rsidR="00477D20">
        <w:rPr>
          <w:rFonts w:ascii="Times New Roman" w:hAnsi="Times New Roman" w:cs="Times New Roman"/>
          <w:sz w:val="24"/>
          <w:szCs w:val="24"/>
        </w:rPr>
        <w:t xml:space="preserve"> </w:t>
      </w:r>
      <w:r w:rsidR="005712D0">
        <w:rPr>
          <w:rFonts w:ascii="Times New Roman" w:hAnsi="Times New Roman" w:cs="Times New Roman"/>
          <w:sz w:val="24"/>
          <w:szCs w:val="24"/>
        </w:rPr>
        <w:t>§ 50 punktist 3</w:t>
      </w:r>
      <w:r w:rsidR="4108963F" w:rsidRPr="022250B6">
        <w:rPr>
          <w:rFonts w:ascii="Times New Roman" w:hAnsi="Times New Roman" w:cs="Times New Roman"/>
          <w:sz w:val="24"/>
          <w:szCs w:val="24"/>
        </w:rPr>
        <w:t xml:space="preserve"> läbi vaatamata.</w:t>
      </w:r>
    </w:p>
    <w:p w14:paraId="12935AC3" w14:textId="291B0D20" w:rsidR="26680525" w:rsidRDefault="26680525" w:rsidP="26680525">
      <w:pPr>
        <w:tabs>
          <w:tab w:val="left" w:pos="426"/>
        </w:tabs>
        <w:spacing w:after="0" w:line="240" w:lineRule="auto"/>
        <w:jc w:val="both"/>
        <w:rPr>
          <w:rFonts w:ascii="Times New Roman" w:hAnsi="Times New Roman" w:cs="Times New Roman"/>
          <w:sz w:val="24"/>
          <w:szCs w:val="24"/>
        </w:rPr>
      </w:pPr>
    </w:p>
    <w:p w14:paraId="3E685095" w14:textId="5C25F39A" w:rsidR="406392F3" w:rsidRDefault="37A18C90" w:rsidP="002F3FFC">
      <w:pPr>
        <w:tabs>
          <w:tab w:val="left" w:pos="426"/>
        </w:tabs>
        <w:spacing w:after="0" w:line="240" w:lineRule="auto"/>
        <w:jc w:val="both"/>
        <w:rPr>
          <w:rFonts w:ascii="Times New Roman" w:hAnsi="Times New Roman" w:cs="Times New Roman"/>
          <w:sz w:val="24"/>
          <w:szCs w:val="24"/>
        </w:rPr>
      </w:pPr>
      <w:commentRangeStart w:id="42"/>
      <w:r w:rsidRPr="64C1D15A">
        <w:rPr>
          <w:rFonts w:ascii="Times New Roman" w:hAnsi="Times New Roman" w:cs="Times New Roman"/>
          <w:b/>
          <w:bCs/>
          <w:sz w:val="24"/>
          <w:szCs w:val="24"/>
        </w:rPr>
        <w:t>P</w:t>
      </w:r>
      <w:r w:rsidR="13A1C08B" w:rsidRPr="64C1D15A">
        <w:rPr>
          <w:rFonts w:ascii="Times New Roman" w:hAnsi="Times New Roman" w:cs="Times New Roman"/>
          <w:b/>
          <w:bCs/>
          <w:sz w:val="24"/>
          <w:szCs w:val="24"/>
        </w:rPr>
        <w:t xml:space="preserve">unktiga </w:t>
      </w:r>
      <w:r w:rsidR="646EC4BE" w:rsidRPr="64C1D15A">
        <w:rPr>
          <w:rFonts w:ascii="Times New Roman" w:hAnsi="Times New Roman" w:cs="Times New Roman"/>
          <w:b/>
          <w:bCs/>
          <w:sz w:val="24"/>
          <w:szCs w:val="24"/>
        </w:rPr>
        <w:t>4</w:t>
      </w:r>
      <w:r w:rsidR="6BD10733" w:rsidRPr="64C1D15A">
        <w:rPr>
          <w:rFonts w:ascii="Times New Roman" w:hAnsi="Times New Roman" w:cs="Times New Roman"/>
          <w:b/>
          <w:bCs/>
          <w:sz w:val="24"/>
          <w:szCs w:val="24"/>
        </w:rPr>
        <w:t>9</w:t>
      </w:r>
      <w:r w:rsidR="13A1C08B" w:rsidRPr="64C1D15A">
        <w:rPr>
          <w:rFonts w:ascii="Times New Roman" w:hAnsi="Times New Roman" w:cs="Times New Roman"/>
          <w:sz w:val="24"/>
          <w:szCs w:val="24"/>
        </w:rPr>
        <w:t xml:space="preserve"> </w:t>
      </w:r>
      <w:commentRangeEnd w:id="42"/>
      <w:r w:rsidR="0078333F">
        <w:commentReference w:id="42"/>
      </w:r>
      <w:r w:rsidR="56F1D92C" w:rsidRPr="64C1D15A">
        <w:rPr>
          <w:rFonts w:ascii="Times New Roman" w:hAnsi="Times New Roman" w:cs="Times New Roman"/>
          <w:sz w:val="24"/>
          <w:szCs w:val="24"/>
        </w:rPr>
        <w:t>muudetakse</w:t>
      </w:r>
      <w:r w:rsidR="13A1C08B" w:rsidRPr="64C1D15A">
        <w:rPr>
          <w:rFonts w:ascii="Times New Roman" w:hAnsi="Times New Roman" w:cs="Times New Roman"/>
          <w:sz w:val="24"/>
          <w:szCs w:val="24"/>
        </w:rPr>
        <w:t xml:space="preserve"> </w:t>
      </w:r>
      <w:r w:rsidR="75CEA2B7" w:rsidRPr="64C1D15A">
        <w:rPr>
          <w:rFonts w:ascii="Times New Roman" w:hAnsi="Times New Roman" w:cs="Times New Roman"/>
          <w:sz w:val="24"/>
          <w:szCs w:val="24"/>
        </w:rPr>
        <w:t xml:space="preserve">TvLS </w:t>
      </w:r>
      <w:r w:rsidR="7D390503" w:rsidRPr="64C1D15A">
        <w:rPr>
          <w:rFonts w:ascii="Times New Roman" w:hAnsi="Times New Roman"/>
          <w:sz w:val="24"/>
          <w:szCs w:val="24"/>
        </w:rPr>
        <w:t>§</w:t>
      </w:r>
      <w:r w:rsidR="13A1C08B" w:rsidRPr="64C1D15A">
        <w:rPr>
          <w:rFonts w:ascii="Times New Roman" w:hAnsi="Times New Roman" w:cs="Times New Roman"/>
          <w:sz w:val="24"/>
          <w:szCs w:val="24"/>
        </w:rPr>
        <w:t xml:space="preserve"> 42 lõiget 6</w:t>
      </w:r>
      <w:r w:rsidR="7D390503" w:rsidRPr="64C1D15A">
        <w:rPr>
          <w:rFonts w:ascii="Times New Roman" w:hAnsi="Times New Roman" w:cs="Times New Roman"/>
          <w:sz w:val="24"/>
          <w:szCs w:val="24"/>
        </w:rPr>
        <w:t>.</w:t>
      </w:r>
      <w:r w:rsidR="13A1C08B" w:rsidRPr="64C1D15A">
        <w:rPr>
          <w:rFonts w:ascii="Times New Roman" w:hAnsi="Times New Roman" w:cs="Times New Roman"/>
          <w:sz w:val="24"/>
          <w:szCs w:val="24"/>
        </w:rPr>
        <w:t xml:space="preserve"> </w:t>
      </w:r>
      <w:r w:rsidR="7D390503" w:rsidRPr="64C1D15A">
        <w:rPr>
          <w:rFonts w:ascii="Times New Roman" w:hAnsi="Times New Roman" w:cs="Times New Roman"/>
          <w:sz w:val="24"/>
          <w:szCs w:val="24"/>
        </w:rPr>
        <w:t>P</w:t>
      </w:r>
      <w:r w:rsidR="13A1C08B" w:rsidRPr="64C1D15A">
        <w:rPr>
          <w:rFonts w:ascii="Times New Roman" w:hAnsi="Times New Roman" w:cs="Times New Roman"/>
          <w:sz w:val="24"/>
          <w:szCs w:val="24"/>
        </w:rPr>
        <w:t xml:space="preserve">ool, kelle vastu nõue on esitatud, võib </w:t>
      </w:r>
      <w:r w:rsidR="7D390503" w:rsidRPr="64C1D15A">
        <w:rPr>
          <w:rFonts w:ascii="Times New Roman" w:hAnsi="Times New Roman" w:cs="Times New Roman"/>
          <w:sz w:val="24"/>
          <w:szCs w:val="24"/>
        </w:rPr>
        <w:t xml:space="preserve">edaspidi </w:t>
      </w:r>
      <w:r w:rsidR="13A1C08B" w:rsidRPr="64C1D15A">
        <w:rPr>
          <w:rFonts w:ascii="Times New Roman" w:hAnsi="Times New Roman" w:cs="Times New Roman"/>
          <w:sz w:val="24"/>
          <w:szCs w:val="24"/>
        </w:rPr>
        <w:t>anda nõusoleku avalduse läbivaatamiseks ilma tema kohalolekuta ka kirjalikku taasesitamist võimaldavas vormis</w:t>
      </w:r>
      <w:r w:rsidR="194A2928" w:rsidRPr="64C1D15A">
        <w:rPr>
          <w:rFonts w:ascii="Times New Roman" w:hAnsi="Times New Roman" w:cs="Times New Roman"/>
          <w:sz w:val="24"/>
          <w:szCs w:val="24"/>
        </w:rPr>
        <w:t xml:space="preserve"> (nt e-kirja teel)</w:t>
      </w:r>
      <w:r w:rsidR="13A1C08B" w:rsidRPr="64C1D15A">
        <w:rPr>
          <w:rFonts w:ascii="Times New Roman" w:hAnsi="Times New Roman" w:cs="Times New Roman"/>
          <w:sz w:val="24"/>
          <w:szCs w:val="24"/>
        </w:rPr>
        <w:t xml:space="preserve">. </w:t>
      </w:r>
      <w:r w:rsidR="426B1208" w:rsidRPr="64C1D15A">
        <w:rPr>
          <w:rFonts w:ascii="Times New Roman" w:hAnsi="Times New Roman" w:cs="Times New Roman"/>
          <w:sz w:val="24"/>
          <w:szCs w:val="24"/>
        </w:rPr>
        <w:t>Lõike kehtiv</w:t>
      </w:r>
      <w:r w:rsidR="13A1C08B" w:rsidRPr="64C1D15A">
        <w:rPr>
          <w:rFonts w:ascii="Times New Roman" w:hAnsi="Times New Roman" w:cs="Times New Roman"/>
          <w:sz w:val="24"/>
          <w:szCs w:val="24"/>
        </w:rPr>
        <w:t xml:space="preserve"> sõnastus võimaldab nõusoleku and</w:t>
      </w:r>
      <w:r w:rsidR="426B1208" w:rsidRPr="64C1D15A">
        <w:rPr>
          <w:rFonts w:ascii="Times New Roman" w:hAnsi="Times New Roman" w:cs="Times New Roman"/>
          <w:sz w:val="24"/>
          <w:szCs w:val="24"/>
        </w:rPr>
        <w:t>a</w:t>
      </w:r>
      <w:r w:rsidR="13A1C08B" w:rsidRPr="64C1D15A">
        <w:rPr>
          <w:rFonts w:ascii="Times New Roman" w:hAnsi="Times New Roman" w:cs="Times New Roman"/>
          <w:sz w:val="24"/>
          <w:szCs w:val="24"/>
        </w:rPr>
        <w:t xml:space="preserve"> vaid </w:t>
      </w:r>
      <w:r w:rsidR="13A1C08B" w:rsidRPr="64C1D15A">
        <w:rPr>
          <w:rFonts w:ascii="Times New Roman" w:hAnsi="Times New Roman" w:cs="Times New Roman"/>
          <w:sz w:val="24"/>
          <w:szCs w:val="24"/>
        </w:rPr>
        <w:lastRenderedPageBreak/>
        <w:t>kirjalikus vormis</w:t>
      </w:r>
      <w:r w:rsidR="6B86C38A" w:rsidRPr="64C1D15A">
        <w:rPr>
          <w:rFonts w:ascii="Times New Roman" w:hAnsi="Times New Roman" w:cs="Times New Roman"/>
          <w:sz w:val="24"/>
          <w:szCs w:val="24"/>
        </w:rPr>
        <w:t xml:space="preserve"> ehk allkirjastatult</w:t>
      </w:r>
      <w:r w:rsidR="13A1C08B" w:rsidRPr="64C1D15A">
        <w:rPr>
          <w:rFonts w:ascii="Times New Roman" w:hAnsi="Times New Roman" w:cs="Times New Roman"/>
          <w:sz w:val="24"/>
          <w:szCs w:val="24"/>
        </w:rPr>
        <w:t>.</w:t>
      </w:r>
      <w:r w:rsidR="5FD7A7D5" w:rsidRPr="64C1D15A">
        <w:rPr>
          <w:rFonts w:ascii="Times New Roman" w:hAnsi="Times New Roman" w:cs="Times New Roman"/>
          <w:sz w:val="24"/>
          <w:szCs w:val="24"/>
        </w:rPr>
        <w:t xml:space="preserve"> Ku</w:t>
      </w:r>
      <w:r w:rsidR="426B1208" w:rsidRPr="64C1D15A">
        <w:rPr>
          <w:rFonts w:ascii="Times New Roman" w:hAnsi="Times New Roman" w:cs="Times New Roman"/>
          <w:sz w:val="24"/>
          <w:szCs w:val="24"/>
        </w:rPr>
        <w:t>na</w:t>
      </w:r>
      <w:r w:rsidR="5FD7A7D5" w:rsidRPr="64C1D15A">
        <w:rPr>
          <w:rFonts w:ascii="Times New Roman" w:hAnsi="Times New Roman" w:cs="Times New Roman"/>
          <w:sz w:val="24"/>
          <w:szCs w:val="24"/>
        </w:rPr>
        <w:t xml:space="preserve"> seadus reguleerib </w:t>
      </w:r>
      <w:r w:rsidR="5460A3BC" w:rsidRPr="64C1D15A">
        <w:rPr>
          <w:rFonts w:ascii="Times New Roman" w:hAnsi="Times New Roman" w:cs="Times New Roman"/>
          <w:sz w:val="24"/>
          <w:szCs w:val="24"/>
        </w:rPr>
        <w:t>minimaalset vorminõuet, siis on jätkuvalt sobivad ka rangemad vormid</w:t>
      </w:r>
      <w:r w:rsidR="53BA538D" w:rsidRPr="64C1D15A">
        <w:rPr>
          <w:rFonts w:ascii="Times New Roman" w:hAnsi="Times New Roman" w:cs="Times New Roman"/>
          <w:sz w:val="24"/>
          <w:szCs w:val="24"/>
        </w:rPr>
        <w:t>,</w:t>
      </w:r>
      <w:r w:rsidR="5BB7DA79" w:rsidRPr="64C1D15A">
        <w:rPr>
          <w:rFonts w:ascii="Times New Roman" w:hAnsi="Times New Roman" w:cs="Times New Roman"/>
          <w:sz w:val="24"/>
          <w:szCs w:val="24"/>
        </w:rPr>
        <w:t xml:space="preserve"> </w:t>
      </w:r>
      <w:r w:rsidR="5460A3BC" w:rsidRPr="64C1D15A">
        <w:rPr>
          <w:rFonts w:ascii="Times New Roman" w:hAnsi="Times New Roman" w:cs="Times New Roman"/>
          <w:sz w:val="24"/>
          <w:szCs w:val="24"/>
        </w:rPr>
        <w:t>näiteks</w:t>
      </w:r>
      <w:r w:rsidR="1C95B3B7" w:rsidRPr="64C1D15A">
        <w:rPr>
          <w:rFonts w:ascii="Times New Roman" w:hAnsi="Times New Roman" w:cs="Times New Roman"/>
          <w:sz w:val="24"/>
          <w:szCs w:val="24"/>
        </w:rPr>
        <w:t xml:space="preserve"> </w:t>
      </w:r>
      <w:r w:rsidR="5460A3BC" w:rsidRPr="64C1D15A">
        <w:rPr>
          <w:rFonts w:ascii="Times New Roman" w:hAnsi="Times New Roman" w:cs="Times New Roman"/>
          <w:sz w:val="24"/>
          <w:szCs w:val="24"/>
        </w:rPr>
        <w:t>kirjalik</w:t>
      </w:r>
      <w:r w:rsidR="4A5519E9" w:rsidRPr="64C1D15A">
        <w:rPr>
          <w:rFonts w:ascii="Times New Roman" w:hAnsi="Times New Roman" w:cs="Times New Roman"/>
          <w:sz w:val="24"/>
          <w:szCs w:val="24"/>
        </w:rPr>
        <w:t xml:space="preserve"> vorm</w:t>
      </w:r>
      <w:r w:rsidR="1C95B3B7" w:rsidRPr="64C1D15A">
        <w:rPr>
          <w:rFonts w:ascii="Times New Roman" w:hAnsi="Times New Roman" w:cs="Times New Roman"/>
          <w:sz w:val="24"/>
          <w:szCs w:val="24"/>
        </w:rPr>
        <w:t>.</w:t>
      </w:r>
    </w:p>
    <w:p w14:paraId="216ADA8E" w14:textId="13110311" w:rsidR="001006FF" w:rsidRDefault="001006FF" w:rsidP="002F3FFC">
      <w:pPr>
        <w:tabs>
          <w:tab w:val="left" w:pos="426"/>
        </w:tabs>
        <w:spacing w:after="0" w:line="240" w:lineRule="auto"/>
        <w:jc w:val="both"/>
        <w:rPr>
          <w:rFonts w:ascii="Times New Roman" w:hAnsi="Times New Roman" w:cs="Times New Roman"/>
          <w:sz w:val="24"/>
          <w:szCs w:val="24"/>
        </w:rPr>
      </w:pPr>
    </w:p>
    <w:p w14:paraId="0EAF5DD9" w14:textId="7A082DAD" w:rsidR="0054683E" w:rsidRDefault="0096614E"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54683E" w:rsidRPr="26680525">
        <w:rPr>
          <w:rFonts w:ascii="Times New Roman" w:hAnsi="Times New Roman" w:cs="Times New Roman"/>
          <w:b/>
          <w:bCs/>
          <w:sz w:val="24"/>
          <w:szCs w:val="24"/>
        </w:rPr>
        <w:t xml:space="preserve">unktiga </w:t>
      </w:r>
      <w:r w:rsidR="00B96F91">
        <w:rPr>
          <w:rFonts w:ascii="Times New Roman" w:hAnsi="Times New Roman" w:cs="Times New Roman"/>
          <w:b/>
          <w:bCs/>
          <w:sz w:val="24"/>
          <w:szCs w:val="24"/>
        </w:rPr>
        <w:t>50</w:t>
      </w:r>
      <w:r w:rsidR="00B17D14" w:rsidRPr="26680525">
        <w:rPr>
          <w:rFonts w:ascii="Times New Roman" w:hAnsi="Times New Roman" w:cs="Times New Roman"/>
          <w:sz w:val="24"/>
          <w:szCs w:val="24"/>
        </w:rPr>
        <w:t xml:space="preserve"> </w:t>
      </w:r>
      <w:r>
        <w:rPr>
          <w:rFonts w:ascii="Times New Roman" w:hAnsi="Times New Roman" w:cs="Times New Roman"/>
          <w:sz w:val="24"/>
          <w:szCs w:val="24"/>
        </w:rPr>
        <w:t>muudetakse</w:t>
      </w:r>
      <w:r w:rsidR="00B17D14" w:rsidRPr="26680525">
        <w:rPr>
          <w:rFonts w:ascii="Times New Roman" w:hAnsi="Times New Roman" w:cs="Times New Roman"/>
          <w:sz w:val="24"/>
          <w:szCs w:val="24"/>
        </w:rPr>
        <w:t xml:space="preserv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6F586C" w:rsidRPr="004C1E84">
        <w:rPr>
          <w:rFonts w:ascii="Times New Roman" w:hAnsi="Times New Roman"/>
          <w:sz w:val="24"/>
          <w:szCs w:val="24"/>
        </w:rPr>
        <w:t>§</w:t>
      </w:r>
      <w:r w:rsidR="006F586C">
        <w:rPr>
          <w:rFonts w:ascii="Times New Roman" w:hAnsi="Times New Roman"/>
          <w:sz w:val="24"/>
          <w:szCs w:val="24"/>
        </w:rPr>
        <w:t xml:space="preserve"> </w:t>
      </w:r>
      <w:r w:rsidR="00B17D14" w:rsidRPr="26680525">
        <w:rPr>
          <w:rFonts w:ascii="Times New Roman" w:hAnsi="Times New Roman" w:cs="Times New Roman"/>
          <w:sz w:val="24"/>
          <w:szCs w:val="24"/>
        </w:rPr>
        <w:t>42</w:t>
      </w:r>
      <w:r w:rsidR="00B17D14" w:rsidRPr="26680525">
        <w:rPr>
          <w:rFonts w:ascii="Times New Roman" w:hAnsi="Times New Roman" w:cs="Times New Roman"/>
          <w:sz w:val="24"/>
          <w:szCs w:val="24"/>
          <w:vertAlign w:val="superscript"/>
        </w:rPr>
        <w:t>1</w:t>
      </w:r>
      <w:r w:rsidR="00B17D14" w:rsidRPr="26680525">
        <w:rPr>
          <w:rFonts w:ascii="Times New Roman" w:hAnsi="Times New Roman" w:cs="Times New Roman"/>
          <w:sz w:val="24"/>
          <w:szCs w:val="24"/>
        </w:rPr>
        <w:t xml:space="preserve"> lõiget 1 ning nähakse ette võimalus, et ka </w:t>
      </w:r>
      <w:r w:rsidR="00931341" w:rsidRPr="26680525">
        <w:rPr>
          <w:rFonts w:ascii="Times New Roman" w:hAnsi="Times New Roman" w:cs="Times New Roman"/>
          <w:sz w:val="24"/>
          <w:szCs w:val="24"/>
        </w:rPr>
        <w:t>TVK</w:t>
      </w:r>
      <w:r w:rsidR="00B17D14" w:rsidRPr="26680525">
        <w:rPr>
          <w:rFonts w:ascii="Times New Roman" w:hAnsi="Times New Roman" w:cs="Times New Roman"/>
          <w:sz w:val="24"/>
          <w:szCs w:val="24"/>
        </w:rPr>
        <w:t xml:space="preserve"> liige saab osaleda istungil video vahendusel reaalajas mujal kui </w:t>
      </w:r>
      <w:r w:rsidR="00931341" w:rsidRPr="26680525">
        <w:rPr>
          <w:rFonts w:ascii="Times New Roman" w:hAnsi="Times New Roman" w:cs="Times New Roman"/>
          <w:sz w:val="24"/>
          <w:szCs w:val="24"/>
        </w:rPr>
        <w:t>TVK</w:t>
      </w:r>
      <w:r w:rsidR="00B17D14" w:rsidRPr="26680525">
        <w:rPr>
          <w:rFonts w:ascii="Times New Roman" w:hAnsi="Times New Roman" w:cs="Times New Roman"/>
          <w:sz w:val="24"/>
          <w:szCs w:val="24"/>
        </w:rPr>
        <w:t xml:space="preserve"> istungisaalis, mida praktikas kasutatakse</w:t>
      </w:r>
      <w:r w:rsidR="006F586C">
        <w:rPr>
          <w:rFonts w:ascii="Times New Roman" w:hAnsi="Times New Roman" w:cs="Times New Roman"/>
          <w:sz w:val="24"/>
          <w:szCs w:val="24"/>
        </w:rPr>
        <w:t>gi</w:t>
      </w:r>
      <w:r w:rsidR="00B17D14" w:rsidRPr="26680525">
        <w:rPr>
          <w:rFonts w:ascii="Times New Roman" w:hAnsi="Times New Roman" w:cs="Times New Roman"/>
          <w:sz w:val="24"/>
          <w:szCs w:val="24"/>
        </w:rPr>
        <w:t>, kuid mida kehtiv</w:t>
      </w:r>
      <w:r w:rsidR="00067968" w:rsidRPr="26680525">
        <w:rPr>
          <w:rFonts w:ascii="Times New Roman" w:hAnsi="Times New Roman" w:cs="Times New Roman"/>
          <w:sz w:val="24"/>
          <w:szCs w:val="24"/>
        </w:rPr>
        <w:t>as</w:t>
      </w:r>
      <w:r w:rsidR="00B17D14" w:rsidRPr="26680525">
        <w:rPr>
          <w:rFonts w:ascii="Times New Roman" w:hAnsi="Times New Roman" w:cs="Times New Roman"/>
          <w:sz w:val="24"/>
          <w:szCs w:val="24"/>
        </w:rPr>
        <w:t xml:space="preserve"> </w:t>
      </w:r>
      <w:proofErr w:type="spellStart"/>
      <w:r w:rsidR="00B17D14" w:rsidRPr="26680525">
        <w:rPr>
          <w:rFonts w:ascii="Times New Roman" w:hAnsi="Times New Roman" w:cs="Times New Roman"/>
          <w:sz w:val="24"/>
          <w:szCs w:val="24"/>
        </w:rPr>
        <w:t>TvLS</w:t>
      </w:r>
      <w:r w:rsidR="00067968" w:rsidRPr="26680525">
        <w:rPr>
          <w:rFonts w:ascii="Times New Roman" w:hAnsi="Times New Roman" w:cs="Times New Roman"/>
          <w:sz w:val="24"/>
          <w:szCs w:val="24"/>
        </w:rPr>
        <w:t>-is</w:t>
      </w:r>
      <w:proofErr w:type="spellEnd"/>
      <w:r w:rsidR="00067968" w:rsidRPr="26680525">
        <w:rPr>
          <w:rFonts w:ascii="Times New Roman" w:hAnsi="Times New Roman" w:cs="Times New Roman"/>
          <w:sz w:val="24"/>
          <w:szCs w:val="24"/>
        </w:rPr>
        <w:t xml:space="preserve"> selgesõnaliselt selliselt reguleeritud pole</w:t>
      </w:r>
      <w:r w:rsidR="00B17D14" w:rsidRPr="26680525">
        <w:rPr>
          <w:rFonts w:ascii="Times New Roman" w:hAnsi="Times New Roman" w:cs="Times New Roman"/>
          <w:sz w:val="24"/>
          <w:szCs w:val="24"/>
        </w:rPr>
        <w:t>.</w:t>
      </w:r>
      <w:r w:rsidR="006F586C">
        <w:rPr>
          <w:rFonts w:ascii="Times New Roman" w:hAnsi="Times New Roman" w:cs="Times New Roman"/>
          <w:sz w:val="24"/>
          <w:szCs w:val="24"/>
        </w:rPr>
        <w:t xml:space="preserve"> S</w:t>
      </w:r>
      <w:r w:rsidR="00B17D14" w:rsidRPr="26680525">
        <w:rPr>
          <w:rFonts w:ascii="Times New Roman" w:hAnsi="Times New Roman" w:cs="Times New Roman"/>
          <w:sz w:val="24"/>
          <w:szCs w:val="24"/>
        </w:rPr>
        <w:t xml:space="preserve">ee aitab kokku hoida ka komisjoni kulusid – näiteks saab </w:t>
      </w:r>
      <w:r w:rsidR="00931341" w:rsidRPr="26680525">
        <w:rPr>
          <w:rFonts w:ascii="Times New Roman" w:hAnsi="Times New Roman" w:cs="Times New Roman"/>
          <w:sz w:val="24"/>
          <w:szCs w:val="24"/>
        </w:rPr>
        <w:t>TVK</w:t>
      </w:r>
      <w:r w:rsidR="00B17D14" w:rsidRPr="26680525">
        <w:rPr>
          <w:rFonts w:ascii="Times New Roman" w:hAnsi="Times New Roman" w:cs="Times New Roman"/>
          <w:sz w:val="24"/>
          <w:szCs w:val="24"/>
        </w:rPr>
        <w:t xml:space="preserve"> juhataja, kelle tööpiirkond on Tartus, </w:t>
      </w:r>
      <w:r w:rsidR="007147C5">
        <w:rPr>
          <w:rFonts w:ascii="Times New Roman" w:hAnsi="Times New Roman" w:cs="Times New Roman"/>
          <w:sz w:val="24"/>
          <w:szCs w:val="24"/>
        </w:rPr>
        <w:t>pidada</w:t>
      </w:r>
      <w:r w:rsidR="00B17D14" w:rsidRPr="26680525">
        <w:rPr>
          <w:rFonts w:ascii="Times New Roman" w:hAnsi="Times New Roman" w:cs="Times New Roman"/>
          <w:sz w:val="24"/>
          <w:szCs w:val="24"/>
        </w:rPr>
        <w:t xml:space="preserve"> Tallinnas toimuva</w:t>
      </w:r>
      <w:r w:rsidR="007147C5">
        <w:rPr>
          <w:rFonts w:ascii="Times New Roman" w:hAnsi="Times New Roman" w:cs="Times New Roman"/>
          <w:sz w:val="24"/>
          <w:szCs w:val="24"/>
        </w:rPr>
        <w:t>t</w:t>
      </w:r>
      <w:r w:rsidR="00B17D14" w:rsidRPr="26680525">
        <w:rPr>
          <w:rFonts w:ascii="Times New Roman" w:hAnsi="Times New Roman" w:cs="Times New Roman"/>
          <w:sz w:val="24"/>
          <w:szCs w:val="24"/>
        </w:rPr>
        <w:t xml:space="preserve"> istungi</w:t>
      </w:r>
      <w:r w:rsidR="007147C5">
        <w:rPr>
          <w:rFonts w:ascii="Times New Roman" w:hAnsi="Times New Roman" w:cs="Times New Roman"/>
          <w:sz w:val="24"/>
          <w:szCs w:val="24"/>
        </w:rPr>
        <w:t>t</w:t>
      </w:r>
      <w:r w:rsidR="00242420">
        <w:rPr>
          <w:rFonts w:ascii="Times New Roman" w:hAnsi="Times New Roman" w:cs="Times New Roman"/>
          <w:sz w:val="24"/>
          <w:szCs w:val="24"/>
        </w:rPr>
        <w:t xml:space="preserve"> ilma et peaks füüsiliselt </w:t>
      </w:r>
      <w:r w:rsidR="00B17D14" w:rsidRPr="26680525">
        <w:rPr>
          <w:rFonts w:ascii="Times New Roman" w:hAnsi="Times New Roman" w:cs="Times New Roman"/>
          <w:sz w:val="24"/>
          <w:szCs w:val="24"/>
        </w:rPr>
        <w:t>viibima Tallinnas asuvas istungisaalis</w:t>
      </w:r>
      <w:r w:rsidR="00BC02F3">
        <w:rPr>
          <w:rFonts w:ascii="Times New Roman" w:hAnsi="Times New Roman" w:cs="Times New Roman"/>
          <w:sz w:val="24"/>
          <w:szCs w:val="24"/>
        </w:rPr>
        <w:t>,</w:t>
      </w:r>
      <w:r w:rsidR="00B17D14" w:rsidRPr="26680525">
        <w:rPr>
          <w:rFonts w:ascii="Times New Roman" w:hAnsi="Times New Roman" w:cs="Times New Roman"/>
          <w:sz w:val="24"/>
          <w:szCs w:val="24"/>
        </w:rPr>
        <w:t xml:space="preserve"> vaid saab seda teha videosilla vahendusel eemalt</w:t>
      </w:r>
      <w:r w:rsidR="00BC02F3">
        <w:rPr>
          <w:rFonts w:ascii="Times New Roman" w:hAnsi="Times New Roman" w:cs="Times New Roman"/>
          <w:sz w:val="24"/>
          <w:szCs w:val="24"/>
        </w:rPr>
        <w:t>.</w:t>
      </w:r>
      <w:r w:rsidR="00B17D14" w:rsidRPr="26680525">
        <w:rPr>
          <w:rFonts w:ascii="Times New Roman" w:hAnsi="Times New Roman" w:cs="Times New Roman"/>
          <w:sz w:val="24"/>
          <w:szCs w:val="24"/>
        </w:rPr>
        <w:t xml:space="preserve"> </w:t>
      </w:r>
      <w:r w:rsidR="00BC02F3">
        <w:rPr>
          <w:rFonts w:ascii="Times New Roman" w:hAnsi="Times New Roman" w:cs="Times New Roman"/>
          <w:sz w:val="24"/>
          <w:szCs w:val="24"/>
        </w:rPr>
        <w:t>K</w:t>
      </w:r>
      <w:r w:rsidR="00B17D14" w:rsidRPr="26680525">
        <w:rPr>
          <w:rFonts w:ascii="Times New Roman" w:hAnsi="Times New Roman" w:cs="Times New Roman"/>
          <w:sz w:val="24"/>
          <w:szCs w:val="24"/>
        </w:rPr>
        <w:t xml:space="preserve">a </w:t>
      </w:r>
      <w:r w:rsidR="00931341" w:rsidRPr="26680525">
        <w:rPr>
          <w:rFonts w:ascii="Times New Roman" w:hAnsi="Times New Roman" w:cs="Times New Roman"/>
          <w:sz w:val="24"/>
          <w:szCs w:val="24"/>
        </w:rPr>
        <w:t>TVK</w:t>
      </w:r>
      <w:r w:rsidR="00B17D14" w:rsidRPr="26680525">
        <w:rPr>
          <w:rFonts w:ascii="Times New Roman" w:hAnsi="Times New Roman" w:cs="Times New Roman"/>
          <w:sz w:val="24"/>
          <w:szCs w:val="24"/>
        </w:rPr>
        <w:t xml:space="preserve"> kaasistuja, kes peaks kohale tulema vaid üheks istungiks, kuid kellel pole võimalik füüsiliselt istungisaalis viibida, saaks samuti osaleda videosilla vahendusel.</w:t>
      </w:r>
    </w:p>
    <w:p w14:paraId="32FE4788" w14:textId="77777777" w:rsidR="00976D9F" w:rsidRDefault="00976D9F" w:rsidP="002F3FFC">
      <w:pPr>
        <w:tabs>
          <w:tab w:val="left" w:pos="426"/>
        </w:tabs>
        <w:spacing w:after="0" w:line="240" w:lineRule="auto"/>
        <w:jc w:val="both"/>
        <w:rPr>
          <w:rFonts w:ascii="Times New Roman" w:hAnsi="Times New Roman" w:cs="Times New Roman"/>
          <w:sz w:val="24"/>
          <w:szCs w:val="24"/>
        </w:rPr>
      </w:pPr>
    </w:p>
    <w:p w14:paraId="32033602" w14:textId="61F743BD" w:rsidR="00976D9F" w:rsidRPr="00B17D14" w:rsidRDefault="5BAFC7D3"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rPr>
        <w:t xml:space="preserve">Kõik istungil video vahendusel osalevad isikud peavad tagama, </w:t>
      </w:r>
      <w:r w:rsidR="1C82861A" w:rsidRPr="64C1D15A">
        <w:rPr>
          <w:rFonts w:ascii="Times New Roman" w:hAnsi="Times New Roman" w:cs="Times New Roman"/>
          <w:sz w:val="24"/>
          <w:szCs w:val="24"/>
        </w:rPr>
        <w:t xml:space="preserve">et neil on video teel osalemiseks piisava kvaliteediga ja katkematu internetiühendus. Kui </w:t>
      </w:r>
      <w:r w:rsidR="605DD061" w:rsidRPr="64C1D15A">
        <w:rPr>
          <w:rFonts w:ascii="Times New Roman" w:hAnsi="Times New Roman" w:cs="Times New Roman"/>
          <w:sz w:val="24"/>
          <w:szCs w:val="24"/>
        </w:rPr>
        <w:t>video teel peetava istungi jooksul siiski esineb tõrkeid ning seetõttu ei ole tagatud</w:t>
      </w:r>
      <w:r w:rsidR="61182A6C" w:rsidRPr="64C1D15A">
        <w:rPr>
          <w:rFonts w:ascii="Times New Roman" w:hAnsi="Times New Roman" w:cs="Times New Roman"/>
          <w:sz w:val="24"/>
          <w:szCs w:val="24"/>
        </w:rPr>
        <w:t xml:space="preserve"> näiteks poolte põhiseaduse §-st </w:t>
      </w:r>
      <w:commentRangeStart w:id="43"/>
      <w:r w:rsidR="61182A6C" w:rsidRPr="64C1D15A">
        <w:rPr>
          <w:rFonts w:ascii="Times New Roman" w:hAnsi="Times New Roman" w:cs="Times New Roman"/>
          <w:sz w:val="24"/>
          <w:szCs w:val="24"/>
        </w:rPr>
        <w:t>14</w:t>
      </w:r>
      <w:commentRangeEnd w:id="43"/>
      <w:r w:rsidR="00976D9F">
        <w:commentReference w:id="43"/>
      </w:r>
      <w:r w:rsidR="61182A6C" w:rsidRPr="64C1D15A">
        <w:rPr>
          <w:rFonts w:ascii="Times New Roman" w:hAnsi="Times New Roman" w:cs="Times New Roman"/>
          <w:sz w:val="24"/>
          <w:szCs w:val="24"/>
        </w:rPr>
        <w:t xml:space="preserve"> tulenev õigus olla ära kuulatud, </w:t>
      </w:r>
      <w:r w:rsidR="13A69F52" w:rsidRPr="64C1D15A">
        <w:rPr>
          <w:rFonts w:ascii="Times New Roman" w:hAnsi="Times New Roman" w:cs="Times New Roman"/>
          <w:sz w:val="24"/>
          <w:szCs w:val="24"/>
        </w:rPr>
        <w:t>siis lepitakse kokku uus istung, vajadusel kohapeal.</w:t>
      </w:r>
    </w:p>
    <w:p w14:paraId="30E3E21F" w14:textId="3872C2DB" w:rsidR="001006FF" w:rsidRDefault="001006FF" w:rsidP="002F3FFC">
      <w:pPr>
        <w:tabs>
          <w:tab w:val="left" w:pos="426"/>
        </w:tabs>
        <w:spacing w:after="0" w:line="240" w:lineRule="auto"/>
        <w:jc w:val="both"/>
        <w:rPr>
          <w:rFonts w:ascii="Times New Roman" w:hAnsi="Times New Roman" w:cs="Times New Roman"/>
          <w:sz w:val="24"/>
          <w:szCs w:val="24"/>
        </w:rPr>
      </w:pPr>
    </w:p>
    <w:p w14:paraId="2D5E93AB" w14:textId="0CCF49D2" w:rsidR="00BF7623" w:rsidRDefault="00095D7F" w:rsidP="2668052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BF7623" w:rsidRPr="26680525">
        <w:rPr>
          <w:rFonts w:ascii="Times New Roman" w:hAnsi="Times New Roman" w:cs="Times New Roman"/>
          <w:b/>
          <w:bCs/>
          <w:sz w:val="24"/>
          <w:szCs w:val="24"/>
        </w:rPr>
        <w:t xml:space="preserve">unktiga </w:t>
      </w:r>
      <w:r w:rsidR="00C13F54">
        <w:rPr>
          <w:rFonts w:ascii="Times New Roman" w:hAnsi="Times New Roman" w:cs="Times New Roman"/>
          <w:b/>
          <w:bCs/>
          <w:sz w:val="24"/>
          <w:szCs w:val="24"/>
        </w:rPr>
        <w:t>51</w:t>
      </w:r>
      <w:r w:rsidR="00BF7623" w:rsidRPr="26680525">
        <w:rPr>
          <w:rFonts w:ascii="Times New Roman" w:hAnsi="Times New Roman" w:cs="Times New Roman"/>
          <w:sz w:val="24"/>
          <w:szCs w:val="24"/>
        </w:rPr>
        <w:t xml:space="preserve"> täiendatakse </w:t>
      </w:r>
      <w:proofErr w:type="spellStart"/>
      <w:r w:rsidR="00562795" w:rsidRPr="26680525">
        <w:rPr>
          <w:rFonts w:ascii="Times New Roman" w:hAnsi="Times New Roman" w:cs="Times New Roman"/>
          <w:sz w:val="24"/>
          <w:szCs w:val="24"/>
        </w:rPr>
        <w:t>TvLS</w:t>
      </w:r>
      <w:proofErr w:type="spellEnd"/>
      <w:r w:rsidR="00562795" w:rsidRPr="26680525">
        <w:rPr>
          <w:rFonts w:ascii="Times New Roman" w:hAnsi="Times New Roman" w:cs="Times New Roman"/>
          <w:sz w:val="24"/>
          <w:szCs w:val="24"/>
        </w:rPr>
        <w:t>-i</w:t>
      </w:r>
      <w:r w:rsidR="00BF7623" w:rsidRPr="26680525">
        <w:rPr>
          <w:rFonts w:ascii="Times New Roman" w:hAnsi="Times New Roman" w:cs="Times New Roman"/>
          <w:sz w:val="24"/>
          <w:szCs w:val="24"/>
        </w:rPr>
        <w:t xml:space="preserve"> §-ga 42</w:t>
      </w:r>
      <w:r w:rsidR="00BF7623" w:rsidRPr="26680525">
        <w:rPr>
          <w:rFonts w:ascii="Times New Roman" w:hAnsi="Times New Roman" w:cs="Times New Roman"/>
          <w:sz w:val="24"/>
          <w:szCs w:val="24"/>
          <w:vertAlign w:val="superscript"/>
        </w:rPr>
        <w:t>2</w:t>
      </w:r>
      <w:r w:rsidR="00BF7623" w:rsidRPr="26680525">
        <w:rPr>
          <w:rFonts w:ascii="Times New Roman" w:hAnsi="Times New Roman" w:cs="Times New Roman"/>
          <w:sz w:val="24"/>
          <w:szCs w:val="24"/>
        </w:rPr>
        <w:t xml:space="preserve">, mis näeb ette </w:t>
      </w:r>
      <w:proofErr w:type="spellStart"/>
      <w:r w:rsidR="00BF7623" w:rsidRPr="26680525">
        <w:rPr>
          <w:rFonts w:ascii="Times New Roman" w:hAnsi="Times New Roman" w:cs="Times New Roman"/>
          <w:sz w:val="24"/>
          <w:szCs w:val="24"/>
        </w:rPr>
        <w:t>tagaseljaotsuse</w:t>
      </w:r>
      <w:proofErr w:type="spellEnd"/>
      <w:r w:rsidR="00BF7623" w:rsidRPr="26680525">
        <w:rPr>
          <w:rFonts w:ascii="Times New Roman" w:hAnsi="Times New Roman" w:cs="Times New Roman"/>
          <w:sz w:val="24"/>
          <w:szCs w:val="24"/>
        </w:rPr>
        <w:t xml:space="preserve"> tegemise võimaluse </w:t>
      </w:r>
      <w:r w:rsidR="00931341" w:rsidRPr="26680525">
        <w:rPr>
          <w:rFonts w:ascii="Times New Roman" w:hAnsi="Times New Roman" w:cs="Times New Roman"/>
          <w:sz w:val="24"/>
          <w:szCs w:val="24"/>
        </w:rPr>
        <w:t>TVK</w:t>
      </w:r>
      <w:r w:rsidR="00BF7623" w:rsidRPr="26680525">
        <w:rPr>
          <w:rFonts w:ascii="Times New Roman" w:hAnsi="Times New Roman" w:cs="Times New Roman"/>
          <w:sz w:val="24"/>
          <w:szCs w:val="24"/>
        </w:rPr>
        <w:t xml:space="preserve"> menetluses. Kehtiva </w:t>
      </w:r>
      <w:proofErr w:type="spellStart"/>
      <w:r w:rsidR="00BF7623" w:rsidRPr="26680525">
        <w:rPr>
          <w:rFonts w:ascii="Times New Roman" w:hAnsi="Times New Roman" w:cs="Times New Roman"/>
          <w:sz w:val="24"/>
          <w:szCs w:val="24"/>
        </w:rPr>
        <w:t>TvLS</w:t>
      </w:r>
      <w:proofErr w:type="spellEnd"/>
      <w:r w:rsidR="00BF7623" w:rsidRPr="26680525">
        <w:rPr>
          <w:rFonts w:ascii="Times New Roman" w:hAnsi="Times New Roman" w:cs="Times New Roman"/>
          <w:sz w:val="24"/>
          <w:szCs w:val="24"/>
        </w:rPr>
        <w:t xml:space="preserve"> 42 l</w:t>
      </w:r>
      <w:r w:rsidR="00BC02F3">
        <w:rPr>
          <w:rFonts w:ascii="Times New Roman" w:hAnsi="Times New Roman" w:cs="Times New Roman"/>
          <w:sz w:val="24"/>
          <w:szCs w:val="24"/>
        </w:rPr>
        <w:t>õike</w:t>
      </w:r>
      <w:r w:rsidR="00BF7623" w:rsidRPr="26680525">
        <w:rPr>
          <w:rFonts w:ascii="Times New Roman" w:hAnsi="Times New Roman" w:cs="Times New Roman"/>
          <w:sz w:val="24"/>
          <w:szCs w:val="24"/>
        </w:rPr>
        <w:t xml:space="preserve"> 6 kohaselt</w:t>
      </w:r>
      <w:r w:rsidR="67C9F459" w:rsidRPr="26680525">
        <w:rPr>
          <w:rFonts w:ascii="Times New Roman" w:hAnsi="Times New Roman" w:cs="Times New Roman"/>
          <w:sz w:val="24"/>
          <w:szCs w:val="24"/>
        </w:rPr>
        <w:t>,</w:t>
      </w:r>
      <w:r w:rsidR="00BF7623" w:rsidRPr="26680525">
        <w:rPr>
          <w:rFonts w:ascii="Times New Roman" w:hAnsi="Times New Roman" w:cs="Times New Roman"/>
          <w:sz w:val="24"/>
          <w:szCs w:val="24"/>
        </w:rPr>
        <w:t xml:space="preserve"> kui isik, kelle vastu nõue oli esitatud, ei ilmu istungile mõjuva põhjuseta või on esitanud kirjaliku nõusoleku avalduse läbivaatamiseks tema kohalolekuta, võib </w:t>
      </w:r>
      <w:r w:rsidR="00931341" w:rsidRPr="26680525">
        <w:rPr>
          <w:rFonts w:ascii="Times New Roman" w:hAnsi="Times New Roman" w:cs="Times New Roman"/>
          <w:sz w:val="24"/>
          <w:szCs w:val="24"/>
        </w:rPr>
        <w:t>TVK</w:t>
      </w:r>
      <w:r w:rsidR="00BF7623" w:rsidRPr="26680525">
        <w:rPr>
          <w:rFonts w:ascii="Times New Roman" w:hAnsi="Times New Roman" w:cs="Times New Roman"/>
          <w:sz w:val="24"/>
          <w:szCs w:val="24"/>
        </w:rPr>
        <w:t xml:space="preserve"> vaadata avalduse läbi tema kohalolekuta.</w:t>
      </w:r>
      <w:r w:rsidR="060323D4" w:rsidRPr="26680525">
        <w:rPr>
          <w:rFonts w:ascii="Times New Roman" w:hAnsi="Times New Roman" w:cs="Times New Roman"/>
          <w:sz w:val="24"/>
          <w:szCs w:val="24"/>
        </w:rPr>
        <w:t xml:space="preserve"> Vaidlusi, kus vastaspool </w:t>
      </w:r>
      <w:r w:rsidR="00157AC5">
        <w:rPr>
          <w:rFonts w:ascii="Times New Roman" w:hAnsi="Times New Roman" w:cs="Times New Roman"/>
          <w:sz w:val="24"/>
          <w:szCs w:val="24"/>
        </w:rPr>
        <w:t xml:space="preserve">tema vastu esitatud </w:t>
      </w:r>
      <w:r w:rsidR="060323D4" w:rsidRPr="26680525">
        <w:rPr>
          <w:rFonts w:ascii="Times New Roman" w:hAnsi="Times New Roman" w:cs="Times New Roman"/>
          <w:sz w:val="24"/>
          <w:szCs w:val="24"/>
        </w:rPr>
        <w:t>nõudele ei vasta ega ilmu istungile, on rohkelt, kuid praegu kehtiva korra kohaselt peab sellisel juhul TVK</w:t>
      </w:r>
      <w:r w:rsidR="00777243">
        <w:rPr>
          <w:rFonts w:ascii="Times New Roman" w:hAnsi="Times New Roman" w:cs="Times New Roman"/>
          <w:sz w:val="24"/>
          <w:szCs w:val="24"/>
        </w:rPr>
        <w:t xml:space="preserve"> hindama</w:t>
      </w:r>
      <w:r w:rsidR="00D12818">
        <w:rPr>
          <w:rFonts w:ascii="Times New Roman" w:hAnsi="Times New Roman" w:cs="Times New Roman"/>
          <w:sz w:val="24"/>
          <w:szCs w:val="24"/>
        </w:rPr>
        <w:t>, kas avalduses nimetatud faktilised asjaolud on tõendatud</w:t>
      </w:r>
      <w:r w:rsidR="2EC197A5" w:rsidRPr="26680525">
        <w:rPr>
          <w:rFonts w:ascii="Times New Roman" w:hAnsi="Times New Roman" w:cs="Times New Roman"/>
          <w:sz w:val="24"/>
          <w:szCs w:val="24"/>
        </w:rPr>
        <w:t>, mis on vägagi ajamahukas</w:t>
      </w:r>
      <w:r w:rsidR="060323D4" w:rsidRPr="26680525">
        <w:rPr>
          <w:rFonts w:ascii="Times New Roman" w:hAnsi="Times New Roman" w:cs="Times New Roman"/>
          <w:sz w:val="24"/>
          <w:szCs w:val="24"/>
        </w:rPr>
        <w:t>.</w:t>
      </w:r>
      <w:r w:rsidR="0CC2032A" w:rsidRPr="26680525">
        <w:rPr>
          <w:rFonts w:ascii="Times New Roman" w:hAnsi="Times New Roman" w:cs="Times New Roman"/>
          <w:sz w:val="24"/>
          <w:szCs w:val="24"/>
        </w:rPr>
        <w:t xml:space="preserve"> </w:t>
      </w:r>
      <w:r w:rsidR="00B16146" w:rsidRPr="26680525">
        <w:rPr>
          <w:rFonts w:ascii="Times New Roman" w:hAnsi="Times New Roman" w:cs="Times New Roman"/>
          <w:sz w:val="24"/>
          <w:szCs w:val="24"/>
        </w:rPr>
        <w:t>L</w:t>
      </w:r>
      <w:r w:rsidR="00BF7623" w:rsidRPr="26680525">
        <w:rPr>
          <w:rFonts w:ascii="Times New Roman" w:hAnsi="Times New Roman" w:cs="Times New Roman"/>
          <w:sz w:val="24"/>
          <w:szCs w:val="24"/>
        </w:rPr>
        <w:t>isaks peab avaldaja, kelle nõuded rahuldat</w:t>
      </w:r>
      <w:r w:rsidR="00A03257">
        <w:rPr>
          <w:rFonts w:ascii="Times New Roman" w:hAnsi="Times New Roman" w:cs="Times New Roman"/>
          <w:sz w:val="24"/>
          <w:szCs w:val="24"/>
        </w:rPr>
        <w:t>i</w:t>
      </w:r>
      <w:r w:rsidR="00BF7623" w:rsidRPr="26680525">
        <w:rPr>
          <w:rFonts w:ascii="Times New Roman" w:hAnsi="Times New Roman" w:cs="Times New Roman"/>
          <w:sz w:val="24"/>
          <w:szCs w:val="24"/>
        </w:rPr>
        <w:t xml:space="preserve">, ootama </w:t>
      </w:r>
      <w:r w:rsidR="00A03257">
        <w:rPr>
          <w:rFonts w:ascii="Times New Roman" w:hAnsi="Times New Roman" w:cs="Times New Roman"/>
          <w:sz w:val="24"/>
          <w:szCs w:val="24"/>
        </w:rPr>
        <w:t>veel</w:t>
      </w:r>
      <w:r w:rsidR="00BF7623" w:rsidRPr="26680525">
        <w:rPr>
          <w:rFonts w:ascii="Times New Roman" w:hAnsi="Times New Roman" w:cs="Times New Roman"/>
          <w:sz w:val="24"/>
          <w:szCs w:val="24"/>
        </w:rPr>
        <w:t xml:space="preserve"> vähemalt 30 kalendripäeva (kui otsust ei õnnetu vastaspoolele kohe kätte toimetada või see ei õnnestu muul viisil kui Ametlike Teadannete vahendusel, siis oluliselt kauemgi) otsuse jõustumist</w:t>
      </w:r>
      <w:r w:rsidR="33AB65C9" w:rsidRPr="26680525">
        <w:rPr>
          <w:rFonts w:ascii="Times New Roman" w:hAnsi="Times New Roman" w:cs="Times New Roman"/>
          <w:sz w:val="24"/>
          <w:szCs w:val="24"/>
        </w:rPr>
        <w:t>.</w:t>
      </w:r>
      <w:r w:rsidR="00BF7623" w:rsidRPr="26680525">
        <w:rPr>
          <w:rFonts w:ascii="Times New Roman" w:hAnsi="Times New Roman" w:cs="Times New Roman"/>
          <w:sz w:val="24"/>
          <w:szCs w:val="24"/>
        </w:rPr>
        <w:t xml:space="preserve"> </w:t>
      </w:r>
      <w:r w:rsidR="2DE37A3C" w:rsidRPr="26680525">
        <w:rPr>
          <w:rFonts w:ascii="Times New Roman" w:hAnsi="Times New Roman" w:cs="Times New Roman"/>
          <w:sz w:val="24"/>
          <w:szCs w:val="24"/>
        </w:rPr>
        <w:t>S</w:t>
      </w:r>
      <w:r w:rsidR="00BF7623" w:rsidRPr="26680525">
        <w:rPr>
          <w:rFonts w:ascii="Times New Roman" w:hAnsi="Times New Roman" w:cs="Times New Roman"/>
          <w:sz w:val="24"/>
          <w:szCs w:val="24"/>
        </w:rPr>
        <w:t>amas</w:t>
      </w:r>
      <w:r w:rsidR="11AAE21A" w:rsidRPr="26680525">
        <w:rPr>
          <w:rFonts w:ascii="Times New Roman" w:hAnsi="Times New Roman" w:cs="Times New Roman"/>
          <w:sz w:val="24"/>
          <w:szCs w:val="24"/>
        </w:rPr>
        <w:t xml:space="preserve"> on kohtumenetluses võimalik eelkirjeldatud situatsioonis teha </w:t>
      </w:r>
      <w:proofErr w:type="spellStart"/>
      <w:r w:rsidR="11AAE21A" w:rsidRPr="26680525">
        <w:rPr>
          <w:rFonts w:ascii="Times New Roman" w:hAnsi="Times New Roman" w:cs="Times New Roman"/>
          <w:sz w:val="24"/>
          <w:szCs w:val="24"/>
        </w:rPr>
        <w:t>tagaseljaotsus</w:t>
      </w:r>
      <w:proofErr w:type="spellEnd"/>
      <w:r w:rsidR="11AAE21A" w:rsidRPr="26680525">
        <w:rPr>
          <w:rFonts w:ascii="Times New Roman" w:hAnsi="Times New Roman" w:cs="Times New Roman"/>
          <w:sz w:val="24"/>
          <w:szCs w:val="24"/>
        </w:rPr>
        <w:t xml:space="preserve">, mis tähendab avalduse rahuldamist </w:t>
      </w:r>
      <w:r w:rsidR="000471E8">
        <w:rPr>
          <w:rFonts w:ascii="Times New Roman" w:hAnsi="Times New Roman" w:cs="Times New Roman"/>
          <w:sz w:val="24"/>
          <w:szCs w:val="24"/>
        </w:rPr>
        <w:t xml:space="preserve">veendumata </w:t>
      </w:r>
      <w:r w:rsidR="00FE00EA">
        <w:rPr>
          <w:rFonts w:ascii="Times New Roman" w:hAnsi="Times New Roman" w:cs="Times New Roman"/>
          <w:sz w:val="24"/>
          <w:szCs w:val="24"/>
        </w:rPr>
        <w:t xml:space="preserve">faktiliste asjaolude </w:t>
      </w:r>
      <w:proofErr w:type="spellStart"/>
      <w:r w:rsidR="00FE00EA">
        <w:rPr>
          <w:rFonts w:ascii="Times New Roman" w:hAnsi="Times New Roman" w:cs="Times New Roman"/>
          <w:sz w:val="24"/>
          <w:szCs w:val="24"/>
        </w:rPr>
        <w:t>tõendatuses</w:t>
      </w:r>
      <w:proofErr w:type="spellEnd"/>
      <w:r w:rsidR="61699AF7" w:rsidRPr="26680525">
        <w:rPr>
          <w:rFonts w:ascii="Times New Roman" w:hAnsi="Times New Roman" w:cs="Times New Roman"/>
          <w:sz w:val="24"/>
          <w:szCs w:val="24"/>
        </w:rPr>
        <w:t xml:space="preserve"> ning sellisel juhul </w:t>
      </w:r>
      <w:r w:rsidR="32C34D36" w:rsidRPr="26680525">
        <w:rPr>
          <w:rFonts w:ascii="Times New Roman" w:hAnsi="Times New Roman" w:cs="Times New Roman"/>
          <w:sz w:val="24"/>
          <w:szCs w:val="24"/>
        </w:rPr>
        <w:t>tunnistatakse otsus üldjuhul viivitamata täidetavaks.</w:t>
      </w:r>
    </w:p>
    <w:p w14:paraId="6A310E40" w14:textId="459647F0" w:rsidR="00BF7623" w:rsidRDefault="00BF7623" w:rsidP="26680525">
      <w:pPr>
        <w:tabs>
          <w:tab w:val="left" w:pos="426"/>
        </w:tabs>
        <w:spacing w:after="0" w:line="240" w:lineRule="auto"/>
        <w:jc w:val="both"/>
        <w:rPr>
          <w:rFonts w:ascii="Times New Roman" w:hAnsi="Times New Roman" w:cs="Times New Roman"/>
          <w:sz w:val="24"/>
          <w:szCs w:val="24"/>
        </w:rPr>
      </w:pPr>
    </w:p>
    <w:p w14:paraId="25AA0DA6" w14:textId="3C894265" w:rsidR="00BF7623" w:rsidRDefault="00BF7623" w:rsidP="002F3FFC">
      <w:pPr>
        <w:tabs>
          <w:tab w:val="left" w:pos="426"/>
        </w:tabs>
        <w:spacing w:after="0" w:line="240" w:lineRule="auto"/>
        <w:jc w:val="both"/>
        <w:rPr>
          <w:rFonts w:ascii="Times New Roman" w:hAnsi="Times New Roman" w:cs="Times New Roman"/>
          <w:sz w:val="24"/>
          <w:szCs w:val="24"/>
        </w:rPr>
      </w:pPr>
      <w:proofErr w:type="spellStart"/>
      <w:r w:rsidRPr="26680525">
        <w:rPr>
          <w:rFonts w:ascii="Times New Roman" w:hAnsi="Times New Roman" w:cs="Times New Roman"/>
          <w:sz w:val="24"/>
          <w:szCs w:val="24"/>
        </w:rPr>
        <w:t>Tagaseljaotsuse</w:t>
      </w:r>
      <w:proofErr w:type="spellEnd"/>
      <w:r w:rsidRPr="26680525">
        <w:rPr>
          <w:rFonts w:ascii="Times New Roman" w:hAnsi="Times New Roman" w:cs="Times New Roman"/>
          <w:sz w:val="24"/>
          <w:szCs w:val="24"/>
        </w:rPr>
        <w:t xml:space="preserve"> tegemise lubamine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menetluses aita</w:t>
      </w:r>
      <w:r w:rsidR="004407A4" w:rsidRPr="26680525">
        <w:rPr>
          <w:rFonts w:ascii="Times New Roman" w:hAnsi="Times New Roman" w:cs="Times New Roman"/>
          <w:sz w:val="24"/>
          <w:szCs w:val="24"/>
        </w:rPr>
        <w:t>b</w:t>
      </w:r>
      <w:r w:rsidRPr="26680525">
        <w:rPr>
          <w:rFonts w:ascii="Times New Roman" w:hAnsi="Times New Roman" w:cs="Times New Roman"/>
          <w:sz w:val="24"/>
          <w:szCs w:val="24"/>
        </w:rPr>
        <w:t xml:space="preserve"> täita </w:t>
      </w:r>
      <w:r w:rsidR="00931341" w:rsidRPr="26680525">
        <w:rPr>
          <w:rFonts w:ascii="Times New Roman" w:hAnsi="Times New Roman" w:cs="Times New Roman"/>
          <w:sz w:val="24"/>
          <w:szCs w:val="24"/>
        </w:rPr>
        <w:t>TVK</w:t>
      </w:r>
      <w:r w:rsidR="004407A4" w:rsidRPr="26680525">
        <w:rPr>
          <w:rFonts w:ascii="Times New Roman" w:hAnsi="Times New Roman" w:cs="Times New Roman"/>
          <w:sz w:val="24"/>
          <w:szCs w:val="24"/>
        </w:rPr>
        <w:t>-</w:t>
      </w:r>
      <w:proofErr w:type="spellStart"/>
      <w:r w:rsidRPr="26680525">
        <w:rPr>
          <w:rFonts w:ascii="Times New Roman" w:hAnsi="Times New Roman" w:cs="Times New Roman"/>
          <w:sz w:val="24"/>
          <w:szCs w:val="24"/>
        </w:rPr>
        <w:t>le</w:t>
      </w:r>
      <w:proofErr w:type="spellEnd"/>
      <w:r w:rsidRPr="26680525">
        <w:rPr>
          <w:rFonts w:ascii="Times New Roman" w:hAnsi="Times New Roman" w:cs="Times New Roman"/>
          <w:sz w:val="24"/>
          <w:szCs w:val="24"/>
        </w:rPr>
        <w:t xml:space="preserve"> seatud eesmärki lahendada asi võimalikult lihtsalt, odavalt, kiirelt, kvaliteetselt ja efektiivselt. </w:t>
      </w:r>
      <w:r w:rsidR="001D7947" w:rsidRPr="26680525">
        <w:rPr>
          <w:rFonts w:ascii="Times New Roman" w:hAnsi="Times New Roman" w:cs="Times New Roman"/>
          <w:sz w:val="24"/>
          <w:szCs w:val="24"/>
        </w:rPr>
        <w:t xml:space="preserve">TVK </w:t>
      </w:r>
      <w:proofErr w:type="spellStart"/>
      <w:r w:rsidR="001D7947" w:rsidRPr="26680525">
        <w:rPr>
          <w:rFonts w:ascii="Times New Roman" w:hAnsi="Times New Roman" w:cs="Times New Roman"/>
          <w:sz w:val="24"/>
          <w:szCs w:val="24"/>
        </w:rPr>
        <w:t>tagaseljaotsuse</w:t>
      </w:r>
      <w:proofErr w:type="spellEnd"/>
      <w:r w:rsidR="001D7947" w:rsidRPr="26680525">
        <w:rPr>
          <w:rFonts w:ascii="Times New Roman" w:hAnsi="Times New Roman" w:cs="Times New Roman"/>
          <w:sz w:val="24"/>
          <w:szCs w:val="24"/>
        </w:rPr>
        <w:t xml:space="preserve"> tegemise tulemusena saa</w:t>
      </w:r>
      <w:r w:rsidR="00C2115B" w:rsidRPr="26680525">
        <w:rPr>
          <w:rFonts w:ascii="Times New Roman" w:hAnsi="Times New Roman" w:cs="Times New Roman"/>
          <w:sz w:val="24"/>
          <w:szCs w:val="24"/>
        </w:rPr>
        <w:t>b</w:t>
      </w:r>
      <w:r w:rsidR="001D7947" w:rsidRPr="26680525">
        <w:rPr>
          <w:rFonts w:ascii="Times New Roman" w:hAnsi="Times New Roman" w:cs="Times New Roman"/>
          <w:sz w:val="24"/>
          <w:szCs w:val="24"/>
        </w:rPr>
        <w:t xml:space="preserve"> avaldaja oma õigustele tõhusama ja kiirema lahenduse, kuid </w:t>
      </w:r>
      <w:r w:rsidR="00C2115B" w:rsidRPr="26680525">
        <w:rPr>
          <w:rFonts w:ascii="Times New Roman" w:hAnsi="Times New Roman" w:cs="Times New Roman"/>
          <w:sz w:val="24"/>
          <w:szCs w:val="24"/>
        </w:rPr>
        <w:t xml:space="preserve">samal ajal ei jää </w:t>
      </w:r>
      <w:r w:rsidR="001D7947" w:rsidRPr="26680525">
        <w:rPr>
          <w:rFonts w:ascii="Times New Roman" w:hAnsi="Times New Roman" w:cs="Times New Roman"/>
          <w:sz w:val="24"/>
          <w:szCs w:val="24"/>
        </w:rPr>
        <w:t xml:space="preserve">vastaspool ilma õigusest </w:t>
      </w:r>
      <w:proofErr w:type="spellStart"/>
      <w:r w:rsidR="001D7947" w:rsidRPr="26680525">
        <w:rPr>
          <w:rFonts w:ascii="Times New Roman" w:hAnsi="Times New Roman" w:cs="Times New Roman"/>
          <w:sz w:val="24"/>
          <w:szCs w:val="24"/>
        </w:rPr>
        <w:t>tagaseljaotsus</w:t>
      </w:r>
      <w:proofErr w:type="spellEnd"/>
      <w:r w:rsidR="001D7947" w:rsidRPr="26680525">
        <w:rPr>
          <w:rFonts w:ascii="Times New Roman" w:hAnsi="Times New Roman" w:cs="Times New Roman"/>
          <w:sz w:val="24"/>
          <w:szCs w:val="24"/>
        </w:rPr>
        <w:t xml:space="preserve"> vaidlustada ja pöörduda asja hagimenetluse korras läbivaatamiseks kohtusse või esitada mõjuval põhjusel taotlus menetluse taastamiseks TVK</w:t>
      </w:r>
      <w:r w:rsidR="00A03257">
        <w:rPr>
          <w:rFonts w:ascii="Times New Roman" w:hAnsi="Times New Roman" w:cs="Times New Roman"/>
          <w:sz w:val="24"/>
          <w:szCs w:val="24"/>
        </w:rPr>
        <w:t>-s</w:t>
      </w:r>
      <w:r w:rsidR="001D7947" w:rsidRPr="26680525">
        <w:rPr>
          <w:rFonts w:ascii="Times New Roman" w:hAnsi="Times New Roman" w:cs="Times New Roman"/>
          <w:sz w:val="24"/>
          <w:szCs w:val="24"/>
        </w:rPr>
        <w:t>.</w:t>
      </w:r>
    </w:p>
    <w:p w14:paraId="7C626FB7" w14:textId="6764ADB3" w:rsidR="00BF7623" w:rsidRDefault="00BF7623" w:rsidP="002F3FFC">
      <w:pPr>
        <w:tabs>
          <w:tab w:val="left" w:pos="426"/>
        </w:tabs>
        <w:spacing w:after="0" w:line="240" w:lineRule="auto"/>
        <w:jc w:val="both"/>
        <w:rPr>
          <w:rFonts w:ascii="Times New Roman" w:hAnsi="Times New Roman" w:cs="Times New Roman"/>
          <w:sz w:val="24"/>
          <w:szCs w:val="24"/>
        </w:rPr>
      </w:pPr>
    </w:p>
    <w:p w14:paraId="1C688D5D" w14:textId="353693A0" w:rsidR="00BF7623" w:rsidRPr="00746FC3" w:rsidRDefault="3E910DCF"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Tsiviilkohtumenetluses reguleerib </w:t>
      </w:r>
      <w:proofErr w:type="spellStart"/>
      <w:r>
        <w:rPr>
          <w:rFonts w:ascii="Times New Roman" w:hAnsi="Times New Roman" w:cs="Times New Roman"/>
          <w:sz w:val="24"/>
          <w:szCs w:val="24"/>
        </w:rPr>
        <w:t>tagaseljaotsuse</w:t>
      </w:r>
      <w:proofErr w:type="spellEnd"/>
      <w:r>
        <w:rPr>
          <w:rFonts w:ascii="Times New Roman" w:hAnsi="Times New Roman" w:cs="Times New Roman"/>
          <w:sz w:val="24"/>
          <w:szCs w:val="24"/>
        </w:rPr>
        <w:t xml:space="preserve"> tegemise võimalust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 407.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w:t>
      </w:r>
      <w:r w:rsidRPr="00BF7623">
        <w:rPr>
          <w:rFonts w:ascii="Times New Roman" w:hAnsi="Times New Roman" w:cs="Times New Roman"/>
          <w:sz w:val="24"/>
          <w:szCs w:val="24"/>
        </w:rPr>
        <w:t>44. p</w:t>
      </w:r>
      <w:r w:rsidR="7BA24440">
        <w:rPr>
          <w:rFonts w:ascii="Times New Roman" w:hAnsi="Times New Roman" w:cs="Times New Roman"/>
          <w:sz w:val="24"/>
          <w:szCs w:val="24"/>
        </w:rPr>
        <w:t>eatüki</w:t>
      </w:r>
      <w:r w:rsidR="00AA327A">
        <w:rPr>
          <w:rFonts w:ascii="Times New Roman" w:hAnsi="Times New Roman" w:cs="Times New Roman"/>
          <w:sz w:val="24"/>
          <w:szCs w:val="24"/>
        </w:rPr>
        <w:t>s</w:t>
      </w:r>
      <w:r w:rsidR="7BA24440">
        <w:rPr>
          <w:rFonts w:ascii="Times New Roman" w:hAnsi="Times New Roman" w:cs="Times New Roman"/>
          <w:sz w:val="24"/>
          <w:szCs w:val="24"/>
        </w:rPr>
        <w:t xml:space="preserve"> </w:t>
      </w:r>
      <w:r w:rsidR="172A723A">
        <w:rPr>
          <w:rFonts w:ascii="Times New Roman" w:hAnsi="Times New Roman" w:cs="Times New Roman"/>
          <w:sz w:val="24"/>
          <w:szCs w:val="24"/>
        </w:rPr>
        <w:t>(</w:t>
      </w:r>
      <w:r w:rsidR="7BA24440">
        <w:rPr>
          <w:rFonts w:ascii="Times New Roman" w:hAnsi="Times New Roman" w:cs="Times New Roman"/>
          <w:sz w:val="24"/>
          <w:szCs w:val="24"/>
        </w:rPr>
        <w:t>kus asub ka viidatud § 407)</w:t>
      </w:r>
      <w:r w:rsidRPr="00BF7623">
        <w:rPr>
          <w:rFonts w:ascii="Times New Roman" w:hAnsi="Times New Roman" w:cs="Times New Roman"/>
          <w:sz w:val="24"/>
          <w:szCs w:val="24"/>
        </w:rPr>
        <w:t xml:space="preserve"> on silmas peetud asja õige, kuid mõistliku aja jooksul ja mõistlike kuludega lahendamise põhimõtet (</w:t>
      </w:r>
      <w:proofErr w:type="spellStart"/>
      <w:r w:rsidR="7BA24440">
        <w:rPr>
          <w:rFonts w:ascii="Times New Roman" w:hAnsi="Times New Roman" w:cs="Times New Roman"/>
          <w:sz w:val="24"/>
          <w:szCs w:val="24"/>
        </w:rPr>
        <w:t>TsMS</w:t>
      </w:r>
      <w:proofErr w:type="spellEnd"/>
      <w:r w:rsidR="7BA24440">
        <w:rPr>
          <w:rFonts w:ascii="Times New Roman" w:hAnsi="Times New Roman" w:cs="Times New Roman"/>
          <w:sz w:val="24"/>
          <w:szCs w:val="24"/>
        </w:rPr>
        <w:t xml:space="preserve"> </w:t>
      </w:r>
      <w:r w:rsidRPr="00BF7623">
        <w:rPr>
          <w:rFonts w:ascii="Times New Roman" w:hAnsi="Times New Roman" w:cs="Times New Roman"/>
          <w:sz w:val="24"/>
          <w:szCs w:val="24"/>
        </w:rPr>
        <w:t>§ 2)</w:t>
      </w:r>
      <w:r w:rsidR="7BA24440">
        <w:rPr>
          <w:rFonts w:ascii="Times New Roman" w:hAnsi="Times New Roman" w:cs="Times New Roman"/>
          <w:sz w:val="24"/>
          <w:szCs w:val="24"/>
        </w:rPr>
        <w:t xml:space="preserve"> </w:t>
      </w:r>
      <w:r w:rsidR="172A723A">
        <w:rPr>
          <w:rFonts w:ascii="Times New Roman" w:hAnsi="Times New Roman" w:cs="Times New Roman"/>
          <w:sz w:val="24"/>
          <w:szCs w:val="24"/>
        </w:rPr>
        <w:t xml:space="preserve">ning </w:t>
      </w:r>
      <w:r w:rsidR="72709EFC">
        <w:rPr>
          <w:rFonts w:ascii="Times New Roman" w:hAnsi="Times New Roman" w:cs="Times New Roman"/>
          <w:sz w:val="24"/>
          <w:szCs w:val="24"/>
        </w:rPr>
        <w:t>see</w:t>
      </w:r>
      <w:r w:rsidR="172A723A">
        <w:rPr>
          <w:rFonts w:ascii="Times New Roman" w:hAnsi="Times New Roman" w:cs="Times New Roman"/>
          <w:sz w:val="24"/>
          <w:szCs w:val="24"/>
        </w:rPr>
        <w:t xml:space="preserve"> </w:t>
      </w:r>
      <w:r w:rsidRPr="00BF7623">
        <w:rPr>
          <w:rFonts w:ascii="Times New Roman" w:hAnsi="Times New Roman" w:cs="Times New Roman"/>
          <w:sz w:val="24"/>
          <w:szCs w:val="24"/>
        </w:rPr>
        <w:t xml:space="preserve">on mõeldud eelkõige distsiplineerima menetlusosalisi täitma kohtu korraldusi </w:t>
      </w:r>
      <w:r w:rsidR="00AA327A">
        <w:rPr>
          <w:rFonts w:ascii="Times New Roman" w:hAnsi="Times New Roman" w:cs="Times New Roman"/>
          <w:sz w:val="24"/>
          <w:szCs w:val="24"/>
        </w:rPr>
        <w:t>ning</w:t>
      </w:r>
      <w:r w:rsidRPr="00BF7623">
        <w:rPr>
          <w:rFonts w:ascii="Times New Roman" w:hAnsi="Times New Roman" w:cs="Times New Roman"/>
          <w:sz w:val="24"/>
          <w:szCs w:val="24"/>
        </w:rPr>
        <w:t xml:space="preserve"> mitte takistama oma tegemata jätmistega asja lahendamist ühe või teise poole kasuks.</w:t>
      </w:r>
      <w:r w:rsidR="00746FC3">
        <w:rPr>
          <w:rStyle w:val="Allmrkuseviide"/>
          <w:rFonts w:ascii="Times New Roman" w:hAnsi="Times New Roman"/>
          <w:sz w:val="24"/>
          <w:szCs w:val="24"/>
        </w:rPr>
        <w:footnoteReference w:id="32"/>
      </w:r>
      <w:r w:rsidR="7BA24440">
        <w:rPr>
          <w:rFonts w:ascii="Times New Roman" w:hAnsi="Times New Roman" w:cs="Times New Roman"/>
          <w:sz w:val="24"/>
          <w:szCs w:val="24"/>
        </w:rPr>
        <w:t xml:space="preserve"> </w:t>
      </w:r>
      <w:proofErr w:type="spellStart"/>
      <w:r w:rsidR="7BA24440">
        <w:rPr>
          <w:rFonts w:ascii="Times New Roman" w:hAnsi="Times New Roman" w:cs="Times New Roman"/>
          <w:sz w:val="24"/>
          <w:szCs w:val="24"/>
        </w:rPr>
        <w:t>Tagaseljaotsus</w:t>
      </w:r>
      <w:proofErr w:type="spellEnd"/>
      <w:r w:rsidR="7BA24440" w:rsidRPr="00746FC3">
        <w:rPr>
          <w:rFonts w:ascii="Times New Roman" w:hAnsi="Times New Roman" w:cs="Times New Roman"/>
          <w:sz w:val="24"/>
          <w:szCs w:val="24"/>
        </w:rPr>
        <w:t xml:space="preserve"> tähendab kohtuotsust, mille puhul kohus rahuldab õiguslikult põhjendatud</w:t>
      </w:r>
      <w:r w:rsidR="55872BA9">
        <w:rPr>
          <w:rFonts w:ascii="Times New Roman" w:hAnsi="Times New Roman" w:cs="Times New Roman"/>
          <w:sz w:val="24"/>
          <w:szCs w:val="24"/>
        </w:rPr>
        <w:t xml:space="preserve"> hagi</w:t>
      </w:r>
      <w:r w:rsidR="7BA24440" w:rsidRPr="00746FC3">
        <w:rPr>
          <w:rFonts w:ascii="Times New Roman" w:hAnsi="Times New Roman" w:cs="Times New Roman"/>
          <w:sz w:val="24"/>
          <w:szCs w:val="24"/>
        </w:rPr>
        <w:t>, hindamata, kas hagiavalduses nimetatud faktilised asjaolud on tõendatud või mitte.</w:t>
      </w:r>
      <w:r w:rsidR="00746FC3">
        <w:rPr>
          <w:rStyle w:val="Allmrkuseviide"/>
          <w:rFonts w:ascii="Times New Roman" w:hAnsi="Times New Roman"/>
          <w:sz w:val="24"/>
          <w:szCs w:val="24"/>
        </w:rPr>
        <w:footnoteReference w:id="33"/>
      </w:r>
    </w:p>
    <w:p w14:paraId="2320B2A9" w14:textId="0A7D85A1" w:rsidR="00BF7623" w:rsidRDefault="00BF7623" w:rsidP="002F3FFC">
      <w:pPr>
        <w:tabs>
          <w:tab w:val="left" w:pos="426"/>
        </w:tabs>
        <w:spacing w:after="0" w:line="240" w:lineRule="auto"/>
        <w:jc w:val="both"/>
        <w:rPr>
          <w:rFonts w:ascii="Times New Roman" w:hAnsi="Times New Roman" w:cs="Times New Roman"/>
          <w:sz w:val="24"/>
          <w:szCs w:val="24"/>
        </w:rPr>
      </w:pPr>
    </w:p>
    <w:p w14:paraId="257038D9" w14:textId="75142A66" w:rsidR="00746FC3" w:rsidRDefault="5FC3F365"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Lõike 1</w:t>
      </w:r>
      <w:r w:rsidRPr="022250B6">
        <w:rPr>
          <w:rFonts w:ascii="Times New Roman" w:hAnsi="Times New Roman" w:cs="Times New Roman"/>
          <w:sz w:val="24"/>
          <w:szCs w:val="24"/>
        </w:rPr>
        <w:t xml:space="preserve"> kohaselt võib TVK avaldaja nõusolekul avalduse </w:t>
      </w:r>
      <w:proofErr w:type="spellStart"/>
      <w:r w:rsidRPr="022250B6">
        <w:rPr>
          <w:rFonts w:ascii="Times New Roman" w:hAnsi="Times New Roman" w:cs="Times New Roman"/>
          <w:sz w:val="24"/>
          <w:szCs w:val="24"/>
        </w:rPr>
        <w:t>tagaseljaotsusega</w:t>
      </w:r>
      <w:proofErr w:type="spellEnd"/>
      <w:r w:rsidRPr="022250B6">
        <w:rPr>
          <w:rFonts w:ascii="Times New Roman" w:hAnsi="Times New Roman" w:cs="Times New Roman"/>
          <w:sz w:val="24"/>
          <w:szCs w:val="24"/>
        </w:rPr>
        <w:t xml:space="preserve"> rahuldada avalduses märgitud ja asjaoludega õiguslikult põhjendatud ulatuses, kui vastaspool, kellele töövaidluskomisjon on määranud vastamise tähtaja, ei ole tähtaegselt vastanud või istungile </w:t>
      </w:r>
      <w:r w:rsidRPr="022250B6">
        <w:rPr>
          <w:rFonts w:ascii="Times New Roman" w:hAnsi="Times New Roman" w:cs="Times New Roman"/>
          <w:sz w:val="24"/>
          <w:szCs w:val="24"/>
        </w:rPr>
        <w:lastRenderedPageBreak/>
        <w:t>ilmunud, isegi kui avaldus toimetati kätte avalikult. Lõige</w:t>
      </w:r>
      <w:r w:rsidR="011E587E" w:rsidRPr="022250B6">
        <w:rPr>
          <w:rFonts w:ascii="Times New Roman" w:hAnsi="Times New Roman" w:cs="Times New Roman"/>
          <w:sz w:val="24"/>
          <w:szCs w:val="24"/>
        </w:rPr>
        <w:t xml:space="preserve"> 1 sätestab </w:t>
      </w:r>
      <w:r w:rsidR="1FA10019" w:rsidRPr="022250B6">
        <w:rPr>
          <w:rFonts w:ascii="Times New Roman" w:hAnsi="Times New Roman" w:cs="Times New Roman"/>
          <w:sz w:val="24"/>
          <w:szCs w:val="24"/>
        </w:rPr>
        <w:t xml:space="preserve">seega </w:t>
      </w:r>
      <w:proofErr w:type="spellStart"/>
      <w:r w:rsidR="011E587E" w:rsidRPr="022250B6">
        <w:rPr>
          <w:rFonts w:ascii="Times New Roman" w:hAnsi="Times New Roman" w:cs="Times New Roman"/>
          <w:sz w:val="24"/>
          <w:szCs w:val="24"/>
        </w:rPr>
        <w:t>tagaseljaotsuse</w:t>
      </w:r>
      <w:proofErr w:type="spellEnd"/>
      <w:r w:rsidR="011E587E" w:rsidRPr="022250B6">
        <w:rPr>
          <w:rFonts w:ascii="Times New Roman" w:hAnsi="Times New Roman" w:cs="Times New Roman"/>
          <w:sz w:val="24"/>
          <w:szCs w:val="24"/>
        </w:rPr>
        <w:t xml:space="preserve"> tegemise eeldused, s.t </w:t>
      </w:r>
      <w:proofErr w:type="spellStart"/>
      <w:r w:rsidR="011E587E" w:rsidRPr="022250B6">
        <w:rPr>
          <w:rFonts w:ascii="Times New Roman" w:hAnsi="Times New Roman" w:cs="Times New Roman"/>
          <w:sz w:val="24"/>
          <w:szCs w:val="24"/>
        </w:rPr>
        <w:t>tagaseljaotsuse</w:t>
      </w:r>
      <w:proofErr w:type="spellEnd"/>
      <w:r w:rsidR="011E587E" w:rsidRPr="022250B6">
        <w:rPr>
          <w:rFonts w:ascii="Times New Roman" w:hAnsi="Times New Roman" w:cs="Times New Roman"/>
          <w:sz w:val="24"/>
          <w:szCs w:val="24"/>
        </w:rPr>
        <w:t xml:space="preserve"> saab komisjon teha avalduses märgitud ja asjaoludega õiguslikult põhjendatud ulatuses vaid olukorras, kus avaldaja on selleks andnud nõusoleku (nõusolekut eeldatakse </w:t>
      </w:r>
      <w:r w:rsidR="741A62C1" w:rsidRPr="022250B6">
        <w:rPr>
          <w:rFonts w:ascii="Times New Roman" w:hAnsi="Times New Roman" w:cs="Times New Roman"/>
          <w:sz w:val="24"/>
          <w:szCs w:val="24"/>
        </w:rPr>
        <w:t xml:space="preserve">lõike 2 kohaselt </w:t>
      </w:r>
      <w:r w:rsidR="1FA10019" w:rsidRPr="022250B6">
        <w:rPr>
          <w:rFonts w:ascii="Times New Roman" w:hAnsi="Times New Roman" w:cs="Times New Roman"/>
          <w:sz w:val="24"/>
          <w:szCs w:val="24"/>
        </w:rPr>
        <w:t>juhul</w:t>
      </w:r>
      <w:r w:rsidR="5C7FD4DE" w:rsidRPr="022250B6">
        <w:rPr>
          <w:rFonts w:ascii="Times New Roman" w:hAnsi="Times New Roman" w:cs="Times New Roman"/>
          <w:sz w:val="24"/>
          <w:szCs w:val="24"/>
        </w:rPr>
        <w:t>,</w:t>
      </w:r>
      <w:r w:rsidR="011E587E" w:rsidRPr="022250B6">
        <w:rPr>
          <w:rFonts w:ascii="Times New Roman" w:hAnsi="Times New Roman" w:cs="Times New Roman"/>
          <w:sz w:val="24"/>
          <w:szCs w:val="24"/>
        </w:rPr>
        <w:t xml:space="preserve"> kui avaldaja ei ole teatanud, et ta ei soovi </w:t>
      </w:r>
      <w:proofErr w:type="spellStart"/>
      <w:r w:rsidR="011E587E" w:rsidRPr="022250B6">
        <w:rPr>
          <w:rFonts w:ascii="Times New Roman" w:hAnsi="Times New Roman" w:cs="Times New Roman"/>
          <w:sz w:val="24"/>
          <w:szCs w:val="24"/>
        </w:rPr>
        <w:t>tagaseljaotsuse</w:t>
      </w:r>
      <w:proofErr w:type="spellEnd"/>
      <w:r w:rsidR="011E587E" w:rsidRPr="022250B6">
        <w:rPr>
          <w:rFonts w:ascii="Times New Roman" w:hAnsi="Times New Roman" w:cs="Times New Roman"/>
          <w:sz w:val="24"/>
          <w:szCs w:val="24"/>
        </w:rPr>
        <w:t xml:space="preserve"> tegemist)</w:t>
      </w:r>
      <w:r w:rsidR="00325405">
        <w:rPr>
          <w:rFonts w:ascii="Times New Roman" w:hAnsi="Times New Roman" w:cs="Times New Roman"/>
          <w:sz w:val="24"/>
          <w:szCs w:val="24"/>
        </w:rPr>
        <w:t>, ning</w:t>
      </w:r>
      <w:r w:rsidR="011E587E" w:rsidRPr="022250B6">
        <w:rPr>
          <w:rFonts w:ascii="Times New Roman" w:hAnsi="Times New Roman" w:cs="Times New Roman"/>
          <w:sz w:val="24"/>
          <w:szCs w:val="24"/>
        </w:rPr>
        <w:t xml:space="preserve"> vastaspool, kellele </w:t>
      </w:r>
      <w:r w:rsidR="5FA735B9" w:rsidRPr="022250B6">
        <w:rPr>
          <w:rFonts w:ascii="Times New Roman" w:hAnsi="Times New Roman" w:cs="Times New Roman"/>
          <w:sz w:val="24"/>
          <w:szCs w:val="24"/>
        </w:rPr>
        <w:t>TVK</w:t>
      </w:r>
      <w:r w:rsidR="011E587E" w:rsidRPr="022250B6">
        <w:rPr>
          <w:rFonts w:ascii="Times New Roman" w:hAnsi="Times New Roman" w:cs="Times New Roman"/>
          <w:sz w:val="24"/>
          <w:szCs w:val="24"/>
        </w:rPr>
        <w:t xml:space="preserve"> on määranud vastamise tähtaja, ei ole tähtaegselt vastanud või istungile ilmunud, isegi kui avaldus toimetati kätte avalikult. Sel juhul loetakse avaldaja esitatud faktilised väited vastaspoole poolt omaksvõetuks.</w:t>
      </w:r>
      <w:r w:rsidR="10E730BD" w:rsidRPr="022250B6">
        <w:rPr>
          <w:rFonts w:ascii="Times New Roman" w:hAnsi="Times New Roman" w:cs="Times New Roman"/>
          <w:sz w:val="24"/>
          <w:szCs w:val="24"/>
        </w:rPr>
        <w:t xml:space="preserve"> Sätte eeskujuks on </w:t>
      </w:r>
      <w:proofErr w:type="spellStart"/>
      <w:r w:rsidR="10E730BD" w:rsidRPr="022250B6">
        <w:rPr>
          <w:rFonts w:ascii="Times New Roman" w:hAnsi="Times New Roman" w:cs="Times New Roman"/>
          <w:sz w:val="24"/>
          <w:szCs w:val="24"/>
        </w:rPr>
        <w:t>TsMS</w:t>
      </w:r>
      <w:proofErr w:type="spellEnd"/>
      <w:r w:rsidR="10E730BD" w:rsidRPr="022250B6">
        <w:rPr>
          <w:rFonts w:ascii="Times New Roman" w:hAnsi="Times New Roman" w:cs="Times New Roman"/>
          <w:sz w:val="24"/>
          <w:szCs w:val="24"/>
        </w:rPr>
        <w:t xml:space="preserve"> § 407 l</w:t>
      </w:r>
      <w:r w:rsidR="00325405">
        <w:rPr>
          <w:rFonts w:ascii="Times New Roman" w:hAnsi="Times New Roman" w:cs="Times New Roman"/>
          <w:sz w:val="24"/>
          <w:szCs w:val="24"/>
        </w:rPr>
        <w:t>õige</w:t>
      </w:r>
      <w:r w:rsidR="10E730BD" w:rsidRPr="022250B6">
        <w:rPr>
          <w:rFonts w:ascii="Times New Roman" w:hAnsi="Times New Roman" w:cs="Times New Roman"/>
          <w:sz w:val="24"/>
          <w:szCs w:val="24"/>
        </w:rPr>
        <w:t xml:space="preserve"> 1.</w:t>
      </w:r>
    </w:p>
    <w:p w14:paraId="7E428763" w14:textId="77777777" w:rsidR="00A45100" w:rsidRDefault="00A45100" w:rsidP="002F3FFC">
      <w:pPr>
        <w:tabs>
          <w:tab w:val="left" w:pos="426"/>
        </w:tabs>
        <w:spacing w:after="0" w:line="240" w:lineRule="auto"/>
        <w:jc w:val="both"/>
        <w:rPr>
          <w:rFonts w:ascii="Times New Roman" w:hAnsi="Times New Roman" w:cs="Times New Roman"/>
          <w:sz w:val="24"/>
          <w:szCs w:val="24"/>
        </w:rPr>
      </w:pPr>
    </w:p>
    <w:p w14:paraId="712B2B1A" w14:textId="0DDA306B" w:rsidR="00A45100" w:rsidRDefault="00A45100" w:rsidP="002F3FFC">
      <w:pPr>
        <w:tabs>
          <w:tab w:val="left" w:pos="426"/>
        </w:tabs>
        <w:spacing w:after="0" w:line="240" w:lineRule="auto"/>
        <w:jc w:val="both"/>
        <w:rPr>
          <w:rFonts w:ascii="Times New Roman" w:hAnsi="Times New Roman" w:cs="Times New Roman"/>
          <w:sz w:val="24"/>
          <w:szCs w:val="24"/>
        </w:rPr>
      </w:pPr>
      <w:r w:rsidRPr="008A1457">
        <w:rPr>
          <w:rFonts w:ascii="Times New Roman" w:hAnsi="Times New Roman" w:cs="Times New Roman"/>
          <w:sz w:val="24"/>
          <w:szCs w:val="24"/>
          <w:u w:val="single"/>
        </w:rPr>
        <w:t>Lõike 2</w:t>
      </w:r>
      <w:r>
        <w:rPr>
          <w:rFonts w:ascii="Times New Roman" w:hAnsi="Times New Roman" w:cs="Times New Roman"/>
          <w:sz w:val="24"/>
          <w:szCs w:val="24"/>
        </w:rPr>
        <w:t xml:space="preserve"> kohaselt eeldatakse avaldaja nõusolekut </w:t>
      </w:r>
      <w:proofErr w:type="spellStart"/>
      <w:r>
        <w:rPr>
          <w:rFonts w:ascii="Times New Roman" w:hAnsi="Times New Roman" w:cs="Times New Roman"/>
          <w:sz w:val="24"/>
          <w:szCs w:val="24"/>
        </w:rPr>
        <w:t>tagaseljaotsuse</w:t>
      </w:r>
      <w:proofErr w:type="spellEnd"/>
      <w:r>
        <w:rPr>
          <w:rFonts w:ascii="Times New Roman" w:hAnsi="Times New Roman" w:cs="Times New Roman"/>
          <w:sz w:val="24"/>
          <w:szCs w:val="24"/>
        </w:rPr>
        <w:t xml:space="preserve"> tegemiseks, kui avaldaja ei ole </w:t>
      </w:r>
      <w:r w:rsidR="00931341">
        <w:rPr>
          <w:rFonts w:ascii="Times New Roman" w:hAnsi="Times New Roman" w:cs="Times New Roman"/>
          <w:sz w:val="24"/>
          <w:szCs w:val="24"/>
        </w:rPr>
        <w:t>TVK</w:t>
      </w:r>
      <w:r w:rsidR="00073096">
        <w:rPr>
          <w:rFonts w:ascii="Times New Roman" w:hAnsi="Times New Roman" w:cs="Times New Roman"/>
          <w:sz w:val="24"/>
          <w:szCs w:val="24"/>
        </w:rPr>
        <w:t>-</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teatanud, et ta </w:t>
      </w:r>
      <w:r w:rsidR="00930623">
        <w:rPr>
          <w:rFonts w:ascii="Times New Roman" w:hAnsi="Times New Roman" w:cs="Times New Roman"/>
          <w:sz w:val="24"/>
          <w:szCs w:val="24"/>
        </w:rPr>
        <w:t xml:space="preserve">seda </w:t>
      </w:r>
      <w:r>
        <w:rPr>
          <w:rFonts w:ascii="Times New Roman" w:hAnsi="Times New Roman" w:cs="Times New Roman"/>
          <w:sz w:val="24"/>
          <w:szCs w:val="24"/>
        </w:rPr>
        <w:t>ei soovi</w:t>
      </w:r>
      <w:r w:rsidR="00930623">
        <w:rPr>
          <w:rFonts w:ascii="Times New Roman" w:hAnsi="Times New Roman" w:cs="Times New Roman"/>
          <w:sz w:val="24"/>
          <w:szCs w:val="24"/>
        </w:rPr>
        <w:t>.</w:t>
      </w:r>
      <w:r>
        <w:rPr>
          <w:rFonts w:ascii="Times New Roman" w:hAnsi="Times New Roman" w:cs="Times New Roman"/>
          <w:sz w:val="24"/>
          <w:szCs w:val="24"/>
        </w:rPr>
        <w:t xml:space="preserve"> </w:t>
      </w:r>
      <w:r w:rsidR="00073096">
        <w:rPr>
          <w:rFonts w:ascii="Times New Roman" w:hAnsi="Times New Roman" w:cs="Times New Roman"/>
          <w:sz w:val="24"/>
          <w:szCs w:val="24"/>
        </w:rPr>
        <w:t xml:space="preserve">Sätte eeskujuks on </w:t>
      </w:r>
      <w:proofErr w:type="spellStart"/>
      <w:r w:rsidR="00073096">
        <w:rPr>
          <w:rFonts w:ascii="Times New Roman" w:hAnsi="Times New Roman" w:cs="Times New Roman"/>
          <w:sz w:val="24"/>
          <w:szCs w:val="24"/>
        </w:rPr>
        <w:t>TsMS</w:t>
      </w:r>
      <w:proofErr w:type="spellEnd"/>
      <w:r w:rsidR="00073096">
        <w:rPr>
          <w:rFonts w:ascii="Times New Roman" w:hAnsi="Times New Roman" w:cs="Times New Roman"/>
          <w:sz w:val="24"/>
          <w:szCs w:val="24"/>
        </w:rPr>
        <w:t xml:space="preserve"> § 407 l</w:t>
      </w:r>
      <w:r w:rsidR="00F552D8">
        <w:rPr>
          <w:rFonts w:ascii="Times New Roman" w:hAnsi="Times New Roman" w:cs="Times New Roman"/>
          <w:sz w:val="24"/>
          <w:szCs w:val="24"/>
        </w:rPr>
        <w:t>õige</w:t>
      </w:r>
      <w:r w:rsidR="00073096">
        <w:rPr>
          <w:rFonts w:ascii="Times New Roman" w:hAnsi="Times New Roman" w:cs="Times New Roman"/>
          <w:sz w:val="24"/>
          <w:szCs w:val="24"/>
        </w:rPr>
        <w:t xml:space="preserve"> 2.</w:t>
      </w:r>
    </w:p>
    <w:p w14:paraId="670C4342" w14:textId="77777777" w:rsidR="00746FC3" w:rsidRDefault="00746FC3" w:rsidP="002F3FFC">
      <w:pPr>
        <w:tabs>
          <w:tab w:val="left" w:pos="426"/>
        </w:tabs>
        <w:spacing w:after="0" w:line="240" w:lineRule="auto"/>
        <w:jc w:val="both"/>
        <w:rPr>
          <w:rFonts w:ascii="Times New Roman" w:hAnsi="Times New Roman" w:cs="Times New Roman"/>
          <w:sz w:val="24"/>
          <w:szCs w:val="24"/>
        </w:rPr>
      </w:pPr>
    </w:p>
    <w:p w14:paraId="6CA3BC47" w14:textId="7CF0AF06" w:rsidR="00960680" w:rsidRDefault="0576BE49" w:rsidP="7A41FF20">
      <w:pPr>
        <w:spacing w:after="0" w:line="257"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Lõike 3</w:t>
      </w:r>
      <w:r w:rsidRPr="022250B6">
        <w:rPr>
          <w:rFonts w:ascii="Times New Roman" w:hAnsi="Times New Roman" w:cs="Times New Roman"/>
          <w:sz w:val="24"/>
          <w:szCs w:val="24"/>
        </w:rPr>
        <w:t xml:space="preserve"> kohaselt </w:t>
      </w:r>
      <w:r w:rsidR="625B32DE" w:rsidRPr="022250B6">
        <w:rPr>
          <w:rFonts w:ascii="Times New Roman" w:hAnsi="Times New Roman" w:cs="Times New Roman"/>
          <w:sz w:val="24"/>
          <w:szCs w:val="24"/>
        </w:rPr>
        <w:t xml:space="preserve">võib </w:t>
      </w:r>
      <w:r w:rsidR="4BB78E1E" w:rsidRPr="022250B6">
        <w:rPr>
          <w:rFonts w:ascii="Times New Roman" w:hAnsi="Times New Roman" w:cs="Times New Roman"/>
          <w:sz w:val="24"/>
          <w:szCs w:val="24"/>
        </w:rPr>
        <w:t>TVK</w:t>
      </w:r>
      <w:r w:rsidR="625B32DE" w:rsidRPr="022250B6">
        <w:rPr>
          <w:rFonts w:ascii="Times New Roman" w:hAnsi="Times New Roman" w:cs="Times New Roman"/>
          <w:sz w:val="24"/>
          <w:szCs w:val="24"/>
        </w:rPr>
        <w:t xml:space="preserve"> teha </w:t>
      </w:r>
      <w:proofErr w:type="spellStart"/>
      <w:r w:rsidRPr="022250B6">
        <w:rPr>
          <w:rFonts w:ascii="Times New Roman" w:hAnsi="Times New Roman" w:cs="Times New Roman"/>
          <w:sz w:val="24"/>
          <w:szCs w:val="24"/>
        </w:rPr>
        <w:t>tagaseljaotsuse</w:t>
      </w:r>
      <w:proofErr w:type="spellEnd"/>
      <w:r w:rsidRPr="022250B6">
        <w:rPr>
          <w:rFonts w:ascii="Times New Roman" w:hAnsi="Times New Roman" w:cs="Times New Roman"/>
          <w:sz w:val="24"/>
          <w:szCs w:val="24"/>
        </w:rPr>
        <w:t xml:space="preserve"> </w:t>
      </w:r>
      <w:r w:rsidR="625B32DE" w:rsidRPr="022250B6">
        <w:rPr>
          <w:rFonts w:ascii="Times New Roman" w:hAnsi="Times New Roman" w:cs="Times New Roman"/>
          <w:sz w:val="24"/>
          <w:szCs w:val="24"/>
        </w:rPr>
        <w:t>istungit pidamata</w:t>
      </w:r>
      <w:r w:rsidR="001028BD">
        <w:rPr>
          <w:rFonts w:ascii="Times New Roman" w:hAnsi="Times New Roman" w:cs="Times New Roman"/>
          <w:sz w:val="24"/>
          <w:szCs w:val="24"/>
        </w:rPr>
        <w:t>.</w:t>
      </w:r>
      <w:r w:rsidR="1DEAF128" w:rsidRPr="022250B6">
        <w:rPr>
          <w:rFonts w:ascii="Times New Roman" w:eastAsia="Times New Roman" w:hAnsi="Times New Roman" w:cs="Times New Roman"/>
          <w:sz w:val="24"/>
          <w:szCs w:val="24"/>
        </w:rPr>
        <w:t xml:space="preserve">. </w:t>
      </w:r>
      <w:r w:rsidR="32019A43" w:rsidRPr="022250B6">
        <w:rPr>
          <w:rFonts w:ascii="Times New Roman" w:hAnsi="Times New Roman" w:cs="Times New Roman"/>
          <w:sz w:val="24"/>
          <w:szCs w:val="24"/>
        </w:rPr>
        <w:t xml:space="preserve">Sätte eeskujuks on </w:t>
      </w:r>
      <w:proofErr w:type="spellStart"/>
      <w:r w:rsidR="32019A43" w:rsidRPr="022250B6">
        <w:rPr>
          <w:rFonts w:ascii="Times New Roman" w:hAnsi="Times New Roman" w:cs="Times New Roman"/>
          <w:sz w:val="24"/>
          <w:szCs w:val="24"/>
        </w:rPr>
        <w:t>TsMS</w:t>
      </w:r>
      <w:proofErr w:type="spellEnd"/>
      <w:r w:rsidR="32019A43" w:rsidRPr="022250B6">
        <w:rPr>
          <w:rFonts w:ascii="Times New Roman" w:hAnsi="Times New Roman" w:cs="Times New Roman"/>
          <w:sz w:val="24"/>
          <w:szCs w:val="24"/>
        </w:rPr>
        <w:t xml:space="preserve"> § 407 l</w:t>
      </w:r>
      <w:r w:rsidR="00877537">
        <w:rPr>
          <w:rFonts w:ascii="Times New Roman" w:hAnsi="Times New Roman" w:cs="Times New Roman"/>
          <w:sz w:val="24"/>
          <w:szCs w:val="24"/>
        </w:rPr>
        <w:t>õige</w:t>
      </w:r>
      <w:r w:rsidR="32019A43" w:rsidRPr="022250B6">
        <w:rPr>
          <w:rFonts w:ascii="Times New Roman" w:hAnsi="Times New Roman" w:cs="Times New Roman"/>
          <w:sz w:val="24"/>
          <w:szCs w:val="24"/>
        </w:rPr>
        <w:t xml:space="preserve"> </w:t>
      </w:r>
      <w:r w:rsidR="302EE4EC" w:rsidRPr="022250B6">
        <w:rPr>
          <w:rFonts w:ascii="Times New Roman" w:hAnsi="Times New Roman" w:cs="Times New Roman"/>
          <w:sz w:val="24"/>
          <w:szCs w:val="24"/>
        </w:rPr>
        <w:t>3</w:t>
      </w:r>
      <w:r w:rsidR="32019A43" w:rsidRPr="022250B6">
        <w:rPr>
          <w:rFonts w:ascii="Times New Roman" w:hAnsi="Times New Roman" w:cs="Times New Roman"/>
          <w:sz w:val="24"/>
          <w:szCs w:val="24"/>
        </w:rPr>
        <w:t>.</w:t>
      </w:r>
    </w:p>
    <w:p w14:paraId="381A05DE" w14:textId="77777777" w:rsidR="0028239D" w:rsidRDefault="0028239D" w:rsidP="002F3FFC">
      <w:pPr>
        <w:tabs>
          <w:tab w:val="left" w:pos="426"/>
        </w:tabs>
        <w:spacing w:after="0" w:line="240" w:lineRule="auto"/>
        <w:jc w:val="both"/>
        <w:rPr>
          <w:rFonts w:ascii="Times New Roman" w:hAnsi="Times New Roman" w:cs="Times New Roman"/>
          <w:sz w:val="24"/>
          <w:szCs w:val="24"/>
        </w:rPr>
      </w:pPr>
    </w:p>
    <w:p w14:paraId="350E6802" w14:textId="053E40A9" w:rsidR="00746FC3" w:rsidRDefault="10A0085E"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w:t>
      </w:r>
      <w:r w:rsidR="29EBF70E" w:rsidRPr="022250B6">
        <w:rPr>
          <w:rFonts w:ascii="Times New Roman" w:hAnsi="Times New Roman" w:cs="Times New Roman"/>
          <w:sz w:val="24"/>
          <w:szCs w:val="24"/>
          <w:u w:val="single"/>
        </w:rPr>
        <w:t>ge 4</w:t>
      </w:r>
      <w:r w:rsidR="29EBF70E" w:rsidRPr="022250B6">
        <w:rPr>
          <w:rFonts w:ascii="Times New Roman" w:hAnsi="Times New Roman" w:cs="Times New Roman"/>
          <w:sz w:val="24"/>
          <w:szCs w:val="24"/>
        </w:rPr>
        <w:t xml:space="preserve"> </w:t>
      </w:r>
      <w:r w:rsidR="07EB3D91" w:rsidRPr="022250B6">
        <w:rPr>
          <w:rFonts w:ascii="Times New Roman" w:hAnsi="Times New Roman" w:cs="Times New Roman"/>
          <w:sz w:val="24"/>
          <w:szCs w:val="24"/>
        </w:rPr>
        <w:t xml:space="preserve">sätestab tingimused, mille esinemisel ei või </w:t>
      </w:r>
      <w:proofErr w:type="spellStart"/>
      <w:r w:rsidR="07EB3D91" w:rsidRPr="022250B6">
        <w:rPr>
          <w:rFonts w:ascii="Times New Roman" w:hAnsi="Times New Roman" w:cs="Times New Roman"/>
          <w:sz w:val="24"/>
          <w:szCs w:val="24"/>
        </w:rPr>
        <w:t>tagaseljaotsust</w:t>
      </w:r>
      <w:proofErr w:type="spellEnd"/>
      <w:r w:rsidR="07EB3D91" w:rsidRPr="022250B6">
        <w:rPr>
          <w:rFonts w:ascii="Times New Roman" w:hAnsi="Times New Roman" w:cs="Times New Roman"/>
          <w:sz w:val="24"/>
          <w:szCs w:val="24"/>
        </w:rPr>
        <w:t xml:space="preserve"> teha.</w:t>
      </w:r>
      <w:r w:rsidRPr="022250B6">
        <w:rPr>
          <w:rFonts w:ascii="Times New Roman" w:hAnsi="Times New Roman" w:cs="Times New Roman"/>
          <w:sz w:val="24"/>
          <w:szCs w:val="24"/>
        </w:rPr>
        <w:t xml:space="preserve"> </w:t>
      </w:r>
      <w:r w:rsidR="04F1DB72" w:rsidRPr="022250B6">
        <w:rPr>
          <w:rFonts w:ascii="Times New Roman" w:hAnsi="Times New Roman" w:cs="Times New Roman"/>
          <w:sz w:val="24"/>
          <w:szCs w:val="24"/>
        </w:rPr>
        <w:t xml:space="preserve">Sätte eeskujuks on </w:t>
      </w:r>
      <w:proofErr w:type="spellStart"/>
      <w:r w:rsidR="04F1DB72" w:rsidRPr="022250B6">
        <w:rPr>
          <w:rFonts w:ascii="Times New Roman" w:hAnsi="Times New Roman" w:cs="Times New Roman"/>
          <w:sz w:val="24"/>
          <w:szCs w:val="24"/>
        </w:rPr>
        <w:t>TsMS</w:t>
      </w:r>
      <w:proofErr w:type="spellEnd"/>
      <w:r w:rsidR="04F1DB72" w:rsidRPr="022250B6">
        <w:rPr>
          <w:rFonts w:ascii="Times New Roman" w:hAnsi="Times New Roman" w:cs="Times New Roman"/>
          <w:sz w:val="24"/>
          <w:szCs w:val="24"/>
        </w:rPr>
        <w:t xml:space="preserve"> § 407 lõige 5. </w:t>
      </w:r>
      <w:proofErr w:type="spellStart"/>
      <w:r w:rsidR="6DB576C1" w:rsidRPr="022250B6">
        <w:rPr>
          <w:rFonts w:ascii="Times New Roman" w:hAnsi="Times New Roman" w:cs="Times New Roman"/>
          <w:sz w:val="24"/>
          <w:szCs w:val="24"/>
        </w:rPr>
        <w:t>T</w:t>
      </w:r>
      <w:r w:rsidR="011E587E" w:rsidRPr="022250B6">
        <w:rPr>
          <w:rFonts w:ascii="Times New Roman" w:hAnsi="Times New Roman" w:cs="Times New Roman"/>
          <w:sz w:val="24"/>
          <w:szCs w:val="24"/>
        </w:rPr>
        <w:t>agaseljaotsust</w:t>
      </w:r>
      <w:proofErr w:type="spellEnd"/>
      <w:r w:rsidR="011E587E" w:rsidRPr="022250B6">
        <w:rPr>
          <w:rFonts w:ascii="Times New Roman" w:hAnsi="Times New Roman" w:cs="Times New Roman"/>
          <w:sz w:val="24"/>
          <w:szCs w:val="24"/>
        </w:rPr>
        <w:t xml:space="preserve"> </w:t>
      </w:r>
      <w:r w:rsidR="40F1D8DE" w:rsidRPr="022250B6">
        <w:rPr>
          <w:rFonts w:ascii="Times New Roman" w:hAnsi="Times New Roman" w:cs="Times New Roman"/>
          <w:sz w:val="24"/>
          <w:szCs w:val="24"/>
        </w:rPr>
        <w:t xml:space="preserve">ei või </w:t>
      </w:r>
      <w:r w:rsidR="011E587E" w:rsidRPr="022250B6">
        <w:rPr>
          <w:rFonts w:ascii="Times New Roman" w:hAnsi="Times New Roman" w:cs="Times New Roman"/>
          <w:sz w:val="24"/>
          <w:szCs w:val="24"/>
        </w:rPr>
        <w:t>teha juhul, kui:</w:t>
      </w:r>
    </w:p>
    <w:p w14:paraId="04B8E401" w14:textId="50690A3E"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vastaspoolele</w:t>
      </w:r>
      <w:r w:rsidRPr="002B4070">
        <w:rPr>
          <w:rFonts w:ascii="Times New Roman" w:hAnsi="Times New Roman" w:cs="Times New Roman"/>
          <w:sz w:val="24"/>
          <w:szCs w:val="24"/>
        </w:rPr>
        <w:t xml:space="preserve"> anti </w:t>
      </w:r>
      <w:r>
        <w:rPr>
          <w:rFonts w:ascii="Times New Roman" w:hAnsi="Times New Roman" w:cs="Times New Roman"/>
          <w:sz w:val="24"/>
          <w:szCs w:val="24"/>
        </w:rPr>
        <w:t>avaldusele</w:t>
      </w:r>
      <w:r w:rsidRPr="002B4070">
        <w:rPr>
          <w:rFonts w:ascii="Times New Roman" w:hAnsi="Times New Roman" w:cs="Times New Roman"/>
          <w:sz w:val="24"/>
          <w:szCs w:val="24"/>
        </w:rPr>
        <w:t xml:space="preserve"> vastamiseks ilmselt liiga lühike tähtaeg;</w:t>
      </w:r>
    </w:p>
    <w:p w14:paraId="440FB495" w14:textId="576FDB51"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vastaspoolele</w:t>
      </w:r>
      <w:r w:rsidRPr="002B4070">
        <w:rPr>
          <w:rFonts w:ascii="Times New Roman" w:hAnsi="Times New Roman" w:cs="Times New Roman"/>
          <w:sz w:val="24"/>
          <w:szCs w:val="24"/>
        </w:rPr>
        <w:t xml:space="preserve"> ei teatatud </w:t>
      </w:r>
      <w:r>
        <w:rPr>
          <w:rFonts w:ascii="Times New Roman" w:hAnsi="Times New Roman" w:cs="Times New Roman"/>
          <w:sz w:val="24"/>
          <w:szCs w:val="24"/>
        </w:rPr>
        <w:t>avaldusele</w:t>
      </w:r>
      <w:r w:rsidRPr="002B4070">
        <w:rPr>
          <w:rFonts w:ascii="Times New Roman" w:hAnsi="Times New Roman" w:cs="Times New Roman"/>
          <w:sz w:val="24"/>
          <w:szCs w:val="24"/>
        </w:rPr>
        <w:t xml:space="preserve"> vastamata jätmise tagajärgedest;</w:t>
      </w:r>
    </w:p>
    <w:p w14:paraId="298F9724" w14:textId="2247427C"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avalduse menetlusse võtmisel on rikutud </w:t>
      </w:r>
      <w:proofErr w:type="spellStart"/>
      <w:r w:rsidR="00C14A68" w:rsidRPr="00D06603">
        <w:rPr>
          <w:rFonts w:ascii="Times New Roman" w:hAnsi="Times New Roman" w:cs="Times New Roman"/>
          <w:sz w:val="24"/>
          <w:szCs w:val="24"/>
        </w:rPr>
        <w:t>TvLS</w:t>
      </w:r>
      <w:proofErr w:type="spellEnd"/>
      <w:r w:rsidRPr="022250B6">
        <w:rPr>
          <w:rFonts w:ascii="Times New Roman" w:hAnsi="Times New Roman" w:cs="Times New Roman"/>
          <w:sz w:val="24"/>
          <w:szCs w:val="24"/>
        </w:rPr>
        <w:t xml:space="preserve"> §-de 26 ja 27 nõudeid;</w:t>
      </w:r>
    </w:p>
    <w:p w14:paraId="04A5FFD9" w14:textId="2B32CC07"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 xml:space="preserve">vastaspool on teatanud </w:t>
      </w:r>
      <w:r w:rsidR="00931341" w:rsidRPr="26680525">
        <w:rPr>
          <w:rFonts w:ascii="Times New Roman" w:hAnsi="Times New Roman" w:cs="Times New Roman"/>
          <w:sz w:val="24"/>
          <w:szCs w:val="24"/>
        </w:rPr>
        <w:t>TVK</w:t>
      </w:r>
      <w:r w:rsidR="3EE91AB1" w:rsidRPr="26680525">
        <w:rPr>
          <w:rFonts w:ascii="Times New Roman" w:hAnsi="Times New Roman" w:cs="Times New Roman"/>
          <w:sz w:val="24"/>
          <w:szCs w:val="24"/>
        </w:rPr>
        <w:t>-</w:t>
      </w:r>
      <w:proofErr w:type="spellStart"/>
      <w:r w:rsidRPr="26680525">
        <w:rPr>
          <w:rFonts w:ascii="Times New Roman" w:hAnsi="Times New Roman" w:cs="Times New Roman"/>
          <w:sz w:val="24"/>
          <w:szCs w:val="24"/>
        </w:rPr>
        <w:t>le</w:t>
      </w:r>
      <w:proofErr w:type="spellEnd"/>
      <w:r w:rsidRPr="26680525">
        <w:rPr>
          <w:rFonts w:ascii="Times New Roman" w:hAnsi="Times New Roman" w:cs="Times New Roman"/>
          <w:sz w:val="24"/>
          <w:szCs w:val="24"/>
        </w:rPr>
        <w:t xml:space="preserve"> mõjuvast põhjusest avaldusele vastamata jätmiseks ja on seda põhistanud pärast avaldusele vastamiseks määratud tähtaja möödumist, kuid enne tagaselja otsuse tegemist;</w:t>
      </w:r>
    </w:p>
    <w:p w14:paraId="6F54CB0C" w14:textId="42F9CC34"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istungile ilmumata jäänud vastaspoolt ei kutsutud istungile õigel ajal või kutses ei ole selgitatud istungilt puudumise tagajärgi või kui on eiratud muid istungile kutsumise nõudeid;</w:t>
      </w:r>
    </w:p>
    <w:p w14:paraId="22FE7370" w14:textId="24668337"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 xml:space="preserve">vastaspool on teatanud </w:t>
      </w:r>
      <w:r w:rsidR="00931341" w:rsidRPr="26680525">
        <w:rPr>
          <w:rFonts w:ascii="Times New Roman" w:hAnsi="Times New Roman" w:cs="Times New Roman"/>
          <w:sz w:val="24"/>
          <w:szCs w:val="24"/>
        </w:rPr>
        <w:t>TVK</w:t>
      </w:r>
      <w:r w:rsidR="604AE2E2" w:rsidRPr="26680525">
        <w:rPr>
          <w:rFonts w:ascii="Times New Roman" w:hAnsi="Times New Roman" w:cs="Times New Roman"/>
          <w:sz w:val="24"/>
          <w:szCs w:val="24"/>
        </w:rPr>
        <w:t>-</w:t>
      </w:r>
      <w:proofErr w:type="spellStart"/>
      <w:r w:rsidRPr="26680525">
        <w:rPr>
          <w:rFonts w:ascii="Times New Roman" w:hAnsi="Times New Roman" w:cs="Times New Roman"/>
          <w:sz w:val="24"/>
          <w:szCs w:val="24"/>
        </w:rPr>
        <w:t>le</w:t>
      </w:r>
      <w:proofErr w:type="spellEnd"/>
      <w:r w:rsidRPr="26680525">
        <w:rPr>
          <w:rFonts w:ascii="Times New Roman" w:hAnsi="Times New Roman" w:cs="Times New Roman"/>
          <w:sz w:val="24"/>
          <w:szCs w:val="24"/>
        </w:rPr>
        <w:t xml:space="preserve"> istungile ilmumata jätmise </w:t>
      </w:r>
      <w:r w:rsidR="009F161A" w:rsidRPr="26680525">
        <w:rPr>
          <w:rFonts w:ascii="Times New Roman" w:hAnsi="Times New Roman" w:cs="Times New Roman"/>
          <w:sz w:val="24"/>
          <w:szCs w:val="24"/>
        </w:rPr>
        <w:t xml:space="preserve">mõjuvast põhjusest </w:t>
      </w:r>
      <w:r w:rsidRPr="26680525">
        <w:rPr>
          <w:rFonts w:ascii="Times New Roman" w:hAnsi="Times New Roman" w:cs="Times New Roman"/>
          <w:sz w:val="24"/>
          <w:szCs w:val="24"/>
        </w:rPr>
        <w:t>ja on seda põhistanud;</w:t>
      </w:r>
    </w:p>
    <w:p w14:paraId="169F4EB4" w14:textId="3786FA10" w:rsidR="00746FC3" w:rsidRDefault="00746FC3" w:rsidP="002F3FFC">
      <w:pPr>
        <w:numPr>
          <w:ilvl w:val="0"/>
          <w:numId w:val="6"/>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vastaspool </w:t>
      </w:r>
      <w:r w:rsidRPr="00FD1D77">
        <w:rPr>
          <w:rFonts w:ascii="Times New Roman" w:hAnsi="Times New Roman" w:cs="Times New Roman"/>
          <w:sz w:val="24"/>
          <w:szCs w:val="24"/>
        </w:rPr>
        <w:t>oli nõus asja</w:t>
      </w:r>
      <w:r>
        <w:rPr>
          <w:rFonts w:ascii="Times New Roman" w:hAnsi="Times New Roman" w:cs="Times New Roman"/>
          <w:sz w:val="24"/>
          <w:szCs w:val="24"/>
        </w:rPr>
        <w:t xml:space="preserve"> lahendamisega</w:t>
      </w:r>
      <w:r w:rsidRPr="00FD1D77">
        <w:rPr>
          <w:rFonts w:ascii="Times New Roman" w:hAnsi="Times New Roman" w:cs="Times New Roman"/>
          <w:sz w:val="24"/>
          <w:szCs w:val="24"/>
        </w:rPr>
        <w:t xml:space="preserve"> kirjaliku</w:t>
      </w:r>
      <w:r>
        <w:rPr>
          <w:rFonts w:ascii="Times New Roman" w:hAnsi="Times New Roman" w:cs="Times New Roman"/>
          <w:sz w:val="24"/>
          <w:szCs w:val="24"/>
        </w:rPr>
        <w:t>s</w:t>
      </w:r>
      <w:r w:rsidRPr="00FD1D77">
        <w:rPr>
          <w:rFonts w:ascii="Times New Roman" w:hAnsi="Times New Roman" w:cs="Times New Roman"/>
          <w:sz w:val="24"/>
          <w:szCs w:val="24"/>
        </w:rPr>
        <w:t xml:space="preserve"> menetluse</w:t>
      </w:r>
      <w:r>
        <w:rPr>
          <w:rFonts w:ascii="Times New Roman" w:hAnsi="Times New Roman" w:cs="Times New Roman"/>
          <w:sz w:val="24"/>
          <w:szCs w:val="24"/>
        </w:rPr>
        <w:t>s või asja lahendamisega tema osavõtuta.</w:t>
      </w:r>
    </w:p>
    <w:p w14:paraId="086D9A1C" w14:textId="77777777" w:rsidR="00960680" w:rsidRDefault="00960680" w:rsidP="002F3FFC">
      <w:pPr>
        <w:tabs>
          <w:tab w:val="left" w:pos="426"/>
        </w:tabs>
        <w:spacing w:after="0" w:line="240" w:lineRule="auto"/>
        <w:jc w:val="both"/>
        <w:rPr>
          <w:rFonts w:ascii="Times New Roman" w:hAnsi="Times New Roman" w:cs="Times New Roman"/>
          <w:sz w:val="24"/>
          <w:szCs w:val="24"/>
        </w:rPr>
      </w:pPr>
    </w:p>
    <w:p w14:paraId="789B2003" w14:textId="6A0AEED0" w:rsidR="00746FC3" w:rsidRDefault="00530186"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u w:val="single"/>
        </w:rPr>
        <w:t>Lõige</w:t>
      </w:r>
      <w:r w:rsidR="00960680" w:rsidRPr="022250B6">
        <w:rPr>
          <w:rFonts w:ascii="Times New Roman" w:hAnsi="Times New Roman" w:cs="Times New Roman"/>
          <w:sz w:val="24"/>
          <w:szCs w:val="24"/>
          <w:u w:val="single"/>
        </w:rPr>
        <w:t xml:space="preserve"> 5</w:t>
      </w:r>
      <w:r w:rsidR="00960680" w:rsidRPr="022250B6">
        <w:rPr>
          <w:rFonts w:ascii="Times New Roman" w:hAnsi="Times New Roman" w:cs="Times New Roman"/>
          <w:sz w:val="24"/>
          <w:szCs w:val="24"/>
        </w:rPr>
        <w:t xml:space="preserve"> sätestab, et kui</w:t>
      </w:r>
      <w:r w:rsidR="00746FC3" w:rsidRPr="022250B6">
        <w:rPr>
          <w:rFonts w:ascii="Times New Roman" w:hAnsi="Times New Roman" w:cs="Times New Roman"/>
          <w:sz w:val="24"/>
          <w:szCs w:val="24"/>
        </w:rPr>
        <w:t xml:space="preserve"> avaldaja on nõus </w:t>
      </w:r>
      <w:proofErr w:type="spellStart"/>
      <w:r w:rsidR="00746FC3" w:rsidRPr="022250B6">
        <w:rPr>
          <w:rFonts w:ascii="Times New Roman" w:hAnsi="Times New Roman" w:cs="Times New Roman"/>
          <w:sz w:val="24"/>
          <w:szCs w:val="24"/>
        </w:rPr>
        <w:t>tagaseljaotsuse</w:t>
      </w:r>
      <w:proofErr w:type="spellEnd"/>
      <w:r w:rsidR="00746FC3" w:rsidRPr="022250B6">
        <w:rPr>
          <w:rFonts w:ascii="Times New Roman" w:hAnsi="Times New Roman" w:cs="Times New Roman"/>
          <w:sz w:val="24"/>
          <w:szCs w:val="24"/>
        </w:rPr>
        <w:t xml:space="preserve"> tegemisega, kuid avaldus ei ole avalduses märgitud ulatuses ja asjaoludega õiguslikult põhjendatud, teeb </w:t>
      </w:r>
      <w:r w:rsidR="00931341" w:rsidRPr="022250B6">
        <w:rPr>
          <w:rFonts w:ascii="Times New Roman" w:hAnsi="Times New Roman" w:cs="Times New Roman"/>
          <w:sz w:val="24"/>
          <w:szCs w:val="24"/>
        </w:rPr>
        <w:t>TVK</w:t>
      </w:r>
      <w:r w:rsidR="00746FC3" w:rsidRPr="022250B6">
        <w:rPr>
          <w:rFonts w:ascii="Times New Roman" w:hAnsi="Times New Roman" w:cs="Times New Roman"/>
          <w:sz w:val="24"/>
          <w:szCs w:val="24"/>
        </w:rPr>
        <w:t xml:space="preserve"> otsuse, millega jätab avalduse rahuldamata.</w:t>
      </w:r>
      <w:r w:rsidR="2B9F8E0C" w:rsidRPr="022250B6">
        <w:rPr>
          <w:rFonts w:ascii="Times New Roman" w:hAnsi="Times New Roman" w:cs="Times New Roman"/>
          <w:sz w:val="24"/>
          <w:szCs w:val="24"/>
        </w:rPr>
        <w:t xml:space="preserve"> Õiguslik põhjendus </w:t>
      </w:r>
      <w:r w:rsidR="009F161A">
        <w:rPr>
          <w:rFonts w:ascii="Times New Roman" w:hAnsi="Times New Roman" w:cs="Times New Roman"/>
          <w:sz w:val="24"/>
          <w:szCs w:val="24"/>
        </w:rPr>
        <w:t>sisaldab</w:t>
      </w:r>
      <w:r w:rsidR="2B9F8E0C" w:rsidRPr="022250B6">
        <w:rPr>
          <w:rFonts w:ascii="Times New Roman" w:hAnsi="Times New Roman" w:cs="Times New Roman"/>
          <w:sz w:val="24"/>
          <w:szCs w:val="24"/>
        </w:rPr>
        <w:t xml:space="preserve"> faktiliste asjaolude pinnalt tehtud õiguslikke järeldusi – selget seisukohta, millised nõude eelduseks olevad tingimused ei ole täidetud ja miks</w:t>
      </w:r>
      <w:r w:rsidR="12374344" w:rsidRPr="022250B6">
        <w:rPr>
          <w:rFonts w:ascii="Times New Roman" w:hAnsi="Times New Roman" w:cs="Times New Roman"/>
          <w:sz w:val="24"/>
          <w:szCs w:val="24"/>
        </w:rPr>
        <w:t>, seega avaldaja peab läbi faktiliste asjaolude tegema TVK-</w:t>
      </w:r>
      <w:proofErr w:type="spellStart"/>
      <w:r w:rsidR="12374344" w:rsidRPr="022250B6">
        <w:rPr>
          <w:rFonts w:ascii="Times New Roman" w:hAnsi="Times New Roman" w:cs="Times New Roman"/>
          <w:sz w:val="24"/>
          <w:szCs w:val="24"/>
        </w:rPr>
        <w:t>le</w:t>
      </w:r>
      <w:proofErr w:type="spellEnd"/>
      <w:r w:rsidR="2B9F8E0C" w:rsidRPr="022250B6">
        <w:rPr>
          <w:rFonts w:ascii="Times New Roman" w:hAnsi="Times New Roman" w:cs="Times New Roman"/>
          <w:sz w:val="24"/>
          <w:szCs w:val="24"/>
        </w:rPr>
        <w:t xml:space="preserve"> </w:t>
      </w:r>
      <w:r w:rsidR="0C00D8A0" w:rsidRPr="022250B6">
        <w:rPr>
          <w:rFonts w:ascii="Times New Roman" w:hAnsi="Times New Roman" w:cs="Times New Roman"/>
          <w:sz w:val="24"/>
          <w:szCs w:val="24"/>
        </w:rPr>
        <w:t xml:space="preserve">oma nõude usutavaks. Näiteks jätab TVK avalduse rahuldamata, kui rahalise nõude korral ei suuda avaldaja tõendada, et tal oli vastaspoolega töösuhe. </w:t>
      </w:r>
      <w:r w:rsidR="008A1457" w:rsidRPr="022250B6">
        <w:rPr>
          <w:rFonts w:ascii="Times New Roman" w:hAnsi="Times New Roman" w:cs="Times New Roman"/>
          <w:sz w:val="24"/>
          <w:szCs w:val="24"/>
        </w:rPr>
        <w:t xml:space="preserve">Sätte eeskujuks on </w:t>
      </w:r>
      <w:proofErr w:type="spellStart"/>
      <w:r w:rsidR="008A1457" w:rsidRPr="022250B6">
        <w:rPr>
          <w:rFonts w:ascii="Times New Roman" w:hAnsi="Times New Roman" w:cs="Times New Roman"/>
          <w:sz w:val="24"/>
          <w:szCs w:val="24"/>
        </w:rPr>
        <w:t>TsMS</w:t>
      </w:r>
      <w:proofErr w:type="spellEnd"/>
      <w:r w:rsidR="008A1457" w:rsidRPr="022250B6">
        <w:rPr>
          <w:rFonts w:ascii="Times New Roman" w:hAnsi="Times New Roman" w:cs="Times New Roman"/>
          <w:sz w:val="24"/>
          <w:szCs w:val="24"/>
        </w:rPr>
        <w:t xml:space="preserve"> § 407 l</w:t>
      </w:r>
      <w:r w:rsidR="0038375F">
        <w:rPr>
          <w:rFonts w:ascii="Times New Roman" w:hAnsi="Times New Roman" w:cs="Times New Roman"/>
          <w:sz w:val="24"/>
          <w:szCs w:val="24"/>
        </w:rPr>
        <w:t>õige</w:t>
      </w:r>
      <w:r w:rsidR="008A1457" w:rsidRPr="022250B6">
        <w:rPr>
          <w:rFonts w:ascii="Times New Roman" w:hAnsi="Times New Roman" w:cs="Times New Roman"/>
          <w:sz w:val="24"/>
          <w:szCs w:val="24"/>
        </w:rPr>
        <w:t xml:space="preserve"> 6.</w:t>
      </w:r>
    </w:p>
    <w:p w14:paraId="2B4EC993" w14:textId="236A4CDA" w:rsidR="00960680" w:rsidRDefault="00960680" w:rsidP="002F3FFC">
      <w:pPr>
        <w:tabs>
          <w:tab w:val="left" w:pos="426"/>
        </w:tabs>
        <w:spacing w:after="0" w:line="240" w:lineRule="auto"/>
        <w:jc w:val="both"/>
        <w:rPr>
          <w:rFonts w:ascii="Times New Roman" w:hAnsi="Times New Roman" w:cs="Times New Roman"/>
          <w:sz w:val="24"/>
          <w:szCs w:val="24"/>
        </w:rPr>
      </w:pPr>
    </w:p>
    <w:p w14:paraId="522CC413" w14:textId="15F45AC8" w:rsidR="00960680" w:rsidRPr="00D06603" w:rsidRDefault="009961B9" w:rsidP="26680525">
      <w:pPr>
        <w:tabs>
          <w:tab w:val="left" w:pos="426"/>
        </w:tabs>
        <w:spacing w:after="0" w:line="240" w:lineRule="auto"/>
        <w:jc w:val="both"/>
        <w:rPr>
          <w:rFonts w:ascii="Times New Roman" w:hAnsi="Times New Roman" w:cs="Times New Roman"/>
          <w:sz w:val="24"/>
          <w:szCs w:val="24"/>
          <w:u w:val="single"/>
        </w:rPr>
      </w:pPr>
      <w:r w:rsidRPr="26680525">
        <w:rPr>
          <w:rFonts w:ascii="Times New Roman" w:hAnsi="Times New Roman" w:cs="Times New Roman"/>
          <w:sz w:val="24"/>
          <w:szCs w:val="24"/>
          <w:u w:val="single"/>
        </w:rPr>
        <w:t>L</w:t>
      </w:r>
      <w:r w:rsidR="00960680" w:rsidRPr="26680525">
        <w:rPr>
          <w:rFonts w:ascii="Times New Roman" w:hAnsi="Times New Roman" w:cs="Times New Roman"/>
          <w:sz w:val="24"/>
          <w:szCs w:val="24"/>
          <w:u w:val="single"/>
        </w:rPr>
        <w:t>õiked 6</w:t>
      </w:r>
      <w:r w:rsidR="0038375F">
        <w:rPr>
          <w:rFonts w:ascii="Times New Roman" w:hAnsi="Times New Roman" w:cs="Times New Roman"/>
          <w:sz w:val="24"/>
          <w:szCs w:val="24"/>
          <w:u w:val="single"/>
        </w:rPr>
        <w:t>–</w:t>
      </w:r>
      <w:r w:rsidR="00960680" w:rsidRPr="26680525">
        <w:rPr>
          <w:rFonts w:ascii="Times New Roman" w:hAnsi="Times New Roman" w:cs="Times New Roman"/>
          <w:sz w:val="24"/>
          <w:szCs w:val="24"/>
          <w:u w:val="single"/>
        </w:rPr>
        <w:t>11</w:t>
      </w:r>
      <w:r w:rsidR="00960680" w:rsidRPr="26680525">
        <w:rPr>
          <w:rFonts w:ascii="Times New Roman" w:hAnsi="Times New Roman" w:cs="Times New Roman"/>
          <w:sz w:val="24"/>
          <w:szCs w:val="24"/>
        </w:rPr>
        <w:t xml:space="preserve"> näevad ette menetluse taastamise ja </w:t>
      </w:r>
      <w:proofErr w:type="spellStart"/>
      <w:r w:rsidR="00960680" w:rsidRPr="26680525">
        <w:rPr>
          <w:rFonts w:ascii="Times New Roman" w:hAnsi="Times New Roman" w:cs="Times New Roman"/>
          <w:sz w:val="24"/>
          <w:szCs w:val="24"/>
        </w:rPr>
        <w:t>tagaseljaotsuse</w:t>
      </w:r>
      <w:proofErr w:type="spellEnd"/>
      <w:r w:rsidR="00960680" w:rsidRPr="26680525">
        <w:rPr>
          <w:rFonts w:ascii="Times New Roman" w:hAnsi="Times New Roman" w:cs="Times New Roman"/>
          <w:sz w:val="24"/>
          <w:szCs w:val="24"/>
        </w:rPr>
        <w:t xml:space="preserve"> vaidlustamise korra. Nimelt kui tsiviilkohtumenetluses on poolel, kelle suhtes </w:t>
      </w:r>
      <w:proofErr w:type="spellStart"/>
      <w:r w:rsidR="00960680" w:rsidRPr="26680525">
        <w:rPr>
          <w:rFonts w:ascii="Times New Roman" w:hAnsi="Times New Roman" w:cs="Times New Roman"/>
          <w:sz w:val="24"/>
          <w:szCs w:val="24"/>
        </w:rPr>
        <w:t>tagaseljaotsus</w:t>
      </w:r>
      <w:proofErr w:type="spellEnd"/>
      <w:r w:rsidR="00960680" w:rsidRPr="26680525">
        <w:rPr>
          <w:rFonts w:ascii="Times New Roman" w:hAnsi="Times New Roman" w:cs="Times New Roman"/>
          <w:sz w:val="24"/>
          <w:szCs w:val="24"/>
        </w:rPr>
        <w:t xml:space="preserve"> tehti, õigus esitada kaja (</w:t>
      </w:r>
      <w:proofErr w:type="spellStart"/>
      <w:r w:rsidR="00960680" w:rsidRPr="26680525">
        <w:rPr>
          <w:rFonts w:ascii="Times New Roman" w:hAnsi="Times New Roman" w:cs="Times New Roman"/>
          <w:sz w:val="24"/>
          <w:szCs w:val="24"/>
        </w:rPr>
        <w:t>TsMS</w:t>
      </w:r>
      <w:proofErr w:type="spellEnd"/>
      <w:r w:rsidR="00960680" w:rsidRPr="26680525">
        <w:rPr>
          <w:rFonts w:ascii="Times New Roman" w:hAnsi="Times New Roman" w:cs="Times New Roman"/>
          <w:sz w:val="24"/>
          <w:szCs w:val="24"/>
        </w:rPr>
        <w:t xml:space="preserve"> § 415) ja taotleda menetluse taastamist, siis </w:t>
      </w:r>
      <w:r w:rsidR="00931341" w:rsidRPr="26680525">
        <w:rPr>
          <w:rFonts w:ascii="Times New Roman" w:hAnsi="Times New Roman" w:cs="Times New Roman"/>
          <w:sz w:val="24"/>
          <w:szCs w:val="24"/>
        </w:rPr>
        <w:t>TVK</w:t>
      </w:r>
      <w:r w:rsidR="00960680" w:rsidRPr="26680525">
        <w:rPr>
          <w:rFonts w:ascii="Times New Roman" w:hAnsi="Times New Roman" w:cs="Times New Roman"/>
          <w:sz w:val="24"/>
          <w:szCs w:val="24"/>
        </w:rPr>
        <w:t xml:space="preserve"> menetluses </w:t>
      </w:r>
      <w:r w:rsidRPr="26680525">
        <w:rPr>
          <w:rFonts w:ascii="Times New Roman" w:hAnsi="Times New Roman" w:cs="Times New Roman"/>
          <w:sz w:val="24"/>
          <w:szCs w:val="24"/>
        </w:rPr>
        <w:t xml:space="preserve">on </w:t>
      </w:r>
      <w:r w:rsidR="00960680" w:rsidRPr="26680525">
        <w:rPr>
          <w:rFonts w:ascii="Times New Roman" w:hAnsi="Times New Roman" w:cs="Times New Roman"/>
          <w:sz w:val="24"/>
          <w:szCs w:val="24"/>
        </w:rPr>
        <w:t xml:space="preserve">vastaspoolel õigus 30 </w:t>
      </w:r>
      <w:r w:rsidR="00806201" w:rsidRPr="26680525">
        <w:rPr>
          <w:rFonts w:ascii="Times New Roman" w:hAnsi="Times New Roman" w:cs="Times New Roman"/>
          <w:sz w:val="24"/>
          <w:szCs w:val="24"/>
        </w:rPr>
        <w:t>kalendri</w:t>
      </w:r>
      <w:r w:rsidR="00960680" w:rsidRPr="26680525">
        <w:rPr>
          <w:rFonts w:ascii="Times New Roman" w:hAnsi="Times New Roman" w:cs="Times New Roman"/>
          <w:sz w:val="24"/>
          <w:szCs w:val="24"/>
        </w:rPr>
        <w:t xml:space="preserve">päeva jooksul </w:t>
      </w:r>
      <w:proofErr w:type="spellStart"/>
      <w:r w:rsidR="00960680" w:rsidRPr="26680525">
        <w:rPr>
          <w:rFonts w:ascii="Times New Roman" w:hAnsi="Times New Roman" w:cs="Times New Roman"/>
          <w:sz w:val="24"/>
          <w:szCs w:val="24"/>
        </w:rPr>
        <w:t>tagaseljaotsuse</w:t>
      </w:r>
      <w:proofErr w:type="spellEnd"/>
      <w:r w:rsidR="00960680" w:rsidRPr="26680525">
        <w:rPr>
          <w:rFonts w:ascii="Times New Roman" w:hAnsi="Times New Roman" w:cs="Times New Roman"/>
          <w:sz w:val="24"/>
          <w:szCs w:val="24"/>
        </w:rPr>
        <w:t xml:space="preserve"> kättetoimetamisest või avalikul kättetoimetamisel alates päevast, kui vastaspool sai </w:t>
      </w:r>
      <w:proofErr w:type="spellStart"/>
      <w:r w:rsidR="00960680" w:rsidRPr="26680525">
        <w:rPr>
          <w:rFonts w:ascii="Times New Roman" w:hAnsi="Times New Roman" w:cs="Times New Roman"/>
          <w:sz w:val="24"/>
          <w:szCs w:val="24"/>
        </w:rPr>
        <w:t>tagaseljaotsusest</w:t>
      </w:r>
      <w:proofErr w:type="spellEnd"/>
      <w:r w:rsidR="00960680" w:rsidRPr="26680525">
        <w:rPr>
          <w:rFonts w:ascii="Times New Roman" w:hAnsi="Times New Roman" w:cs="Times New Roman"/>
          <w:sz w:val="24"/>
          <w:szCs w:val="24"/>
        </w:rPr>
        <w:t xml:space="preserve"> või selle täitmiseks algatatud täitemenetlusest teada, taotleda otsuse teinud </w:t>
      </w:r>
      <w:r w:rsidR="00931341" w:rsidRPr="26680525">
        <w:rPr>
          <w:rFonts w:ascii="Times New Roman" w:hAnsi="Times New Roman" w:cs="Times New Roman"/>
          <w:sz w:val="24"/>
          <w:szCs w:val="24"/>
        </w:rPr>
        <w:t>TVK</w:t>
      </w:r>
      <w:r w:rsidR="00806201" w:rsidRPr="26680525">
        <w:rPr>
          <w:rFonts w:ascii="Times New Roman" w:hAnsi="Times New Roman" w:cs="Times New Roman"/>
          <w:sz w:val="24"/>
          <w:szCs w:val="24"/>
        </w:rPr>
        <w:t>-</w:t>
      </w:r>
      <w:proofErr w:type="spellStart"/>
      <w:r w:rsidR="00960680" w:rsidRPr="26680525">
        <w:rPr>
          <w:rFonts w:ascii="Times New Roman" w:hAnsi="Times New Roman" w:cs="Times New Roman"/>
          <w:sz w:val="24"/>
          <w:szCs w:val="24"/>
        </w:rPr>
        <w:t>lt</w:t>
      </w:r>
      <w:proofErr w:type="spellEnd"/>
      <w:r w:rsidR="00960680" w:rsidRPr="26680525">
        <w:rPr>
          <w:rFonts w:ascii="Times New Roman" w:hAnsi="Times New Roman" w:cs="Times New Roman"/>
          <w:sz w:val="24"/>
          <w:szCs w:val="24"/>
        </w:rPr>
        <w:t xml:space="preserve"> menetluse taastamist ja asja sisulist läbivaatamist.</w:t>
      </w:r>
      <w:r w:rsidR="05EE127F" w:rsidRPr="26680525">
        <w:rPr>
          <w:rFonts w:ascii="Times New Roman" w:hAnsi="Times New Roman" w:cs="Times New Roman"/>
          <w:sz w:val="24"/>
          <w:szCs w:val="24"/>
        </w:rPr>
        <w:t xml:space="preserve"> </w:t>
      </w:r>
      <w:r w:rsidR="00D55120">
        <w:rPr>
          <w:rFonts w:ascii="Times New Roman" w:hAnsi="Times New Roman" w:cs="Times New Roman"/>
          <w:sz w:val="24"/>
          <w:szCs w:val="24"/>
        </w:rPr>
        <w:t>T</w:t>
      </w:r>
      <w:r w:rsidR="05EE127F" w:rsidRPr="26680525">
        <w:rPr>
          <w:rFonts w:ascii="Times New Roman" w:hAnsi="Times New Roman" w:cs="Times New Roman"/>
          <w:sz w:val="24"/>
          <w:szCs w:val="24"/>
        </w:rPr>
        <w:t>aotlus</w:t>
      </w:r>
      <w:r w:rsidR="00D55120">
        <w:rPr>
          <w:rFonts w:ascii="Times New Roman" w:hAnsi="Times New Roman" w:cs="Times New Roman"/>
          <w:sz w:val="24"/>
          <w:szCs w:val="24"/>
        </w:rPr>
        <w:t>e saab</w:t>
      </w:r>
      <w:r w:rsidR="05EE127F" w:rsidRPr="26680525">
        <w:rPr>
          <w:rFonts w:ascii="Times New Roman" w:hAnsi="Times New Roman" w:cs="Times New Roman"/>
          <w:sz w:val="24"/>
          <w:szCs w:val="24"/>
        </w:rPr>
        <w:t xml:space="preserve"> esitada üksnes olukorras, kus v</w:t>
      </w:r>
      <w:r w:rsidR="7E638BD9" w:rsidRPr="26680525">
        <w:rPr>
          <w:rFonts w:ascii="Times New Roman" w:hAnsi="Times New Roman" w:cs="Times New Roman"/>
          <w:sz w:val="24"/>
          <w:szCs w:val="24"/>
        </w:rPr>
        <w:t xml:space="preserve">astaspoole tegevusetus, mis oli </w:t>
      </w:r>
      <w:proofErr w:type="spellStart"/>
      <w:r w:rsidR="7E638BD9" w:rsidRPr="26680525">
        <w:rPr>
          <w:rFonts w:ascii="Times New Roman" w:hAnsi="Times New Roman" w:cs="Times New Roman"/>
          <w:sz w:val="24"/>
          <w:szCs w:val="24"/>
        </w:rPr>
        <w:t>tagaseljaotsuse</w:t>
      </w:r>
      <w:proofErr w:type="spellEnd"/>
      <w:r w:rsidR="7E638BD9" w:rsidRPr="26680525">
        <w:rPr>
          <w:rFonts w:ascii="Times New Roman" w:hAnsi="Times New Roman" w:cs="Times New Roman"/>
          <w:sz w:val="24"/>
          <w:szCs w:val="24"/>
        </w:rPr>
        <w:t xml:space="preserve"> tegemise aluseks, oli tingitud mõjuvast põhjusest</w:t>
      </w:r>
      <w:r w:rsidR="11E31689" w:rsidRPr="26680525">
        <w:rPr>
          <w:rFonts w:ascii="Times New Roman" w:hAnsi="Times New Roman" w:cs="Times New Roman"/>
          <w:sz w:val="24"/>
          <w:szCs w:val="24"/>
        </w:rPr>
        <w:t xml:space="preserve">, milleks </w:t>
      </w:r>
      <w:r w:rsidR="4DB12873" w:rsidRPr="26680525">
        <w:rPr>
          <w:rFonts w:ascii="Times New Roman" w:hAnsi="Times New Roman" w:cs="Times New Roman"/>
          <w:sz w:val="24"/>
          <w:szCs w:val="24"/>
        </w:rPr>
        <w:t>loetakse</w:t>
      </w:r>
      <w:r w:rsidR="11E31689" w:rsidRPr="26680525">
        <w:rPr>
          <w:rFonts w:ascii="Times New Roman" w:hAnsi="Times New Roman" w:cs="Times New Roman"/>
          <w:sz w:val="24"/>
          <w:szCs w:val="24"/>
        </w:rPr>
        <w:t xml:space="preserve"> eelkõige liikluskatkestus</w:t>
      </w:r>
      <w:r w:rsidR="2DE3E03D" w:rsidRPr="26680525">
        <w:rPr>
          <w:rFonts w:ascii="Times New Roman" w:hAnsi="Times New Roman" w:cs="Times New Roman"/>
          <w:sz w:val="24"/>
          <w:szCs w:val="24"/>
        </w:rPr>
        <w:t>t</w:t>
      </w:r>
      <w:r w:rsidR="11E31689" w:rsidRPr="26680525">
        <w:rPr>
          <w:rFonts w:ascii="Times New Roman" w:hAnsi="Times New Roman" w:cs="Times New Roman"/>
          <w:sz w:val="24"/>
          <w:szCs w:val="24"/>
        </w:rPr>
        <w:t>, poole ootamatu</w:t>
      </w:r>
      <w:r w:rsidR="5098F3D5" w:rsidRPr="26680525">
        <w:rPr>
          <w:rFonts w:ascii="Times New Roman" w:hAnsi="Times New Roman" w:cs="Times New Roman"/>
          <w:sz w:val="24"/>
          <w:szCs w:val="24"/>
        </w:rPr>
        <w:t>t</w:t>
      </w:r>
      <w:r w:rsidR="11E31689" w:rsidRPr="26680525">
        <w:rPr>
          <w:rFonts w:ascii="Times New Roman" w:hAnsi="Times New Roman" w:cs="Times New Roman"/>
          <w:sz w:val="24"/>
          <w:szCs w:val="24"/>
        </w:rPr>
        <w:t xml:space="preserve"> haigestumi</w:t>
      </w:r>
      <w:r w:rsidR="54E686E5" w:rsidRPr="26680525">
        <w:rPr>
          <w:rFonts w:ascii="Times New Roman" w:hAnsi="Times New Roman" w:cs="Times New Roman"/>
          <w:sz w:val="24"/>
          <w:szCs w:val="24"/>
        </w:rPr>
        <w:t>st</w:t>
      </w:r>
      <w:r w:rsidR="11E31689" w:rsidRPr="26680525">
        <w:rPr>
          <w:rFonts w:ascii="Times New Roman" w:hAnsi="Times New Roman" w:cs="Times New Roman"/>
          <w:sz w:val="24"/>
          <w:szCs w:val="24"/>
        </w:rPr>
        <w:t xml:space="preserve"> või lähedase ootamatu</w:t>
      </w:r>
      <w:r w:rsidR="5340E82E" w:rsidRPr="26680525">
        <w:rPr>
          <w:rFonts w:ascii="Times New Roman" w:hAnsi="Times New Roman" w:cs="Times New Roman"/>
          <w:sz w:val="24"/>
          <w:szCs w:val="24"/>
        </w:rPr>
        <w:t>t</w:t>
      </w:r>
      <w:r w:rsidR="11E31689" w:rsidRPr="26680525">
        <w:rPr>
          <w:rFonts w:ascii="Times New Roman" w:hAnsi="Times New Roman" w:cs="Times New Roman"/>
          <w:sz w:val="24"/>
          <w:szCs w:val="24"/>
        </w:rPr>
        <w:t xml:space="preserve"> raske</w:t>
      </w:r>
      <w:r w:rsidR="4970CC91" w:rsidRPr="26680525">
        <w:rPr>
          <w:rFonts w:ascii="Times New Roman" w:hAnsi="Times New Roman" w:cs="Times New Roman"/>
          <w:sz w:val="24"/>
          <w:szCs w:val="24"/>
        </w:rPr>
        <w:t>t</w:t>
      </w:r>
      <w:r w:rsidR="11E31689" w:rsidRPr="26680525">
        <w:rPr>
          <w:rFonts w:ascii="Times New Roman" w:hAnsi="Times New Roman" w:cs="Times New Roman"/>
          <w:sz w:val="24"/>
          <w:szCs w:val="24"/>
        </w:rPr>
        <w:t xml:space="preserve"> haigus</w:t>
      </w:r>
      <w:r w:rsidR="1EA2DACC" w:rsidRPr="26680525">
        <w:rPr>
          <w:rFonts w:ascii="Times New Roman" w:hAnsi="Times New Roman" w:cs="Times New Roman"/>
          <w:sz w:val="24"/>
          <w:szCs w:val="24"/>
        </w:rPr>
        <w:t>t</w:t>
      </w:r>
      <w:r w:rsidR="63FE99C3" w:rsidRPr="26680525">
        <w:rPr>
          <w:rFonts w:ascii="Times New Roman" w:hAnsi="Times New Roman" w:cs="Times New Roman"/>
          <w:sz w:val="24"/>
          <w:szCs w:val="24"/>
        </w:rPr>
        <w:t>, aga ka mu</w:t>
      </w:r>
      <w:r w:rsidR="17551402" w:rsidRPr="26680525">
        <w:rPr>
          <w:rFonts w:ascii="Times New Roman" w:hAnsi="Times New Roman" w:cs="Times New Roman"/>
          <w:sz w:val="24"/>
          <w:szCs w:val="24"/>
        </w:rPr>
        <w:t>id</w:t>
      </w:r>
      <w:r w:rsidR="63FE99C3" w:rsidRPr="26680525">
        <w:rPr>
          <w:rFonts w:ascii="Times New Roman" w:hAnsi="Times New Roman" w:cs="Times New Roman"/>
          <w:sz w:val="24"/>
          <w:szCs w:val="24"/>
        </w:rPr>
        <w:t xml:space="preserve"> kaaluka</w:t>
      </w:r>
      <w:r w:rsidR="45E8777F" w:rsidRPr="26680525">
        <w:rPr>
          <w:rFonts w:ascii="Times New Roman" w:hAnsi="Times New Roman" w:cs="Times New Roman"/>
          <w:sz w:val="24"/>
          <w:szCs w:val="24"/>
        </w:rPr>
        <w:t>i</w:t>
      </w:r>
      <w:r w:rsidR="63FE99C3" w:rsidRPr="26680525">
        <w:rPr>
          <w:rFonts w:ascii="Times New Roman" w:hAnsi="Times New Roman" w:cs="Times New Roman"/>
          <w:sz w:val="24"/>
          <w:szCs w:val="24"/>
        </w:rPr>
        <w:t>d põhjuse</w:t>
      </w:r>
      <w:r w:rsidR="7BCF48E1" w:rsidRPr="26680525">
        <w:rPr>
          <w:rFonts w:ascii="Times New Roman" w:hAnsi="Times New Roman" w:cs="Times New Roman"/>
          <w:sz w:val="24"/>
          <w:szCs w:val="24"/>
        </w:rPr>
        <w:t>i</w:t>
      </w:r>
      <w:r w:rsidR="63FE99C3" w:rsidRPr="26680525">
        <w:rPr>
          <w:rFonts w:ascii="Times New Roman" w:hAnsi="Times New Roman" w:cs="Times New Roman"/>
          <w:sz w:val="24"/>
          <w:szCs w:val="24"/>
        </w:rPr>
        <w:t>d</w:t>
      </w:r>
      <w:r w:rsidR="11E31689" w:rsidRPr="26680525">
        <w:rPr>
          <w:rFonts w:ascii="Times New Roman" w:hAnsi="Times New Roman" w:cs="Times New Roman"/>
          <w:sz w:val="24"/>
          <w:szCs w:val="24"/>
        </w:rPr>
        <w:t>. Oma haigust tuleb põhistada</w:t>
      </w:r>
      <w:r w:rsidR="00960680" w:rsidRPr="26680525">
        <w:rPr>
          <w:rFonts w:ascii="Times New Roman" w:hAnsi="Times New Roman" w:cs="Times New Roman"/>
          <w:sz w:val="24"/>
          <w:szCs w:val="24"/>
        </w:rPr>
        <w:t xml:space="preserve"> </w:t>
      </w:r>
      <w:r w:rsidR="3A59A79E" w:rsidRPr="26680525">
        <w:rPr>
          <w:rFonts w:ascii="Times New Roman" w:hAnsi="Times New Roman" w:cs="Times New Roman"/>
          <w:sz w:val="24"/>
          <w:szCs w:val="24"/>
        </w:rPr>
        <w:t xml:space="preserve">tõendiga, millest nähtub, et haigust saab lugeda takistuseks hagile </w:t>
      </w:r>
      <w:r w:rsidR="3A59A79E" w:rsidRPr="26680525">
        <w:rPr>
          <w:rFonts w:ascii="Times New Roman" w:hAnsi="Times New Roman" w:cs="Times New Roman"/>
          <w:sz w:val="24"/>
          <w:szCs w:val="24"/>
        </w:rPr>
        <w:lastRenderedPageBreak/>
        <w:t>vastamast või istungile ilmumast. Sellise tõendi puudumisel on võimalikud ka muud usutavad tõendid.</w:t>
      </w:r>
    </w:p>
    <w:p w14:paraId="130BA051" w14:textId="7F533171" w:rsidR="00960680" w:rsidRDefault="00960680" w:rsidP="26680525">
      <w:pPr>
        <w:tabs>
          <w:tab w:val="left" w:pos="426"/>
        </w:tabs>
        <w:spacing w:after="0" w:line="240" w:lineRule="auto"/>
        <w:jc w:val="both"/>
        <w:rPr>
          <w:rFonts w:ascii="Times New Roman" w:hAnsi="Times New Roman" w:cs="Times New Roman"/>
          <w:sz w:val="24"/>
          <w:szCs w:val="24"/>
        </w:rPr>
      </w:pPr>
    </w:p>
    <w:p w14:paraId="17EA7B24" w14:textId="30460814" w:rsidR="00960680" w:rsidRDefault="261B3E52"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Menetluse taastamisega</w:t>
      </w:r>
      <w:r w:rsidR="00960680" w:rsidRPr="26680525">
        <w:rPr>
          <w:rFonts w:ascii="Times New Roman" w:hAnsi="Times New Roman" w:cs="Times New Roman"/>
          <w:sz w:val="24"/>
          <w:szCs w:val="24"/>
        </w:rPr>
        <w:t xml:space="preserve"> kaasne</w:t>
      </w:r>
      <w:r w:rsidR="0035751E" w:rsidRPr="26680525">
        <w:rPr>
          <w:rFonts w:ascii="Times New Roman" w:hAnsi="Times New Roman" w:cs="Times New Roman"/>
          <w:sz w:val="24"/>
          <w:szCs w:val="24"/>
        </w:rPr>
        <w:t>b</w:t>
      </w:r>
      <w:r w:rsidR="00960680" w:rsidRPr="26680525">
        <w:rPr>
          <w:rFonts w:ascii="Times New Roman" w:hAnsi="Times New Roman" w:cs="Times New Roman"/>
          <w:sz w:val="24"/>
          <w:szCs w:val="24"/>
        </w:rPr>
        <w:t xml:space="preserve"> </w:t>
      </w:r>
      <w:proofErr w:type="spellStart"/>
      <w:r w:rsidR="00960680" w:rsidRPr="26680525">
        <w:rPr>
          <w:rFonts w:ascii="Times New Roman" w:hAnsi="Times New Roman" w:cs="Times New Roman"/>
          <w:sz w:val="24"/>
          <w:szCs w:val="24"/>
        </w:rPr>
        <w:t>tagaseljaotsuse</w:t>
      </w:r>
      <w:proofErr w:type="spellEnd"/>
      <w:r w:rsidR="00960680" w:rsidRPr="26680525">
        <w:rPr>
          <w:rFonts w:ascii="Times New Roman" w:hAnsi="Times New Roman" w:cs="Times New Roman"/>
          <w:sz w:val="24"/>
          <w:szCs w:val="24"/>
        </w:rPr>
        <w:t xml:space="preserve"> tühistamine ning menetlus jätku</w:t>
      </w:r>
      <w:r w:rsidR="000F6C59">
        <w:rPr>
          <w:rFonts w:ascii="Times New Roman" w:hAnsi="Times New Roman" w:cs="Times New Roman"/>
          <w:sz w:val="24"/>
          <w:szCs w:val="24"/>
        </w:rPr>
        <w:t>b</w:t>
      </w:r>
      <w:r w:rsidR="00960680" w:rsidRPr="26680525">
        <w:rPr>
          <w:rFonts w:ascii="Times New Roman" w:hAnsi="Times New Roman" w:cs="Times New Roman"/>
          <w:sz w:val="24"/>
          <w:szCs w:val="24"/>
        </w:rPr>
        <w:t xml:space="preserve"> olukorras, milles see oli enne </w:t>
      </w:r>
      <w:proofErr w:type="spellStart"/>
      <w:r w:rsidR="00960680" w:rsidRPr="26680525">
        <w:rPr>
          <w:rFonts w:ascii="Times New Roman" w:hAnsi="Times New Roman" w:cs="Times New Roman"/>
          <w:sz w:val="24"/>
          <w:szCs w:val="24"/>
        </w:rPr>
        <w:t>tagaseljaotsuse</w:t>
      </w:r>
      <w:proofErr w:type="spellEnd"/>
      <w:r w:rsidR="00960680" w:rsidRPr="26680525">
        <w:rPr>
          <w:rFonts w:ascii="Times New Roman" w:hAnsi="Times New Roman" w:cs="Times New Roman"/>
          <w:sz w:val="24"/>
          <w:szCs w:val="24"/>
        </w:rPr>
        <w:t xml:space="preserve"> põhjustanud toimingu tegemata jätmist. </w:t>
      </w:r>
      <w:r w:rsidR="00931341" w:rsidRPr="26680525">
        <w:rPr>
          <w:rFonts w:ascii="Times New Roman" w:hAnsi="Times New Roman" w:cs="Times New Roman"/>
          <w:sz w:val="24"/>
          <w:szCs w:val="24"/>
        </w:rPr>
        <w:t>TVK</w:t>
      </w:r>
      <w:r w:rsidR="00960680" w:rsidRPr="26680525">
        <w:rPr>
          <w:rFonts w:ascii="Times New Roman" w:hAnsi="Times New Roman" w:cs="Times New Roman"/>
          <w:sz w:val="24"/>
          <w:szCs w:val="24"/>
        </w:rPr>
        <w:t xml:space="preserve"> taastab menetluse määrusega ning määrab asja arutamiseks istungi. Kui menetluse taastamist taotlenud pool taastatud menetluses istungile ei ilmu ja tema vastu tehakse uus </w:t>
      </w:r>
      <w:proofErr w:type="spellStart"/>
      <w:r w:rsidR="00960680" w:rsidRPr="26680525">
        <w:rPr>
          <w:rFonts w:ascii="Times New Roman" w:hAnsi="Times New Roman" w:cs="Times New Roman"/>
          <w:sz w:val="24"/>
          <w:szCs w:val="24"/>
        </w:rPr>
        <w:t>tagaseljaotsus</w:t>
      </w:r>
      <w:proofErr w:type="spellEnd"/>
      <w:r w:rsidR="00960680" w:rsidRPr="26680525">
        <w:rPr>
          <w:rFonts w:ascii="Times New Roman" w:hAnsi="Times New Roman" w:cs="Times New Roman"/>
          <w:sz w:val="24"/>
          <w:szCs w:val="24"/>
        </w:rPr>
        <w:t xml:space="preserve">, ei ole tal enam õigust menetluse taastamise taotlust esitada ja tal tuleks otsuse vaidlustamiseks pöörduda </w:t>
      </w:r>
      <w:proofErr w:type="spellStart"/>
      <w:r w:rsidR="00960680" w:rsidRPr="26680525">
        <w:rPr>
          <w:rFonts w:ascii="Times New Roman" w:hAnsi="Times New Roman" w:cs="Times New Roman"/>
          <w:sz w:val="24"/>
          <w:szCs w:val="24"/>
        </w:rPr>
        <w:t>TvLS</w:t>
      </w:r>
      <w:proofErr w:type="spellEnd"/>
      <w:r w:rsidR="00960680" w:rsidRPr="26680525">
        <w:rPr>
          <w:rFonts w:ascii="Times New Roman" w:hAnsi="Times New Roman" w:cs="Times New Roman"/>
          <w:sz w:val="24"/>
          <w:szCs w:val="24"/>
        </w:rPr>
        <w:t xml:space="preserve"> §</w:t>
      </w:r>
      <w:r w:rsidR="002E01F0">
        <w:rPr>
          <w:rFonts w:ascii="Times New Roman" w:hAnsi="Times New Roman" w:cs="Times New Roman"/>
          <w:sz w:val="24"/>
          <w:szCs w:val="24"/>
        </w:rPr>
        <w:t>-s</w:t>
      </w:r>
      <w:r w:rsidR="00960680" w:rsidRPr="26680525">
        <w:rPr>
          <w:rFonts w:ascii="Times New Roman" w:hAnsi="Times New Roman" w:cs="Times New Roman"/>
          <w:sz w:val="24"/>
          <w:szCs w:val="24"/>
        </w:rPr>
        <w:t xml:space="preserve"> 58 reguleeritud korras kohtusse </w:t>
      </w:r>
      <w:r w:rsidR="002E01F0">
        <w:rPr>
          <w:rFonts w:ascii="Times New Roman" w:hAnsi="Times New Roman" w:cs="Times New Roman"/>
          <w:sz w:val="24"/>
          <w:szCs w:val="24"/>
        </w:rPr>
        <w:t>ning</w:t>
      </w:r>
      <w:r w:rsidR="00960680" w:rsidRPr="26680525">
        <w:rPr>
          <w:rFonts w:ascii="Times New Roman" w:hAnsi="Times New Roman" w:cs="Times New Roman"/>
          <w:sz w:val="24"/>
          <w:szCs w:val="24"/>
        </w:rPr>
        <w:t xml:space="preserve"> taotleda töövaidlusasja hagimenetluse korras läbivaatamist.</w:t>
      </w:r>
    </w:p>
    <w:p w14:paraId="48065194" w14:textId="77777777" w:rsidR="00960680" w:rsidRDefault="00960680" w:rsidP="002F3FFC">
      <w:pPr>
        <w:tabs>
          <w:tab w:val="left" w:pos="426"/>
        </w:tabs>
        <w:spacing w:after="0" w:line="240" w:lineRule="auto"/>
        <w:jc w:val="both"/>
        <w:rPr>
          <w:rFonts w:ascii="Times New Roman" w:hAnsi="Times New Roman" w:cs="Times New Roman"/>
          <w:sz w:val="24"/>
          <w:szCs w:val="24"/>
        </w:rPr>
      </w:pPr>
    </w:p>
    <w:p w14:paraId="5D4D1815" w14:textId="661D7D8D" w:rsidR="00E62E18" w:rsidRDefault="00960680"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w:t>
      </w:r>
      <w:r w:rsidR="00931341">
        <w:rPr>
          <w:rFonts w:ascii="Times New Roman" w:hAnsi="Times New Roman" w:cs="Times New Roman"/>
          <w:sz w:val="24"/>
          <w:szCs w:val="24"/>
        </w:rPr>
        <w:t>TVK</w:t>
      </w:r>
      <w:r>
        <w:rPr>
          <w:rFonts w:ascii="Times New Roman" w:hAnsi="Times New Roman" w:cs="Times New Roman"/>
          <w:sz w:val="24"/>
          <w:szCs w:val="24"/>
        </w:rPr>
        <w:t xml:space="preserve"> </w:t>
      </w:r>
      <w:r w:rsidR="00E62E18">
        <w:rPr>
          <w:rFonts w:ascii="Times New Roman" w:hAnsi="Times New Roman" w:cs="Times New Roman"/>
          <w:sz w:val="24"/>
          <w:szCs w:val="24"/>
        </w:rPr>
        <w:t>ei rahulda vastaspoole taotlust menetluse taastamiseks</w:t>
      </w:r>
      <w:r w:rsidR="00627943">
        <w:rPr>
          <w:rFonts w:ascii="Times New Roman" w:hAnsi="Times New Roman" w:cs="Times New Roman"/>
          <w:sz w:val="24"/>
          <w:szCs w:val="24"/>
        </w:rPr>
        <w:t>,</w:t>
      </w:r>
      <w:r w:rsidR="00E62E18">
        <w:rPr>
          <w:rFonts w:ascii="Times New Roman" w:hAnsi="Times New Roman" w:cs="Times New Roman"/>
          <w:sz w:val="24"/>
          <w:szCs w:val="24"/>
        </w:rPr>
        <w:t xml:space="preserve"> </w:t>
      </w:r>
      <w:r w:rsidR="00746FC3">
        <w:rPr>
          <w:rFonts w:ascii="Times New Roman" w:hAnsi="Times New Roman" w:cs="Times New Roman"/>
          <w:sz w:val="24"/>
          <w:szCs w:val="24"/>
        </w:rPr>
        <w:t xml:space="preserve">on taotluse esitanud poolel õigus </w:t>
      </w:r>
      <w:r w:rsidR="00746FC3" w:rsidRPr="0011209F">
        <w:rPr>
          <w:rFonts w:ascii="Times New Roman" w:hAnsi="Times New Roman" w:cs="Times New Roman"/>
          <w:sz w:val="24"/>
          <w:szCs w:val="24"/>
        </w:rPr>
        <w:t xml:space="preserve">pöörduda sama töövaidlusasja läbivaatamiseks kohtusse 30 kalendripäeva jooksul </w:t>
      </w:r>
      <w:r w:rsidR="009B2BCA">
        <w:rPr>
          <w:rFonts w:ascii="Times New Roman" w:hAnsi="Times New Roman" w:cs="Times New Roman"/>
          <w:sz w:val="24"/>
          <w:szCs w:val="24"/>
        </w:rPr>
        <w:t xml:space="preserve">asjakohase </w:t>
      </w:r>
      <w:r w:rsidR="00931341">
        <w:rPr>
          <w:rFonts w:ascii="Times New Roman" w:hAnsi="Times New Roman" w:cs="Times New Roman"/>
          <w:sz w:val="24"/>
          <w:szCs w:val="24"/>
        </w:rPr>
        <w:t>TVK</w:t>
      </w:r>
      <w:r w:rsidR="00746FC3" w:rsidRPr="0011209F">
        <w:rPr>
          <w:rFonts w:ascii="Times New Roman" w:hAnsi="Times New Roman" w:cs="Times New Roman"/>
          <w:sz w:val="24"/>
          <w:szCs w:val="24"/>
        </w:rPr>
        <w:t xml:space="preserve"> </w:t>
      </w:r>
      <w:r w:rsidR="00746FC3">
        <w:rPr>
          <w:rFonts w:ascii="Times New Roman" w:hAnsi="Times New Roman" w:cs="Times New Roman"/>
          <w:sz w:val="24"/>
          <w:szCs w:val="24"/>
        </w:rPr>
        <w:t>määruse</w:t>
      </w:r>
      <w:r w:rsidR="00746FC3" w:rsidRPr="0011209F">
        <w:rPr>
          <w:rFonts w:ascii="Times New Roman" w:hAnsi="Times New Roman" w:cs="Times New Roman"/>
          <w:sz w:val="24"/>
          <w:szCs w:val="24"/>
        </w:rPr>
        <w:t xml:space="preserve"> saamisest</w:t>
      </w:r>
      <w:r w:rsidR="00E62E18">
        <w:rPr>
          <w:rFonts w:ascii="Times New Roman" w:hAnsi="Times New Roman" w:cs="Times New Roman"/>
          <w:sz w:val="24"/>
          <w:szCs w:val="24"/>
        </w:rPr>
        <w:t>.</w:t>
      </w:r>
    </w:p>
    <w:p w14:paraId="109802C9" w14:textId="77777777" w:rsidR="00A575CD" w:rsidRDefault="00A575CD" w:rsidP="002F3FFC">
      <w:pPr>
        <w:tabs>
          <w:tab w:val="left" w:pos="426"/>
        </w:tabs>
        <w:spacing w:after="0" w:line="240" w:lineRule="auto"/>
        <w:jc w:val="both"/>
        <w:rPr>
          <w:rFonts w:ascii="Times New Roman" w:hAnsi="Times New Roman" w:cs="Times New Roman"/>
          <w:sz w:val="24"/>
          <w:szCs w:val="24"/>
        </w:rPr>
      </w:pPr>
    </w:p>
    <w:p w14:paraId="0E63BDE8" w14:textId="186568C9" w:rsidR="00A575CD" w:rsidRDefault="213681CD"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 xml:space="preserve">Punktiga </w:t>
      </w:r>
      <w:r w:rsidR="2BE53059" w:rsidRPr="64C1D15A">
        <w:rPr>
          <w:rFonts w:ascii="Times New Roman" w:hAnsi="Times New Roman" w:cs="Times New Roman"/>
          <w:b/>
          <w:bCs/>
          <w:sz w:val="24"/>
          <w:szCs w:val="24"/>
        </w:rPr>
        <w:t>52</w:t>
      </w:r>
      <w:r w:rsidRPr="64C1D15A">
        <w:rPr>
          <w:rFonts w:ascii="Times New Roman" w:hAnsi="Times New Roman" w:cs="Times New Roman"/>
          <w:sz w:val="24"/>
          <w:szCs w:val="24"/>
        </w:rPr>
        <w:t xml:space="preserve"> </w:t>
      </w:r>
      <w:r w:rsidR="20473A5A" w:rsidRPr="64C1D15A">
        <w:rPr>
          <w:rFonts w:ascii="Times New Roman" w:hAnsi="Times New Roman" w:cs="Times New Roman"/>
          <w:sz w:val="24"/>
          <w:szCs w:val="24"/>
        </w:rPr>
        <w:t>muudetakse</w:t>
      </w:r>
      <w:r w:rsidRPr="64C1D15A">
        <w:rPr>
          <w:rFonts w:ascii="Times New Roman" w:hAnsi="Times New Roman" w:cs="Times New Roman"/>
          <w:sz w:val="24"/>
          <w:szCs w:val="24"/>
        </w:rPr>
        <w:t xml:space="preserve"> TvLS-i §</w:t>
      </w:r>
      <w:r w:rsidR="20473A5A" w:rsidRPr="64C1D15A">
        <w:rPr>
          <w:rFonts w:ascii="Times New Roman" w:hAnsi="Times New Roman" w:cs="Times New Roman"/>
          <w:sz w:val="24"/>
          <w:szCs w:val="24"/>
        </w:rPr>
        <w:t xml:space="preserve"> 43 lõiget 2 punkti 1 </w:t>
      </w:r>
      <w:r w:rsidR="59F63BCE" w:rsidRPr="64C1D15A">
        <w:rPr>
          <w:rFonts w:ascii="Times New Roman" w:hAnsi="Times New Roman" w:cs="Times New Roman"/>
          <w:sz w:val="24"/>
          <w:szCs w:val="24"/>
        </w:rPr>
        <w:t>selliselt, et</w:t>
      </w:r>
      <w:r w:rsidRPr="64C1D15A">
        <w:rPr>
          <w:rFonts w:ascii="Times New Roman" w:hAnsi="Times New Roman" w:cs="Times New Roman"/>
          <w:sz w:val="24"/>
          <w:szCs w:val="24"/>
        </w:rPr>
        <w:t xml:space="preserve"> </w:t>
      </w:r>
      <w:r w:rsidR="54CD8D7B" w:rsidRPr="64C1D15A">
        <w:rPr>
          <w:rFonts w:ascii="Times New Roman" w:hAnsi="Times New Roman" w:cs="Times New Roman"/>
          <w:sz w:val="24"/>
          <w:szCs w:val="24"/>
        </w:rPr>
        <w:t>TVK juhatajal o</w:t>
      </w:r>
      <w:r w:rsidR="447BCCBE" w:rsidRPr="64C1D15A">
        <w:rPr>
          <w:rFonts w:ascii="Times New Roman" w:hAnsi="Times New Roman" w:cs="Times New Roman"/>
          <w:sz w:val="24"/>
          <w:szCs w:val="24"/>
        </w:rPr>
        <w:t>n</w:t>
      </w:r>
      <w:r w:rsidR="54CD8D7B" w:rsidRPr="64C1D15A">
        <w:rPr>
          <w:rFonts w:ascii="Times New Roman" w:hAnsi="Times New Roman" w:cs="Times New Roman"/>
          <w:sz w:val="24"/>
          <w:szCs w:val="24"/>
        </w:rPr>
        <w:t xml:space="preserve"> istungi alguses enne töövaidlusasja sisulist arutamist kohustus</w:t>
      </w:r>
      <w:r w:rsidR="20BE3CDE" w:rsidRPr="64C1D15A">
        <w:rPr>
          <w:rFonts w:ascii="Times New Roman" w:hAnsi="Times New Roman" w:cs="Times New Roman"/>
          <w:sz w:val="24"/>
          <w:szCs w:val="24"/>
        </w:rPr>
        <w:t xml:space="preserve"> </w:t>
      </w:r>
      <w:r w:rsidR="083C6AFF" w:rsidRPr="64C1D15A">
        <w:rPr>
          <w:rFonts w:ascii="Times New Roman" w:hAnsi="Times New Roman" w:cs="Times New Roman"/>
          <w:sz w:val="24"/>
          <w:szCs w:val="24"/>
        </w:rPr>
        <w:t>kindlaks teha</w:t>
      </w:r>
      <w:r w:rsidR="20BE3CDE" w:rsidRPr="64C1D15A">
        <w:rPr>
          <w:rFonts w:ascii="Times New Roman" w:hAnsi="Times New Roman" w:cs="Times New Roman"/>
          <w:sz w:val="24"/>
          <w:szCs w:val="24"/>
        </w:rPr>
        <w:t xml:space="preserve"> kõik </w:t>
      </w:r>
      <w:r w:rsidR="321A6385" w:rsidRPr="64C1D15A">
        <w:rPr>
          <w:rFonts w:ascii="Times New Roman" w:hAnsi="Times New Roman" w:cs="Times New Roman"/>
          <w:sz w:val="24"/>
          <w:szCs w:val="24"/>
        </w:rPr>
        <w:t>istungist osavõtvad</w:t>
      </w:r>
      <w:r w:rsidR="20BE3CDE" w:rsidRPr="64C1D15A">
        <w:rPr>
          <w:rFonts w:ascii="Times New Roman" w:hAnsi="Times New Roman" w:cs="Times New Roman"/>
          <w:sz w:val="24"/>
          <w:szCs w:val="24"/>
        </w:rPr>
        <w:t xml:space="preserve"> isikud ning nende isikusamasuse.</w:t>
      </w:r>
      <w:r w:rsidR="6606B1B1" w:rsidRPr="64C1D15A">
        <w:rPr>
          <w:rFonts w:ascii="Times New Roman" w:hAnsi="Times New Roman" w:cs="Times New Roman"/>
          <w:sz w:val="24"/>
          <w:szCs w:val="24"/>
        </w:rPr>
        <w:t xml:space="preserve"> Istungist osavõtvate isikute all mõeldakse eelkõige menetlusosalisi, poolte esindajaid, tunnistajaid ja tõlke. Istungist osavõtvate isikute all ei mõelda näiteks vaatlejaid</w:t>
      </w:r>
      <w:r w:rsidR="14AD500F" w:rsidRPr="64C1D15A">
        <w:rPr>
          <w:rFonts w:ascii="Times New Roman" w:hAnsi="Times New Roman" w:cs="Times New Roman"/>
          <w:sz w:val="24"/>
          <w:szCs w:val="24"/>
        </w:rPr>
        <w:t>, kes ei ole menetlusega seotud</w:t>
      </w:r>
      <w:r w:rsidR="6606B1B1" w:rsidRPr="64C1D15A">
        <w:rPr>
          <w:rFonts w:ascii="Times New Roman" w:hAnsi="Times New Roman" w:cs="Times New Roman"/>
          <w:sz w:val="24"/>
          <w:szCs w:val="24"/>
        </w:rPr>
        <w:t>.</w:t>
      </w:r>
      <w:r w:rsidR="20BE3CDE" w:rsidRPr="64C1D15A">
        <w:rPr>
          <w:rFonts w:ascii="Times New Roman" w:hAnsi="Times New Roman" w:cs="Times New Roman"/>
          <w:sz w:val="24"/>
          <w:szCs w:val="24"/>
        </w:rPr>
        <w:t xml:space="preserve"> Kehtiva korra kohaselt on </w:t>
      </w:r>
      <w:r w:rsidR="36E59445" w:rsidRPr="64C1D15A">
        <w:rPr>
          <w:rFonts w:ascii="Times New Roman" w:hAnsi="Times New Roman" w:cs="Times New Roman"/>
          <w:sz w:val="24"/>
          <w:szCs w:val="24"/>
        </w:rPr>
        <w:t>kohustus teha kindlaks ja veenduda vaid istungile kutsutud isikute isikusamasuses</w:t>
      </w:r>
      <w:r w:rsidR="7D08D189" w:rsidRPr="64C1D15A">
        <w:rPr>
          <w:rFonts w:ascii="Times New Roman" w:hAnsi="Times New Roman" w:cs="Times New Roman"/>
          <w:sz w:val="24"/>
          <w:szCs w:val="24"/>
        </w:rPr>
        <w:t>. Kuna näiteks tunnistajaid ja tõlke</w:t>
      </w:r>
      <w:r w:rsidR="74E3FB6C" w:rsidRPr="64C1D15A">
        <w:rPr>
          <w:rFonts w:ascii="Times New Roman" w:hAnsi="Times New Roman" w:cs="Times New Roman"/>
          <w:sz w:val="24"/>
          <w:szCs w:val="24"/>
        </w:rPr>
        <w:t xml:space="preserve"> TVK poolt</w:t>
      </w:r>
      <w:r w:rsidR="7D08D189" w:rsidRPr="64C1D15A">
        <w:rPr>
          <w:rFonts w:ascii="Times New Roman" w:hAnsi="Times New Roman" w:cs="Times New Roman"/>
          <w:sz w:val="24"/>
          <w:szCs w:val="24"/>
        </w:rPr>
        <w:t xml:space="preserve"> istungile ei kutsuta,</w:t>
      </w:r>
      <w:r w:rsidR="594C2665" w:rsidRPr="64C1D15A">
        <w:rPr>
          <w:rFonts w:ascii="Times New Roman" w:hAnsi="Times New Roman" w:cs="Times New Roman"/>
          <w:sz w:val="24"/>
          <w:szCs w:val="24"/>
        </w:rPr>
        <w:t xml:space="preserve"> vaid kaasatakse poolte poolt,</w:t>
      </w:r>
      <w:r w:rsidR="7D08D189" w:rsidRPr="64C1D15A">
        <w:rPr>
          <w:rFonts w:ascii="Times New Roman" w:hAnsi="Times New Roman" w:cs="Times New Roman"/>
          <w:sz w:val="24"/>
          <w:szCs w:val="24"/>
        </w:rPr>
        <w:t xml:space="preserve"> siis puuduvad hetkel TVK-l hoovad veendumaks, et tunnistaja on tõepoolest see, kes ta väidab end olevat.</w:t>
      </w:r>
      <w:r w:rsidRPr="64C1D15A">
        <w:rPr>
          <w:rFonts w:ascii="Times New Roman" w:hAnsi="Times New Roman" w:cs="Times New Roman"/>
          <w:sz w:val="24"/>
          <w:szCs w:val="24"/>
        </w:rPr>
        <w:t xml:space="preserve"> Muudatus on kantud juhtumitest, kus </w:t>
      </w:r>
      <w:r w:rsidR="2139C8CC" w:rsidRPr="64C1D15A">
        <w:rPr>
          <w:rFonts w:ascii="Times New Roman" w:hAnsi="Times New Roman" w:cs="Times New Roman"/>
          <w:sz w:val="24"/>
          <w:szCs w:val="24"/>
        </w:rPr>
        <w:t xml:space="preserve">tunnistaja või tõlk </w:t>
      </w:r>
      <w:r w:rsidRPr="64C1D15A">
        <w:rPr>
          <w:rFonts w:ascii="Times New Roman" w:hAnsi="Times New Roman" w:cs="Times New Roman"/>
          <w:sz w:val="24"/>
          <w:szCs w:val="24"/>
        </w:rPr>
        <w:t>keeldub istungil avaldamast oma nime ning esitamast isikut tõendavat dokumenti, mistõttu ei ole võimalik veenduda menetlusosalise isikusamasuses</w:t>
      </w:r>
      <w:commentRangeStart w:id="44"/>
      <w:ins w:id="45" w:author="Maarja-Liis Lall - JUSTDIGI" w:date="2025-11-12T14:16:00Z">
        <w:r w:rsidR="5F1698C4" w:rsidRPr="64C1D15A">
          <w:rPr>
            <w:rFonts w:ascii="Times New Roman" w:hAnsi="Times New Roman" w:cs="Times New Roman"/>
            <w:sz w:val="24"/>
            <w:szCs w:val="24"/>
          </w:rPr>
          <w:t>.</w:t>
        </w:r>
      </w:ins>
      <w:commentRangeEnd w:id="44"/>
      <w:r w:rsidR="00A75715">
        <w:commentReference w:id="44"/>
      </w:r>
    </w:p>
    <w:p w14:paraId="7F4C60FE" w14:textId="77777777" w:rsidR="0027441B" w:rsidRDefault="0027441B" w:rsidP="002F3FFC">
      <w:pPr>
        <w:tabs>
          <w:tab w:val="left" w:pos="426"/>
        </w:tabs>
        <w:spacing w:after="0" w:line="240" w:lineRule="auto"/>
        <w:jc w:val="both"/>
        <w:rPr>
          <w:rFonts w:ascii="Times New Roman" w:hAnsi="Times New Roman" w:cs="Times New Roman"/>
          <w:sz w:val="24"/>
          <w:szCs w:val="24"/>
        </w:rPr>
      </w:pPr>
    </w:p>
    <w:p w14:paraId="4B0F92B5" w14:textId="37ACBE3F" w:rsidR="00367182" w:rsidRDefault="00D3701D"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367182" w:rsidRPr="022250B6">
        <w:rPr>
          <w:rFonts w:ascii="Times New Roman" w:hAnsi="Times New Roman" w:cs="Times New Roman"/>
          <w:b/>
          <w:bCs/>
          <w:sz w:val="24"/>
          <w:szCs w:val="24"/>
        </w:rPr>
        <w:t xml:space="preserve">unktiga </w:t>
      </w:r>
      <w:r w:rsidR="003E63CC">
        <w:rPr>
          <w:rFonts w:ascii="Times New Roman" w:hAnsi="Times New Roman" w:cs="Times New Roman"/>
          <w:b/>
          <w:bCs/>
          <w:sz w:val="24"/>
          <w:szCs w:val="24"/>
        </w:rPr>
        <w:t>53</w:t>
      </w:r>
      <w:r w:rsidR="00367182" w:rsidRPr="022250B6">
        <w:rPr>
          <w:rFonts w:ascii="Times New Roman" w:hAnsi="Times New Roman" w:cs="Times New Roman"/>
          <w:sz w:val="24"/>
          <w:szCs w:val="24"/>
        </w:rPr>
        <w:t xml:space="preserve"> </w:t>
      </w:r>
      <w:r w:rsidR="002C48CC">
        <w:rPr>
          <w:rFonts w:ascii="Times New Roman" w:hAnsi="Times New Roman" w:cs="Times New Roman"/>
          <w:sz w:val="24"/>
          <w:szCs w:val="24"/>
        </w:rPr>
        <w:t>muudetakse</w:t>
      </w:r>
      <w:r w:rsidR="002C48CC" w:rsidRPr="022250B6">
        <w:rPr>
          <w:rFonts w:ascii="Times New Roman" w:hAnsi="Times New Roman" w:cs="Times New Roman"/>
          <w:sz w:val="24"/>
          <w:szCs w:val="24"/>
        </w:rPr>
        <w:t xml:space="preserv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9B2BCA" w:rsidRPr="022250B6">
        <w:rPr>
          <w:rFonts w:ascii="Times New Roman" w:hAnsi="Times New Roman" w:cs="Times New Roman"/>
          <w:sz w:val="24"/>
          <w:szCs w:val="24"/>
        </w:rPr>
        <w:t>§</w:t>
      </w:r>
      <w:r w:rsidR="009B2BCA">
        <w:rPr>
          <w:rFonts w:ascii="Times New Roman" w:hAnsi="Times New Roman" w:cs="Times New Roman"/>
          <w:sz w:val="24"/>
          <w:szCs w:val="24"/>
        </w:rPr>
        <w:t xml:space="preserve"> </w:t>
      </w:r>
      <w:r w:rsidR="00367182" w:rsidRPr="022250B6">
        <w:rPr>
          <w:rFonts w:ascii="Times New Roman" w:hAnsi="Times New Roman" w:cs="Times New Roman"/>
          <w:sz w:val="24"/>
          <w:szCs w:val="24"/>
        </w:rPr>
        <w:t>43 lõi</w:t>
      </w:r>
      <w:r w:rsidR="002C48CC">
        <w:rPr>
          <w:rFonts w:ascii="Times New Roman" w:hAnsi="Times New Roman" w:cs="Times New Roman"/>
          <w:sz w:val="24"/>
          <w:szCs w:val="24"/>
        </w:rPr>
        <w:t>k</w:t>
      </w:r>
      <w:r w:rsidR="00367182" w:rsidRPr="022250B6">
        <w:rPr>
          <w:rFonts w:ascii="Times New Roman" w:hAnsi="Times New Roman" w:cs="Times New Roman"/>
          <w:sz w:val="24"/>
          <w:szCs w:val="24"/>
        </w:rPr>
        <w:t xml:space="preserve">e 4 </w:t>
      </w:r>
      <w:r w:rsidR="006C51A3">
        <w:rPr>
          <w:rFonts w:ascii="Times New Roman" w:hAnsi="Times New Roman" w:cs="Times New Roman"/>
          <w:sz w:val="24"/>
          <w:szCs w:val="24"/>
        </w:rPr>
        <w:t>sõnastust</w:t>
      </w:r>
      <w:r w:rsidR="00771BD8">
        <w:rPr>
          <w:rFonts w:ascii="Times New Roman" w:hAnsi="Times New Roman" w:cs="Times New Roman"/>
          <w:sz w:val="24"/>
          <w:szCs w:val="24"/>
        </w:rPr>
        <w:t xml:space="preserve"> selliselt</w:t>
      </w:r>
      <w:r w:rsidR="00367182" w:rsidRPr="022250B6">
        <w:rPr>
          <w:rFonts w:ascii="Times New Roman" w:hAnsi="Times New Roman" w:cs="Times New Roman"/>
          <w:sz w:val="24"/>
          <w:szCs w:val="24"/>
        </w:rPr>
        <w:t>,</w:t>
      </w:r>
      <w:r w:rsidR="00771BD8">
        <w:rPr>
          <w:rFonts w:ascii="Times New Roman" w:hAnsi="Times New Roman" w:cs="Times New Roman"/>
          <w:sz w:val="24"/>
          <w:szCs w:val="24"/>
        </w:rPr>
        <w:t xml:space="preserve"> et</w:t>
      </w:r>
      <w:r w:rsidR="00367182" w:rsidRPr="022250B6">
        <w:rPr>
          <w:rFonts w:ascii="Times New Roman" w:hAnsi="Times New Roman" w:cs="Times New Roman"/>
          <w:sz w:val="24"/>
          <w:szCs w:val="24"/>
        </w:rPr>
        <w:t xml:space="preserve"> </w:t>
      </w:r>
      <w:r w:rsidR="0D0FBC5D" w:rsidRPr="022250B6">
        <w:rPr>
          <w:rFonts w:ascii="Times New Roman" w:hAnsi="Times New Roman" w:cs="Times New Roman"/>
          <w:sz w:val="24"/>
          <w:szCs w:val="24"/>
        </w:rPr>
        <w:t>TVK</w:t>
      </w:r>
      <w:r w:rsidR="000D5BFE">
        <w:rPr>
          <w:rFonts w:ascii="Times New Roman" w:hAnsi="Times New Roman" w:cs="Times New Roman"/>
          <w:sz w:val="24"/>
          <w:szCs w:val="24"/>
        </w:rPr>
        <w:t xml:space="preserve"> arvestab</w:t>
      </w:r>
      <w:r w:rsidR="0D0FBC5D" w:rsidRPr="022250B6">
        <w:rPr>
          <w:rFonts w:ascii="Times New Roman" w:hAnsi="Times New Roman" w:cs="Times New Roman"/>
          <w:sz w:val="24"/>
          <w:szCs w:val="24"/>
        </w:rPr>
        <w:t xml:space="preserve"> pärast ettenähtud tähtaega esitatud tõendeid </w:t>
      </w:r>
      <w:r w:rsidR="457267AE" w:rsidRPr="022250B6">
        <w:rPr>
          <w:rFonts w:ascii="Times New Roman" w:hAnsi="Times New Roman" w:cs="Times New Roman"/>
          <w:sz w:val="24"/>
          <w:szCs w:val="24"/>
        </w:rPr>
        <w:t xml:space="preserve">vaid siis, kui </w:t>
      </w:r>
      <w:r w:rsidR="00B97062">
        <w:rPr>
          <w:rFonts w:ascii="Times New Roman" w:hAnsi="Times New Roman" w:cs="Times New Roman"/>
          <w:sz w:val="24"/>
          <w:szCs w:val="24"/>
        </w:rPr>
        <w:t>seatud</w:t>
      </w:r>
      <w:r w:rsidR="457267AE" w:rsidRPr="022250B6">
        <w:rPr>
          <w:rFonts w:ascii="Times New Roman" w:hAnsi="Times New Roman" w:cs="Times New Roman"/>
          <w:sz w:val="24"/>
          <w:szCs w:val="24"/>
        </w:rPr>
        <w:t xml:space="preserve"> </w:t>
      </w:r>
      <w:r w:rsidR="000D5BFE">
        <w:rPr>
          <w:rFonts w:ascii="Times New Roman" w:hAnsi="Times New Roman" w:cs="Times New Roman"/>
          <w:sz w:val="24"/>
          <w:szCs w:val="24"/>
        </w:rPr>
        <w:t>tähtaega</w:t>
      </w:r>
      <w:r w:rsidR="000D5BFE" w:rsidRPr="022250B6">
        <w:rPr>
          <w:rFonts w:ascii="Times New Roman" w:hAnsi="Times New Roman" w:cs="Times New Roman"/>
          <w:sz w:val="24"/>
          <w:szCs w:val="24"/>
        </w:rPr>
        <w:t xml:space="preserve"> </w:t>
      </w:r>
      <w:r w:rsidR="457267AE" w:rsidRPr="022250B6">
        <w:rPr>
          <w:rFonts w:ascii="Times New Roman" w:hAnsi="Times New Roman" w:cs="Times New Roman"/>
          <w:sz w:val="24"/>
          <w:szCs w:val="24"/>
        </w:rPr>
        <w:t>on ületatud mõ</w:t>
      </w:r>
      <w:r w:rsidR="01707F0D" w:rsidRPr="022250B6">
        <w:rPr>
          <w:rFonts w:ascii="Times New Roman" w:hAnsi="Times New Roman" w:cs="Times New Roman"/>
          <w:sz w:val="24"/>
          <w:szCs w:val="24"/>
        </w:rPr>
        <w:t>juval põhjusel.</w:t>
      </w:r>
      <w:r w:rsidR="00601DF9">
        <w:rPr>
          <w:rFonts w:ascii="Times New Roman" w:hAnsi="Times New Roman" w:cs="Times New Roman"/>
          <w:sz w:val="24"/>
          <w:szCs w:val="24"/>
        </w:rPr>
        <w:t xml:space="preserve"> </w:t>
      </w:r>
    </w:p>
    <w:p w14:paraId="1E3814C0" w14:textId="0EEB3E10" w:rsidR="26680525" w:rsidRDefault="26680525" w:rsidP="26680525">
      <w:pPr>
        <w:tabs>
          <w:tab w:val="left" w:pos="426"/>
        </w:tabs>
        <w:spacing w:after="0" w:line="240" w:lineRule="auto"/>
        <w:jc w:val="both"/>
        <w:rPr>
          <w:rFonts w:ascii="Times New Roman" w:hAnsi="Times New Roman" w:cs="Times New Roman"/>
          <w:sz w:val="24"/>
          <w:szCs w:val="24"/>
        </w:rPr>
      </w:pPr>
    </w:p>
    <w:p w14:paraId="328B07CE" w14:textId="6D61D6FD" w:rsidR="3CB5178F" w:rsidRDefault="3CB5178F" w:rsidP="26680525">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Mõjuvaks põhjuseks võib näiteks olla </w:t>
      </w:r>
      <w:r w:rsidR="223CDE20" w:rsidRPr="022250B6">
        <w:rPr>
          <w:rFonts w:ascii="Times New Roman" w:hAnsi="Times New Roman" w:cs="Times New Roman"/>
          <w:sz w:val="24"/>
          <w:szCs w:val="24"/>
        </w:rPr>
        <w:t>varasem tõendile ligipääsu puudumine, menetlusosali</w:t>
      </w:r>
      <w:r w:rsidR="007A678B">
        <w:rPr>
          <w:rFonts w:ascii="Times New Roman" w:hAnsi="Times New Roman" w:cs="Times New Roman"/>
          <w:sz w:val="24"/>
          <w:szCs w:val="24"/>
        </w:rPr>
        <w:t>ne ei teadnud</w:t>
      </w:r>
      <w:r w:rsidR="605E46BE" w:rsidRPr="022250B6">
        <w:rPr>
          <w:rFonts w:ascii="Times New Roman" w:hAnsi="Times New Roman" w:cs="Times New Roman"/>
          <w:sz w:val="24"/>
          <w:szCs w:val="24"/>
        </w:rPr>
        <w:t xml:space="preserve"> konkreetse tõendi esitamise võimalikkusest</w:t>
      </w:r>
      <w:r w:rsidR="0B46F362" w:rsidRPr="022250B6">
        <w:rPr>
          <w:rFonts w:ascii="Times New Roman" w:hAnsi="Times New Roman" w:cs="Times New Roman"/>
          <w:sz w:val="24"/>
          <w:szCs w:val="24"/>
        </w:rPr>
        <w:t xml:space="preserve">, TVK </w:t>
      </w:r>
      <w:r w:rsidR="001E4DC9">
        <w:rPr>
          <w:rFonts w:ascii="Times New Roman" w:hAnsi="Times New Roman" w:cs="Times New Roman"/>
          <w:sz w:val="24"/>
          <w:szCs w:val="24"/>
        </w:rPr>
        <w:t xml:space="preserve">selgitas </w:t>
      </w:r>
      <w:r w:rsidR="0B46F362" w:rsidRPr="022250B6">
        <w:rPr>
          <w:rFonts w:ascii="Times New Roman" w:hAnsi="Times New Roman" w:cs="Times New Roman"/>
          <w:sz w:val="24"/>
          <w:szCs w:val="24"/>
        </w:rPr>
        <w:t>eba</w:t>
      </w:r>
      <w:r w:rsidR="12B97531" w:rsidRPr="022250B6">
        <w:rPr>
          <w:rFonts w:ascii="Times New Roman" w:hAnsi="Times New Roman" w:cs="Times New Roman"/>
          <w:sz w:val="24"/>
          <w:szCs w:val="24"/>
        </w:rPr>
        <w:t>piisav</w:t>
      </w:r>
      <w:r w:rsidR="001E4DC9">
        <w:rPr>
          <w:rFonts w:ascii="Times New Roman" w:hAnsi="Times New Roman" w:cs="Times New Roman"/>
          <w:sz w:val="24"/>
          <w:szCs w:val="24"/>
        </w:rPr>
        <w:t>alt</w:t>
      </w:r>
      <w:r w:rsidR="12B97531" w:rsidRPr="022250B6">
        <w:rPr>
          <w:rFonts w:ascii="Times New Roman" w:hAnsi="Times New Roman" w:cs="Times New Roman"/>
          <w:sz w:val="24"/>
          <w:szCs w:val="24"/>
        </w:rPr>
        <w:t xml:space="preserve"> tõendite esitamise kor</w:t>
      </w:r>
      <w:r w:rsidR="001E4DC9">
        <w:rPr>
          <w:rFonts w:ascii="Times New Roman" w:hAnsi="Times New Roman" w:cs="Times New Roman"/>
          <w:sz w:val="24"/>
          <w:szCs w:val="24"/>
        </w:rPr>
        <w:t>da</w:t>
      </w:r>
      <w:r w:rsidR="37C14A06" w:rsidRPr="022250B6">
        <w:rPr>
          <w:rFonts w:ascii="Times New Roman" w:hAnsi="Times New Roman" w:cs="Times New Roman"/>
          <w:sz w:val="24"/>
          <w:szCs w:val="24"/>
        </w:rPr>
        <w:t xml:space="preserve"> </w:t>
      </w:r>
      <w:r w:rsidR="37C14A06" w:rsidRPr="022250B6">
        <w:rPr>
          <w:rFonts w:ascii="Times New Roman" w:eastAsia="Times New Roman" w:hAnsi="Times New Roman" w:cs="Times New Roman"/>
          <w:sz w:val="24"/>
          <w:szCs w:val="24"/>
        </w:rPr>
        <w:t>(sh tõendamiskoormise jaotus</w:t>
      </w:r>
      <w:r w:rsidR="001E4DC9">
        <w:rPr>
          <w:rFonts w:ascii="Times New Roman" w:eastAsia="Times New Roman" w:hAnsi="Times New Roman" w:cs="Times New Roman"/>
          <w:sz w:val="24"/>
          <w:szCs w:val="24"/>
        </w:rPr>
        <w:t>t</w:t>
      </w:r>
      <w:r w:rsidR="37C14A06" w:rsidRPr="022250B6">
        <w:rPr>
          <w:rFonts w:ascii="Times New Roman" w:eastAsia="Times New Roman" w:hAnsi="Times New Roman" w:cs="Times New Roman"/>
          <w:sz w:val="24"/>
          <w:szCs w:val="24"/>
        </w:rPr>
        <w:t>)</w:t>
      </w:r>
      <w:r w:rsidR="12B97531" w:rsidRPr="022250B6">
        <w:rPr>
          <w:rFonts w:ascii="Times New Roman" w:hAnsi="Times New Roman" w:cs="Times New Roman"/>
          <w:sz w:val="24"/>
          <w:szCs w:val="24"/>
        </w:rPr>
        <w:t xml:space="preserve"> või </w:t>
      </w:r>
      <w:r w:rsidR="160ABE30" w:rsidRPr="022250B6">
        <w:rPr>
          <w:rFonts w:ascii="Times New Roman" w:hAnsi="Times New Roman" w:cs="Times New Roman"/>
          <w:sz w:val="24"/>
          <w:szCs w:val="24"/>
        </w:rPr>
        <w:t xml:space="preserve">olukord, </w:t>
      </w:r>
      <w:r w:rsidR="12B97531" w:rsidRPr="022250B6">
        <w:rPr>
          <w:rFonts w:ascii="Times New Roman" w:hAnsi="Times New Roman" w:cs="Times New Roman"/>
          <w:sz w:val="24"/>
          <w:szCs w:val="24"/>
        </w:rPr>
        <w:t>ku</w:t>
      </w:r>
      <w:r w:rsidR="357B97A7" w:rsidRPr="022250B6">
        <w:rPr>
          <w:rFonts w:ascii="Times New Roman" w:hAnsi="Times New Roman" w:cs="Times New Roman"/>
          <w:sz w:val="24"/>
          <w:szCs w:val="24"/>
        </w:rPr>
        <w:t>s</w:t>
      </w:r>
      <w:r w:rsidR="12B97531" w:rsidRPr="022250B6">
        <w:rPr>
          <w:rFonts w:ascii="Times New Roman" w:hAnsi="Times New Roman" w:cs="Times New Roman"/>
          <w:sz w:val="24"/>
          <w:szCs w:val="24"/>
        </w:rPr>
        <w:t xml:space="preserve"> alles istungil ilmneb, et vastaspoolel on tõendeid, mida avaldajal oleks võimalik välj</w:t>
      </w:r>
      <w:r w:rsidR="20A3DD3B" w:rsidRPr="022250B6">
        <w:rPr>
          <w:rFonts w:ascii="Times New Roman" w:hAnsi="Times New Roman" w:cs="Times New Roman"/>
          <w:sz w:val="24"/>
          <w:szCs w:val="24"/>
        </w:rPr>
        <w:t>a nõuda.</w:t>
      </w:r>
    </w:p>
    <w:p w14:paraId="7CF17791" w14:textId="7373CC89" w:rsidR="0027441B" w:rsidRDefault="0027441B" w:rsidP="002F3FFC">
      <w:pPr>
        <w:tabs>
          <w:tab w:val="left" w:pos="426"/>
        </w:tabs>
        <w:spacing w:after="0" w:line="240" w:lineRule="auto"/>
        <w:jc w:val="both"/>
        <w:rPr>
          <w:rFonts w:ascii="Times New Roman" w:hAnsi="Times New Roman" w:cs="Times New Roman"/>
          <w:sz w:val="24"/>
          <w:szCs w:val="24"/>
        </w:rPr>
      </w:pPr>
    </w:p>
    <w:p w14:paraId="5A98E981" w14:textId="594E08B1" w:rsidR="00D617F8" w:rsidRDefault="7124E818" w:rsidP="26680525">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Kehtiv </w:t>
      </w:r>
      <w:proofErr w:type="spellStart"/>
      <w:r w:rsidRPr="022250B6">
        <w:rPr>
          <w:rFonts w:ascii="Times New Roman" w:hAnsi="Times New Roman" w:cs="Times New Roman"/>
          <w:sz w:val="24"/>
          <w:szCs w:val="24"/>
        </w:rPr>
        <w:t>TvLS</w:t>
      </w:r>
      <w:proofErr w:type="spellEnd"/>
      <w:r w:rsidRPr="022250B6">
        <w:rPr>
          <w:rFonts w:ascii="Times New Roman" w:hAnsi="Times New Roman" w:cs="Times New Roman"/>
          <w:sz w:val="24"/>
          <w:szCs w:val="24"/>
        </w:rPr>
        <w:t xml:space="preserve"> ei anna </w:t>
      </w:r>
      <w:r w:rsidR="5FA735B9" w:rsidRPr="022250B6">
        <w:rPr>
          <w:rFonts w:ascii="Times New Roman" w:hAnsi="Times New Roman" w:cs="Times New Roman"/>
          <w:sz w:val="24"/>
          <w:szCs w:val="24"/>
        </w:rPr>
        <w:t>TVK</w:t>
      </w:r>
      <w:r w:rsidR="71BF2210" w:rsidRPr="022250B6">
        <w:rPr>
          <w:rFonts w:ascii="Times New Roman" w:hAnsi="Times New Roman" w:cs="Times New Roman"/>
          <w:sz w:val="24"/>
          <w:szCs w:val="24"/>
        </w:rPr>
        <w:t>-</w:t>
      </w:r>
      <w:proofErr w:type="spellStart"/>
      <w:r w:rsidRPr="022250B6">
        <w:rPr>
          <w:rFonts w:ascii="Times New Roman" w:hAnsi="Times New Roman" w:cs="Times New Roman"/>
          <w:sz w:val="24"/>
          <w:szCs w:val="24"/>
        </w:rPr>
        <w:t>le</w:t>
      </w:r>
      <w:proofErr w:type="spellEnd"/>
      <w:r w:rsidRPr="022250B6">
        <w:rPr>
          <w:rFonts w:ascii="Times New Roman" w:hAnsi="Times New Roman" w:cs="Times New Roman"/>
          <w:sz w:val="24"/>
          <w:szCs w:val="24"/>
        </w:rPr>
        <w:t xml:space="preserve"> õigust jätta tõendid välja nõudmata või jätta kõrvale tõendeid, isegi kui tõendid või nende teiselt poolelt väljanõudmise taotlus on esitatud pärast </w:t>
      </w:r>
      <w:r w:rsidR="5FA735B9" w:rsidRPr="022250B6">
        <w:rPr>
          <w:rFonts w:ascii="Times New Roman" w:hAnsi="Times New Roman" w:cs="Times New Roman"/>
          <w:sz w:val="24"/>
          <w:szCs w:val="24"/>
        </w:rPr>
        <w:t>TVK</w:t>
      </w:r>
      <w:r w:rsidRPr="022250B6">
        <w:rPr>
          <w:rFonts w:ascii="Times New Roman" w:hAnsi="Times New Roman" w:cs="Times New Roman"/>
          <w:sz w:val="24"/>
          <w:szCs w:val="24"/>
        </w:rPr>
        <w:t xml:space="preserve"> ettenähtud tähtaega. Paraku </w:t>
      </w:r>
      <w:r w:rsidR="00A71338">
        <w:rPr>
          <w:rFonts w:ascii="Times New Roman" w:hAnsi="Times New Roman" w:cs="Times New Roman"/>
          <w:sz w:val="24"/>
          <w:szCs w:val="24"/>
        </w:rPr>
        <w:t xml:space="preserve">on </w:t>
      </w:r>
      <w:r w:rsidRPr="022250B6">
        <w:rPr>
          <w:rFonts w:ascii="Times New Roman" w:hAnsi="Times New Roman" w:cs="Times New Roman"/>
          <w:sz w:val="24"/>
          <w:szCs w:val="24"/>
        </w:rPr>
        <w:t xml:space="preserve">muutunud tavapäraseks, et pooled ei pea kinni </w:t>
      </w:r>
      <w:r w:rsidR="5FA735B9" w:rsidRPr="022250B6">
        <w:rPr>
          <w:rFonts w:ascii="Times New Roman" w:hAnsi="Times New Roman" w:cs="Times New Roman"/>
          <w:sz w:val="24"/>
          <w:szCs w:val="24"/>
        </w:rPr>
        <w:t>TVK</w:t>
      </w:r>
      <w:r w:rsidRPr="022250B6">
        <w:rPr>
          <w:rFonts w:ascii="Times New Roman" w:hAnsi="Times New Roman" w:cs="Times New Roman"/>
          <w:sz w:val="24"/>
          <w:szCs w:val="24"/>
        </w:rPr>
        <w:t xml:space="preserve"> määratud tähtaegadest </w:t>
      </w:r>
      <w:r w:rsidR="00A71338">
        <w:rPr>
          <w:rFonts w:ascii="Times New Roman" w:hAnsi="Times New Roman" w:cs="Times New Roman"/>
          <w:sz w:val="24"/>
          <w:szCs w:val="24"/>
        </w:rPr>
        <w:t>ning</w:t>
      </w:r>
      <w:r w:rsidRPr="022250B6">
        <w:rPr>
          <w:rFonts w:ascii="Times New Roman" w:hAnsi="Times New Roman" w:cs="Times New Roman"/>
          <w:sz w:val="24"/>
          <w:szCs w:val="24"/>
        </w:rPr>
        <w:t xml:space="preserve"> tõendeid </w:t>
      </w:r>
      <w:r w:rsidR="00A71338">
        <w:rPr>
          <w:rFonts w:ascii="Times New Roman" w:hAnsi="Times New Roman" w:cs="Times New Roman"/>
          <w:sz w:val="24"/>
          <w:szCs w:val="24"/>
        </w:rPr>
        <w:t>ja</w:t>
      </w:r>
      <w:r w:rsidRPr="022250B6">
        <w:rPr>
          <w:rFonts w:ascii="Times New Roman" w:hAnsi="Times New Roman" w:cs="Times New Roman"/>
          <w:sz w:val="24"/>
          <w:szCs w:val="24"/>
        </w:rPr>
        <w:t xml:space="preserve"> taotlusi esitatakse pärast tähtaja möödumist, halvemal juhul vahetult enne istungit või alles istungil</w:t>
      </w:r>
      <w:r w:rsidR="00AB20FA">
        <w:rPr>
          <w:rFonts w:ascii="Times New Roman" w:hAnsi="Times New Roman" w:cs="Times New Roman"/>
          <w:sz w:val="24"/>
          <w:szCs w:val="24"/>
        </w:rPr>
        <w:t>. See</w:t>
      </w:r>
      <w:r w:rsidRPr="022250B6">
        <w:rPr>
          <w:rFonts w:ascii="Times New Roman" w:hAnsi="Times New Roman" w:cs="Times New Roman"/>
          <w:sz w:val="24"/>
          <w:szCs w:val="24"/>
        </w:rPr>
        <w:t xml:space="preserve"> tingib menetluse venimise ja uue istungi määramise vajaduse (sest tõendite paljususe korral peab andma teisele poolele võimaluse nendega tutvumiseks ja seisukohtade kujundamiseks). </w:t>
      </w:r>
      <w:r w:rsidR="00AB20FA">
        <w:rPr>
          <w:rFonts w:ascii="Times New Roman" w:hAnsi="Times New Roman" w:cs="Times New Roman"/>
          <w:sz w:val="24"/>
          <w:szCs w:val="24"/>
        </w:rPr>
        <w:t>Uute</w:t>
      </w:r>
      <w:r w:rsidR="22C97B69" w:rsidRPr="022250B6">
        <w:rPr>
          <w:rFonts w:ascii="Times New Roman" w:hAnsi="Times New Roman" w:cs="Times New Roman"/>
          <w:sz w:val="24"/>
          <w:szCs w:val="24"/>
        </w:rPr>
        <w:t xml:space="preserve"> tõendite esitamine </w:t>
      </w:r>
      <w:r w:rsidR="00E00937">
        <w:rPr>
          <w:rFonts w:ascii="Times New Roman" w:hAnsi="Times New Roman" w:cs="Times New Roman"/>
          <w:sz w:val="24"/>
          <w:szCs w:val="24"/>
        </w:rPr>
        <w:t>on</w:t>
      </w:r>
      <w:r w:rsidR="22C97B69" w:rsidRPr="022250B6">
        <w:rPr>
          <w:rFonts w:ascii="Times New Roman" w:hAnsi="Times New Roman" w:cs="Times New Roman"/>
          <w:sz w:val="24"/>
          <w:szCs w:val="24"/>
        </w:rPr>
        <w:t xml:space="preserve"> mõnikord kasutusel </w:t>
      </w:r>
      <w:r w:rsidR="73E718D1" w:rsidRPr="022250B6">
        <w:rPr>
          <w:rFonts w:ascii="Times New Roman" w:hAnsi="Times New Roman" w:cs="Times New Roman"/>
          <w:sz w:val="24"/>
          <w:szCs w:val="24"/>
        </w:rPr>
        <w:t xml:space="preserve">ka </w:t>
      </w:r>
      <w:r w:rsidR="22C97B69" w:rsidRPr="022250B6">
        <w:rPr>
          <w:rFonts w:ascii="Times New Roman" w:hAnsi="Times New Roman" w:cs="Times New Roman"/>
          <w:sz w:val="24"/>
          <w:szCs w:val="24"/>
        </w:rPr>
        <w:t>menetluse pahatahtlikuks venitamiseks</w:t>
      </w:r>
      <w:r w:rsidR="73E718D1" w:rsidRPr="022250B6">
        <w:rPr>
          <w:rFonts w:ascii="Times New Roman" w:hAnsi="Times New Roman" w:cs="Times New Roman"/>
          <w:sz w:val="24"/>
          <w:szCs w:val="24"/>
        </w:rPr>
        <w:t xml:space="preserve">, mistõttu </w:t>
      </w:r>
      <w:r w:rsidR="3B976B21" w:rsidRPr="022250B6">
        <w:rPr>
          <w:rFonts w:ascii="Times New Roman" w:hAnsi="Times New Roman" w:cs="Times New Roman"/>
          <w:sz w:val="24"/>
          <w:szCs w:val="24"/>
        </w:rPr>
        <w:t xml:space="preserve">luuakse muudatusega </w:t>
      </w:r>
      <w:r w:rsidR="5FA735B9" w:rsidRPr="022250B6">
        <w:rPr>
          <w:rFonts w:ascii="Times New Roman" w:hAnsi="Times New Roman" w:cs="Times New Roman"/>
          <w:sz w:val="24"/>
          <w:szCs w:val="24"/>
        </w:rPr>
        <w:t>TVK</w:t>
      </w:r>
      <w:r w:rsidR="77B6B544" w:rsidRPr="022250B6">
        <w:rPr>
          <w:rFonts w:ascii="Times New Roman" w:hAnsi="Times New Roman" w:cs="Times New Roman"/>
          <w:sz w:val="24"/>
          <w:szCs w:val="24"/>
        </w:rPr>
        <w:t>-</w:t>
      </w:r>
      <w:proofErr w:type="spellStart"/>
      <w:r w:rsidR="3B976B21" w:rsidRPr="022250B6">
        <w:rPr>
          <w:rFonts w:ascii="Times New Roman" w:hAnsi="Times New Roman" w:cs="Times New Roman"/>
          <w:sz w:val="24"/>
          <w:szCs w:val="24"/>
        </w:rPr>
        <w:t>le</w:t>
      </w:r>
      <w:proofErr w:type="spellEnd"/>
      <w:r w:rsidR="4E71F5A5" w:rsidRPr="022250B6">
        <w:rPr>
          <w:rFonts w:ascii="Times New Roman" w:hAnsi="Times New Roman" w:cs="Times New Roman"/>
          <w:sz w:val="24"/>
          <w:szCs w:val="24"/>
        </w:rPr>
        <w:t xml:space="preserve"> v</w:t>
      </w:r>
      <w:r w:rsidR="00B37693">
        <w:rPr>
          <w:rFonts w:ascii="Times New Roman" w:hAnsi="Times New Roman" w:cs="Times New Roman"/>
          <w:sz w:val="24"/>
          <w:szCs w:val="24"/>
        </w:rPr>
        <w:t>õimalus</w:t>
      </w:r>
      <w:r w:rsidR="001C4A3A">
        <w:rPr>
          <w:rFonts w:ascii="Times New Roman" w:hAnsi="Times New Roman" w:cs="Times New Roman"/>
          <w:sz w:val="24"/>
          <w:szCs w:val="24"/>
        </w:rPr>
        <w:t xml:space="preserve"> </w:t>
      </w:r>
      <w:r w:rsidR="002467D7">
        <w:rPr>
          <w:rFonts w:ascii="Times New Roman" w:hAnsi="Times New Roman" w:cs="Times New Roman"/>
          <w:sz w:val="24"/>
          <w:szCs w:val="24"/>
        </w:rPr>
        <w:t>sellise käitumise</w:t>
      </w:r>
      <w:r w:rsidR="4E71F5A5" w:rsidRPr="022250B6">
        <w:rPr>
          <w:rFonts w:ascii="Times New Roman" w:hAnsi="Times New Roman" w:cs="Times New Roman"/>
          <w:sz w:val="24"/>
          <w:szCs w:val="24"/>
        </w:rPr>
        <w:t xml:space="preserve"> takistamiseks.</w:t>
      </w:r>
    </w:p>
    <w:p w14:paraId="569EE6C0" w14:textId="39CD5B05" w:rsidR="5760C8C3" w:rsidRDefault="5760C8C3" w:rsidP="5760C8C3">
      <w:pPr>
        <w:tabs>
          <w:tab w:val="left" w:pos="426"/>
        </w:tabs>
        <w:spacing w:after="0" w:line="240" w:lineRule="auto"/>
        <w:jc w:val="both"/>
        <w:rPr>
          <w:rFonts w:ascii="Times New Roman" w:hAnsi="Times New Roman" w:cs="Times New Roman"/>
          <w:sz w:val="24"/>
          <w:szCs w:val="24"/>
        </w:rPr>
      </w:pPr>
    </w:p>
    <w:p w14:paraId="54DB7294" w14:textId="1A4C1C41" w:rsidR="00D617F8" w:rsidRDefault="1C15BC91" w:rsidP="002F3FFC">
      <w:pPr>
        <w:tabs>
          <w:tab w:val="left" w:pos="426"/>
        </w:tabs>
        <w:spacing w:after="0" w:line="240" w:lineRule="auto"/>
        <w:jc w:val="both"/>
        <w:rPr>
          <w:rFonts w:ascii="Times New Roman" w:hAnsi="Times New Roman" w:cs="Times New Roman"/>
          <w:sz w:val="24"/>
          <w:szCs w:val="24"/>
        </w:rPr>
      </w:pPr>
      <w:commentRangeStart w:id="46"/>
      <w:r w:rsidRPr="64C1D15A">
        <w:rPr>
          <w:rFonts w:ascii="Times New Roman" w:hAnsi="Times New Roman" w:cs="Times New Roman"/>
          <w:b/>
          <w:bCs/>
          <w:sz w:val="24"/>
          <w:szCs w:val="24"/>
        </w:rPr>
        <w:t>P</w:t>
      </w:r>
      <w:r w:rsidR="192801EF" w:rsidRPr="64C1D15A">
        <w:rPr>
          <w:rFonts w:ascii="Times New Roman" w:hAnsi="Times New Roman" w:cs="Times New Roman"/>
          <w:b/>
          <w:bCs/>
          <w:sz w:val="24"/>
          <w:szCs w:val="24"/>
        </w:rPr>
        <w:t xml:space="preserve">unktiga </w:t>
      </w:r>
      <w:r w:rsidR="0906A476" w:rsidRPr="64C1D15A">
        <w:rPr>
          <w:rFonts w:ascii="Times New Roman" w:hAnsi="Times New Roman" w:cs="Times New Roman"/>
          <w:b/>
          <w:bCs/>
          <w:sz w:val="24"/>
          <w:szCs w:val="24"/>
        </w:rPr>
        <w:t>54</w:t>
      </w:r>
      <w:commentRangeEnd w:id="46"/>
      <w:r w:rsidR="00680BAF">
        <w:commentReference w:id="46"/>
      </w:r>
      <w:r w:rsidR="192801EF" w:rsidRPr="64C1D15A">
        <w:rPr>
          <w:rFonts w:ascii="Times New Roman" w:hAnsi="Times New Roman" w:cs="Times New Roman"/>
          <w:sz w:val="24"/>
          <w:szCs w:val="24"/>
        </w:rPr>
        <w:t xml:space="preserve"> muudetakse </w:t>
      </w:r>
      <w:r w:rsidR="1075B812" w:rsidRPr="64C1D15A">
        <w:rPr>
          <w:rFonts w:ascii="Times New Roman" w:hAnsi="Times New Roman" w:cs="Times New Roman"/>
          <w:sz w:val="24"/>
          <w:szCs w:val="24"/>
        </w:rPr>
        <w:t xml:space="preserve">TvLS </w:t>
      </w:r>
      <w:r w:rsidR="1F783F33" w:rsidRPr="64C1D15A">
        <w:rPr>
          <w:rFonts w:ascii="Times New Roman" w:hAnsi="Times New Roman" w:cs="Times New Roman"/>
          <w:sz w:val="24"/>
          <w:szCs w:val="24"/>
        </w:rPr>
        <w:t>§</w:t>
      </w:r>
      <w:r w:rsidR="192801EF" w:rsidRPr="64C1D15A">
        <w:rPr>
          <w:rFonts w:ascii="Times New Roman" w:hAnsi="Times New Roman" w:cs="Times New Roman"/>
          <w:sz w:val="24"/>
          <w:szCs w:val="24"/>
        </w:rPr>
        <w:t xml:space="preserve"> 43 lõiget 5</w:t>
      </w:r>
      <w:r w:rsidR="5D758355" w:rsidRPr="64C1D15A">
        <w:rPr>
          <w:rFonts w:ascii="Times New Roman" w:hAnsi="Times New Roman" w:cs="Times New Roman"/>
          <w:sz w:val="24"/>
          <w:szCs w:val="24"/>
        </w:rPr>
        <w:t>, jättes</w:t>
      </w:r>
      <w:r w:rsidR="192801EF" w:rsidRPr="64C1D15A">
        <w:rPr>
          <w:rFonts w:ascii="Times New Roman" w:hAnsi="Times New Roman" w:cs="Times New Roman"/>
          <w:sz w:val="24"/>
          <w:szCs w:val="24"/>
        </w:rPr>
        <w:t xml:space="preserve"> välja vii</w:t>
      </w:r>
      <w:r w:rsidR="5D758355" w:rsidRPr="64C1D15A">
        <w:rPr>
          <w:rFonts w:ascii="Times New Roman" w:hAnsi="Times New Roman" w:cs="Times New Roman"/>
          <w:sz w:val="24"/>
          <w:szCs w:val="24"/>
        </w:rPr>
        <w:t>t</w:t>
      </w:r>
      <w:r w:rsidR="192801EF" w:rsidRPr="64C1D15A">
        <w:rPr>
          <w:rFonts w:ascii="Times New Roman" w:hAnsi="Times New Roman" w:cs="Times New Roman"/>
          <w:sz w:val="24"/>
          <w:szCs w:val="24"/>
        </w:rPr>
        <w:t>e nõuetest osaliselt või täielikult loobumise kohta. Nimelt täiendatakse TvLS</w:t>
      </w:r>
      <w:r w:rsidR="5D758355" w:rsidRPr="64C1D15A">
        <w:rPr>
          <w:rFonts w:ascii="Times New Roman" w:hAnsi="Times New Roman" w:cs="Times New Roman"/>
          <w:sz w:val="24"/>
          <w:szCs w:val="24"/>
        </w:rPr>
        <w:t>-i</w:t>
      </w:r>
      <w:r w:rsidR="192801EF" w:rsidRPr="64C1D15A">
        <w:rPr>
          <w:rFonts w:ascii="Times New Roman" w:hAnsi="Times New Roman" w:cs="Times New Roman"/>
          <w:sz w:val="24"/>
          <w:szCs w:val="24"/>
        </w:rPr>
        <w:t xml:space="preserve"> §-ga 28</w:t>
      </w:r>
      <w:r w:rsidR="192801EF" w:rsidRPr="64C1D15A">
        <w:rPr>
          <w:rFonts w:ascii="Times New Roman" w:hAnsi="Times New Roman" w:cs="Times New Roman"/>
          <w:sz w:val="24"/>
          <w:szCs w:val="24"/>
          <w:vertAlign w:val="superscript"/>
        </w:rPr>
        <w:t>1</w:t>
      </w:r>
      <w:r w:rsidR="192801EF" w:rsidRPr="64C1D15A">
        <w:rPr>
          <w:rFonts w:ascii="Times New Roman" w:hAnsi="Times New Roman" w:cs="Times New Roman"/>
          <w:sz w:val="24"/>
          <w:szCs w:val="24"/>
        </w:rPr>
        <w:t>, mis reguleerib nõudest loobumise korda</w:t>
      </w:r>
      <w:r w:rsidR="21C6505F" w:rsidRPr="64C1D15A">
        <w:rPr>
          <w:rFonts w:ascii="Times New Roman" w:hAnsi="Times New Roman" w:cs="Times New Roman"/>
          <w:sz w:val="24"/>
          <w:szCs w:val="24"/>
        </w:rPr>
        <w:t>,</w:t>
      </w:r>
      <w:r w:rsidR="61C60181" w:rsidRPr="64C1D15A">
        <w:rPr>
          <w:rFonts w:ascii="Times New Roman" w:hAnsi="Times New Roman" w:cs="Times New Roman"/>
          <w:sz w:val="24"/>
          <w:szCs w:val="24"/>
        </w:rPr>
        <w:t xml:space="preserve"> seega oleks tegemist dubleeriva sättega.</w:t>
      </w:r>
      <w:r w:rsidR="080ED0F0" w:rsidRPr="64C1D15A">
        <w:rPr>
          <w:rFonts w:ascii="Times New Roman" w:hAnsi="Times New Roman" w:cs="Times New Roman"/>
          <w:sz w:val="24"/>
          <w:szCs w:val="24"/>
        </w:rPr>
        <w:t xml:space="preserve"> Edaspidi viitab säte </w:t>
      </w:r>
      <w:r w:rsidR="27AE5F3E" w:rsidRPr="64C1D15A">
        <w:rPr>
          <w:rFonts w:ascii="Times New Roman" w:hAnsi="Times New Roman" w:cs="Times New Roman"/>
          <w:sz w:val="24"/>
          <w:szCs w:val="24"/>
        </w:rPr>
        <w:t>TvLS § 29 lõikele 1, mis täpsustab avalduses esitatud nõude täiend</w:t>
      </w:r>
      <w:r w:rsidR="6A07E170" w:rsidRPr="64C1D15A">
        <w:rPr>
          <w:rFonts w:ascii="Times New Roman" w:hAnsi="Times New Roman" w:cs="Times New Roman"/>
          <w:sz w:val="24"/>
          <w:szCs w:val="24"/>
        </w:rPr>
        <w:t>amise korda.</w:t>
      </w:r>
    </w:p>
    <w:p w14:paraId="7FDB5E29" w14:textId="77777777" w:rsidR="00DC6110" w:rsidRDefault="00DC6110" w:rsidP="002F3FFC">
      <w:pPr>
        <w:tabs>
          <w:tab w:val="left" w:pos="426"/>
        </w:tabs>
        <w:spacing w:after="0" w:line="240" w:lineRule="auto"/>
        <w:jc w:val="both"/>
        <w:rPr>
          <w:rFonts w:ascii="Times New Roman" w:hAnsi="Times New Roman" w:cs="Times New Roman"/>
          <w:sz w:val="24"/>
          <w:szCs w:val="24"/>
        </w:rPr>
      </w:pPr>
    </w:p>
    <w:p w14:paraId="093C0F18" w14:textId="2A20A5D2" w:rsidR="00DC6110" w:rsidRPr="009C67BC" w:rsidRDefault="00C5319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P</w:t>
      </w:r>
      <w:r w:rsidR="00DC6110" w:rsidRPr="003E23E0">
        <w:rPr>
          <w:rFonts w:ascii="Times New Roman" w:hAnsi="Times New Roman" w:cs="Times New Roman"/>
          <w:b/>
          <w:sz w:val="24"/>
          <w:szCs w:val="24"/>
        </w:rPr>
        <w:t xml:space="preserve">unktiga </w:t>
      </w:r>
      <w:r w:rsidR="00FE2F33">
        <w:rPr>
          <w:rFonts w:ascii="Times New Roman" w:hAnsi="Times New Roman" w:cs="Times New Roman"/>
          <w:b/>
          <w:sz w:val="24"/>
          <w:szCs w:val="24"/>
        </w:rPr>
        <w:t>55</w:t>
      </w:r>
      <w:r w:rsidR="009C67BC">
        <w:rPr>
          <w:rFonts w:ascii="Times New Roman" w:hAnsi="Times New Roman" w:cs="Times New Roman"/>
          <w:b/>
          <w:bCs/>
          <w:sz w:val="24"/>
          <w:szCs w:val="24"/>
        </w:rPr>
        <w:t xml:space="preserve"> </w:t>
      </w:r>
      <w:r w:rsidR="009C67BC">
        <w:rPr>
          <w:rFonts w:ascii="Times New Roman" w:hAnsi="Times New Roman" w:cs="Times New Roman"/>
          <w:sz w:val="24"/>
          <w:szCs w:val="24"/>
        </w:rPr>
        <w:t xml:space="preserve">jäetakse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08294A" w:rsidRPr="022250B6">
        <w:rPr>
          <w:rFonts w:ascii="Times New Roman" w:hAnsi="Times New Roman" w:cs="Times New Roman"/>
          <w:sz w:val="24"/>
          <w:szCs w:val="24"/>
        </w:rPr>
        <w:t>§</w:t>
      </w:r>
      <w:r w:rsidR="0027327C">
        <w:rPr>
          <w:rFonts w:ascii="Times New Roman" w:hAnsi="Times New Roman" w:cs="Times New Roman"/>
          <w:sz w:val="24"/>
          <w:szCs w:val="24"/>
        </w:rPr>
        <w:t xml:space="preserve"> 43 lõikest 8 välja viide</w:t>
      </w:r>
      <w:r w:rsidR="00A35984">
        <w:rPr>
          <w:rFonts w:ascii="Times New Roman" w:hAnsi="Times New Roman" w:cs="Times New Roman"/>
          <w:sz w:val="24"/>
          <w:szCs w:val="24"/>
        </w:rPr>
        <w:t xml:space="preserve"> </w:t>
      </w:r>
      <w:r w:rsidR="00931341">
        <w:rPr>
          <w:rFonts w:ascii="Times New Roman" w:hAnsi="Times New Roman" w:cs="Times New Roman"/>
          <w:sz w:val="24"/>
          <w:szCs w:val="24"/>
        </w:rPr>
        <w:t>TVK</w:t>
      </w:r>
      <w:r w:rsidR="00A35984">
        <w:rPr>
          <w:rFonts w:ascii="Times New Roman" w:hAnsi="Times New Roman" w:cs="Times New Roman"/>
          <w:sz w:val="24"/>
          <w:szCs w:val="24"/>
        </w:rPr>
        <w:t xml:space="preserve"> otsuse teatavakstegemise</w:t>
      </w:r>
      <w:r w:rsidR="0027327C">
        <w:rPr>
          <w:rFonts w:ascii="Times New Roman" w:hAnsi="Times New Roman" w:cs="Times New Roman"/>
          <w:sz w:val="24"/>
          <w:szCs w:val="24"/>
        </w:rPr>
        <w:t xml:space="preserve"> kellaajale. </w:t>
      </w:r>
      <w:r w:rsidR="000359D9">
        <w:rPr>
          <w:rFonts w:ascii="Times New Roman" w:hAnsi="Times New Roman" w:cs="Times New Roman"/>
          <w:sz w:val="24"/>
          <w:szCs w:val="24"/>
        </w:rPr>
        <w:t>Kehtiva</w:t>
      </w:r>
      <w:r w:rsidR="00DB50D9">
        <w:rPr>
          <w:rFonts w:ascii="Times New Roman" w:hAnsi="Times New Roman" w:cs="Times New Roman"/>
          <w:sz w:val="24"/>
          <w:szCs w:val="24"/>
        </w:rPr>
        <w:t xml:space="preserve"> sätte kohaselt </w:t>
      </w:r>
      <w:r w:rsidR="000359D9">
        <w:rPr>
          <w:rFonts w:ascii="Times New Roman" w:hAnsi="Times New Roman" w:cs="Times New Roman"/>
          <w:sz w:val="24"/>
          <w:szCs w:val="24"/>
        </w:rPr>
        <w:t xml:space="preserve">tuleb </w:t>
      </w:r>
      <w:r w:rsidR="00931341">
        <w:rPr>
          <w:rFonts w:ascii="Times New Roman" w:hAnsi="Times New Roman" w:cs="Times New Roman"/>
          <w:sz w:val="24"/>
          <w:szCs w:val="24"/>
        </w:rPr>
        <w:t>TVK</w:t>
      </w:r>
      <w:r w:rsidR="00DB50D9">
        <w:rPr>
          <w:rFonts w:ascii="Times New Roman" w:hAnsi="Times New Roman" w:cs="Times New Roman"/>
          <w:sz w:val="24"/>
          <w:szCs w:val="24"/>
        </w:rPr>
        <w:t xml:space="preserve"> juhatajal </w:t>
      </w:r>
      <w:r w:rsidR="003E23E0">
        <w:rPr>
          <w:rFonts w:ascii="Times New Roman" w:hAnsi="Times New Roman" w:cs="Times New Roman"/>
          <w:sz w:val="24"/>
          <w:szCs w:val="24"/>
        </w:rPr>
        <w:t>pärast</w:t>
      </w:r>
      <w:r w:rsidR="00DB50D9">
        <w:rPr>
          <w:rFonts w:ascii="Times New Roman" w:hAnsi="Times New Roman" w:cs="Times New Roman"/>
          <w:sz w:val="24"/>
          <w:szCs w:val="24"/>
        </w:rPr>
        <w:t xml:space="preserve"> töövaidlusasja sisulist arutamist teatada pooltele otsuse teatavakstegemise</w:t>
      </w:r>
      <w:r w:rsidR="001543EB">
        <w:rPr>
          <w:rFonts w:ascii="Times New Roman" w:hAnsi="Times New Roman" w:cs="Times New Roman"/>
          <w:sz w:val="24"/>
          <w:szCs w:val="24"/>
        </w:rPr>
        <w:t xml:space="preserve"> kuupäev, kellaeg ja viis. Praktikas </w:t>
      </w:r>
      <w:r w:rsidR="005205E5">
        <w:rPr>
          <w:rFonts w:ascii="Times New Roman" w:hAnsi="Times New Roman" w:cs="Times New Roman"/>
          <w:sz w:val="24"/>
          <w:szCs w:val="24"/>
        </w:rPr>
        <w:t xml:space="preserve">on kellaeg </w:t>
      </w:r>
      <w:r w:rsidR="003170D7">
        <w:rPr>
          <w:rFonts w:ascii="Times New Roman" w:hAnsi="Times New Roman" w:cs="Times New Roman"/>
          <w:sz w:val="24"/>
          <w:szCs w:val="24"/>
        </w:rPr>
        <w:t xml:space="preserve">osutunud liialt detailseks </w:t>
      </w:r>
      <w:r w:rsidR="00915F8A">
        <w:rPr>
          <w:rFonts w:ascii="Times New Roman" w:hAnsi="Times New Roman" w:cs="Times New Roman"/>
          <w:sz w:val="24"/>
          <w:szCs w:val="24"/>
        </w:rPr>
        <w:t>tingimuseks</w:t>
      </w:r>
      <w:r w:rsidR="003170D7">
        <w:rPr>
          <w:rFonts w:ascii="Times New Roman" w:hAnsi="Times New Roman" w:cs="Times New Roman"/>
          <w:sz w:val="24"/>
          <w:szCs w:val="24"/>
        </w:rPr>
        <w:t xml:space="preserve"> ning </w:t>
      </w:r>
      <w:r w:rsidR="00CF2CEB">
        <w:rPr>
          <w:rFonts w:ascii="Times New Roman" w:hAnsi="Times New Roman" w:cs="Times New Roman"/>
          <w:sz w:val="24"/>
          <w:szCs w:val="24"/>
        </w:rPr>
        <w:t xml:space="preserve">otsuse tegemise aja reguleerimine kuupäeva tasandil annaks </w:t>
      </w:r>
      <w:r w:rsidR="00931341">
        <w:rPr>
          <w:rFonts w:ascii="Times New Roman" w:hAnsi="Times New Roman" w:cs="Times New Roman"/>
          <w:sz w:val="24"/>
          <w:szCs w:val="24"/>
        </w:rPr>
        <w:t>TVK</w:t>
      </w:r>
      <w:r w:rsidR="003E23E0">
        <w:rPr>
          <w:rFonts w:ascii="Times New Roman" w:hAnsi="Times New Roman" w:cs="Times New Roman"/>
          <w:sz w:val="24"/>
          <w:szCs w:val="24"/>
        </w:rPr>
        <w:t>-</w:t>
      </w:r>
      <w:proofErr w:type="spellStart"/>
      <w:r w:rsidR="00CF2CEB">
        <w:rPr>
          <w:rFonts w:ascii="Times New Roman" w:hAnsi="Times New Roman" w:cs="Times New Roman"/>
          <w:sz w:val="24"/>
          <w:szCs w:val="24"/>
        </w:rPr>
        <w:t>le</w:t>
      </w:r>
      <w:proofErr w:type="spellEnd"/>
      <w:r w:rsidR="00CF2CEB">
        <w:rPr>
          <w:rFonts w:ascii="Times New Roman" w:hAnsi="Times New Roman" w:cs="Times New Roman"/>
          <w:sz w:val="24"/>
          <w:szCs w:val="24"/>
        </w:rPr>
        <w:t xml:space="preserve"> suurema vabaduse oma tööd </w:t>
      </w:r>
      <w:r w:rsidR="0032543B">
        <w:rPr>
          <w:rFonts w:ascii="Times New Roman" w:hAnsi="Times New Roman" w:cs="Times New Roman"/>
          <w:sz w:val="24"/>
          <w:szCs w:val="24"/>
        </w:rPr>
        <w:t>korraldada ning</w:t>
      </w:r>
      <w:r w:rsidR="002A678C">
        <w:rPr>
          <w:rFonts w:ascii="Times New Roman" w:hAnsi="Times New Roman" w:cs="Times New Roman"/>
          <w:sz w:val="24"/>
          <w:szCs w:val="24"/>
        </w:rPr>
        <w:t xml:space="preserve"> lihtsustaks oluliselt dokumendihalduri tööd.</w:t>
      </w:r>
      <w:r w:rsidR="002A678C" w:rsidDel="00860BF5">
        <w:rPr>
          <w:rFonts w:ascii="Times New Roman" w:hAnsi="Times New Roman" w:cs="Times New Roman"/>
          <w:sz w:val="24"/>
          <w:szCs w:val="24"/>
        </w:rPr>
        <w:t xml:space="preserve"> </w:t>
      </w:r>
      <w:r w:rsidR="003C4E7C">
        <w:rPr>
          <w:rFonts w:ascii="Times New Roman" w:hAnsi="Times New Roman" w:cs="Times New Roman"/>
          <w:sz w:val="24"/>
          <w:szCs w:val="24"/>
        </w:rPr>
        <w:t xml:space="preserve">Sama põhimõte kehtib ka </w:t>
      </w:r>
      <w:proofErr w:type="spellStart"/>
      <w:r w:rsidR="003E23E0">
        <w:rPr>
          <w:rFonts w:ascii="Times New Roman" w:hAnsi="Times New Roman" w:cs="Times New Roman"/>
          <w:sz w:val="24"/>
          <w:szCs w:val="24"/>
        </w:rPr>
        <w:t>TsMS-is</w:t>
      </w:r>
      <w:proofErr w:type="spellEnd"/>
      <w:r w:rsidR="00BF1813">
        <w:rPr>
          <w:rFonts w:ascii="Times New Roman" w:hAnsi="Times New Roman" w:cs="Times New Roman"/>
          <w:sz w:val="24"/>
          <w:szCs w:val="24"/>
        </w:rPr>
        <w:t>, mille kohaselt piisab, kui kohus teatab kohtuotsuse teatavakstegemise kuupäeva (avalikult teatavaks tegemise päev).</w:t>
      </w:r>
    </w:p>
    <w:p w14:paraId="1A0AE5FC" w14:textId="2005A0BE" w:rsidR="001006FF" w:rsidRDefault="001006FF" w:rsidP="002F3FFC">
      <w:pPr>
        <w:tabs>
          <w:tab w:val="left" w:pos="426"/>
        </w:tabs>
        <w:spacing w:after="0" w:line="240" w:lineRule="auto"/>
        <w:jc w:val="both"/>
        <w:rPr>
          <w:rFonts w:ascii="Times New Roman" w:hAnsi="Times New Roman" w:cs="Times New Roman"/>
          <w:sz w:val="24"/>
          <w:szCs w:val="24"/>
        </w:rPr>
      </w:pPr>
    </w:p>
    <w:p w14:paraId="7F903B40" w14:textId="52001C13" w:rsidR="001C185C" w:rsidRDefault="00BD05FF"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1C185C" w:rsidRPr="001C185C">
        <w:rPr>
          <w:rFonts w:ascii="Times New Roman" w:hAnsi="Times New Roman" w:cs="Times New Roman"/>
          <w:b/>
          <w:bCs/>
          <w:sz w:val="24"/>
          <w:szCs w:val="24"/>
        </w:rPr>
        <w:t xml:space="preserve">unktiga </w:t>
      </w:r>
      <w:r w:rsidR="00D83F8C">
        <w:rPr>
          <w:rFonts w:ascii="Times New Roman" w:hAnsi="Times New Roman" w:cs="Times New Roman"/>
          <w:b/>
          <w:bCs/>
          <w:sz w:val="24"/>
          <w:szCs w:val="24"/>
        </w:rPr>
        <w:t>56</w:t>
      </w:r>
      <w:r w:rsidR="001C185C">
        <w:rPr>
          <w:rFonts w:ascii="Times New Roman" w:hAnsi="Times New Roman" w:cs="Times New Roman"/>
          <w:sz w:val="24"/>
          <w:szCs w:val="24"/>
        </w:rPr>
        <w:t xml:space="preserve"> muudetakse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F92A47" w:rsidRPr="022250B6">
        <w:rPr>
          <w:rFonts w:ascii="Times New Roman" w:hAnsi="Times New Roman" w:cs="Times New Roman"/>
          <w:sz w:val="24"/>
          <w:szCs w:val="24"/>
        </w:rPr>
        <w:t>§</w:t>
      </w:r>
      <w:r w:rsidR="001C185C">
        <w:rPr>
          <w:rFonts w:ascii="Times New Roman" w:hAnsi="Times New Roman" w:cs="Times New Roman"/>
          <w:sz w:val="24"/>
          <w:szCs w:val="24"/>
        </w:rPr>
        <w:t xml:space="preserve"> </w:t>
      </w:r>
      <w:r w:rsidR="00AC1720">
        <w:rPr>
          <w:rFonts w:ascii="Times New Roman" w:hAnsi="Times New Roman" w:cs="Times New Roman"/>
          <w:sz w:val="24"/>
          <w:szCs w:val="24"/>
        </w:rPr>
        <w:t xml:space="preserve">44 </w:t>
      </w:r>
      <w:r w:rsidR="001C185C">
        <w:rPr>
          <w:rFonts w:ascii="Times New Roman" w:hAnsi="Times New Roman" w:cs="Times New Roman"/>
          <w:sz w:val="24"/>
          <w:szCs w:val="24"/>
        </w:rPr>
        <w:t>lõiget 3</w:t>
      </w:r>
      <w:r w:rsidR="00F92A47">
        <w:rPr>
          <w:rFonts w:ascii="Times New Roman" w:hAnsi="Times New Roman" w:cs="Times New Roman"/>
          <w:sz w:val="24"/>
          <w:szCs w:val="24"/>
        </w:rPr>
        <w:t>,</w:t>
      </w:r>
      <w:r w:rsidR="001C185C">
        <w:rPr>
          <w:rFonts w:ascii="Times New Roman" w:hAnsi="Times New Roman" w:cs="Times New Roman"/>
          <w:sz w:val="24"/>
          <w:szCs w:val="24"/>
        </w:rPr>
        <w:t xml:space="preserve"> </w:t>
      </w:r>
      <w:r w:rsidR="00AC1720">
        <w:rPr>
          <w:rFonts w:ascii="Times New Roman" w:hAnsi="Times New Roman" w:cs="Times New Roman"/>
          <w:sz w:val="24"/>
          <w:szCs w:val="24"/>
        </w:rPr>
        <w:t xml:space="preserve">lisades viite </w:t>
      </w:r>
      <w:proofErr w:type="spellStart"/>
      <w:r w:rsidR="00AC1720">
        <w:rPr>
          <w:rFonts w:ascii="Times New Roman" w:hAnsi="Times New Roman" w:cs="Times New Roman"/>
          <w:sz w:val="24"/>
          <w:szCs w:val="24"/>
        </w:rPr>
        <w:t>TsMS</w:t>
      </w:r>
      <w:proofErr w:type="spellEnd"/>
      <w:r w:rsidR="00AC1720">
        <w:rPr>
          <w:rFonts w:ascii="Times New Roman" w:hAnsi="Times New Roman" w:cs="Times New Roman"/>
          <w:sz w:val="24"/>
          <w:szCs w:val="24"/>
        </w:rPr>
        <w:t xml:space="preserve"> § 33 lõikele 1 ja </w:t>
      </w:r>
      <w:r w:rsidR="001C185C">
        <w:rPr>
          <w:rFonts w:ascii="Times New Roman" w:hAnsi="Times New Roman" w:cs="Times New Roman"/>
          <w:sz w:val="24"/>
          <w:szCs w:val="24"/>
        </w:rPr>
        <w:t>välista</w:t>
      </w:r>
      <w:r w:rsidR="00F92A47">
        <w:rPr>
          <w:rFonts w:ascii="Times New Roman" w:hAnsi="Times New Roman" w:cs="Times New Roman"/>
          <w:sz w:val="24"/>
          <w:szCs w:val="24"/>
        </w:rPr>
        <w:t>des</w:t>
      </w:r>
      <w:r w:rsidR="001C185C">
        <w:rPr>
          <w:rFonts w:ascii="Times New Roman" w:hAnsi="Times New Roman" w:cs="Times New Roman"/>
          <w:sz w:val="24"/>
          <w:szCs w:val="24"/>
        </w:rPr>
        <w:t xml:space="preserve"> </w:t>
      </w:r>
      <w:proofErr w:type="spellStart"/>
      <w:r w:rsidR="001C185C">
        <w:rPr>
          <w:rFonts w:ascii="Times New Roman" w:hAnsi="Times New Roman" w:cs="Times New Roman"/>
          <w:sz w:val="24"/>
          <w:szCs w:val="24"/>
        </w:rPr>
        <w:t>TsMS</w:t>
      </w:r>
      <w:proofErr w:type="spellEnd"/>
      <w:r w:rsidR="001C185C">
        <w:rPr>
          <w:rFonts w:ascii="Times New Roman" w:hAnsi="Times New Roman" w:cs="Times New Roman"/>
          <w:sz w:val="24"/>
          <w:szCs w:val="24"/>
        </w:rPr>
        <w:t xml:space="preserve"> § 277 lõike 4 teises lauses nimetatud ekspertiisi määramise võimalus </w:t>
      </w:r>
      <w:r w:rsidR="00931341">
        <w:rPr>
          <w:rFonts w:ascii="Times New Roman" w:hAnsi="Times New Roman" w:cs="Times New Roman"/>
          <w:sz w:val="24"/>
          <w:szCs w:val="24"/>
        </w:rPr>
        <w:t>TVK</w:t>
      </w:r>
      <w:r w:rsidR="001C185C">
        <w:rPr>
          <w:rFonts w:ascii="Times New Roman" w:hAnsi="Times New Roman" w:cs="Times New Roman"/>
          <w:sz w:val="24"/>
          <w:szCs w:val="24"/>
        </w:rPr>
        <w:t xml:space="preserve"> menetluses.</w:t>
      </w:r>
    </w:p>
    <w:p w14:paraId="750907C7" w14:textId="77777777" w:rsidR="001C185C" w:rsidRDefault="001C185C" w:rsidP="002F3FFC">
      <w:pPr>
        <w:tabs>
          <w:tab w:val="left" w:pos="426"/>
        </w:tabs>
        <w:spacing w:after="0" w:line="240" w:lineRule="auto"/>
        <w:jc w:val="both"/>
        <w:rPr>
          <w:rFonts w:ascii="Times New Roman" w:hAnsi="Times New Roman" w:cs="Times New Roman"/>
          <w:sz w:val="24"/>
          <w:szCs w:val="24"/>
        </w:rPr>
      </w:pPr>
    </w:p>
    <w:p w14:paraId="4672497D" w14:textId="6935E563" w:rsidR="001C185C" w:rsidRPr="001C185C" w:rsidRDefault="001C185C" w:rsidP="26680525">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rPr>
        <w:t xml:space="preserve">Kuigi </w:t>
      </w:r>
      <w:proofErr w:type="spellStart"/>
      <w:r w:rsidRPr="26680525">
        <w:rPr>
          <w:rFonts w:ascii="Times New Roman" w:hAnsi="Times New Roman" w:cs="Times New Roman"/>
          <w:sz w:val="24"/>
          <w:szCs w:val="24"/>
        </w:rPr>
        <w:t>TvLS</w:t>
      </w:r>
      <w:proofErr w:type="spellEnd"/>
      <w:r w:rsidRPr="26680525">
        <w:rPr>
          <w:rFonts w:ascii="Times New Roman" w:hAnsi="Times New Roman" w:cs="Times New Roman"/>
          <w:sz w:val="24"/>
          <w:szCs w:val="24"/>
        </w:rPr>
        <w:t xml:space="preserve"> viitab </w:t>
      </w:r>
      <w:proofErr w:type="spellStart"/>
      <w:r w:rsidRPr="26680525">
        <w:rPr>
          <w:rFonts w:ascii="Times New Roman" w:hAnsi="Times New Roman" w:cs="Times New Roman"/>
          <w:sz w:val="24"/>
          <w:szCs w:val="24"/>
        </w:rPr>
        <w:t>TsMS</w:t>
      </w:r>
      <w:proofErr w:type="spellEnd"/>
      <w:r w:rsidRPr="26680525">
        <w:rPr>
          <w:rFonts w:ascii="Times New Roman" w:hAnsi="Times New Roman" w:cs="Times New Roman"/>
          <w:sz w:val="24"/>
          <w:szCs w:val="24"/>
        </w:rPr>
        <w:t xml:space="preserve"> §-le 277, mis käsitleb dokumendi ehtsuse vaidlustamist ja võltsituse kontrollimiseks ekspertiisi määramist kohtu poolt, siis teoreetiliselt saaks seda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küll määrata, aga </w:t>
      </w:r>
      <w:r w:rsidR="227F23A9" w:rsidRPr="26680525">
        <w:rPr>
          <w:rFonts w:ascii="Times New Roman" w:hAnsi="Times New Roman" w:cs="Times New Roman"/>
          <w:sz w:val="24"/>
          <w:szCs w:val="24"/>
        </w:rPr>
        <w:t>praktikas mitte</w:t>
      </w:r>
      <w:r w:rsidRPr="26680525">
        <w:rPr>
          <w:rFonts w:ascii="Times New Roman" w:hAnsi="Times New Roman" w:cs="Times New Roman"/>
          <w:sz w:val="24"/>
          <w:szCs w:val="24"/>
        </w:rPr>
        <w:t xml:space="preserve">. </w:t>
      </w:r>
      <w:r w:rsidR="55F3816E" w:rsidRPr="26680525">
        <w:rPr>
          <w:rFonts w:ascii="Times New Roman" w:hAnsi="Times New Roman" w:cs="Times New Roman"/>
          <w:sz w:val="24"/>
          <w:szCs w:val="24"/>
        </w:rPr>
        <w:t>Takistuseks on nii</w:t>
      </w:r>
      <w:r w:rsidR="4844AD05" w:rsidRPr="26680525">
        <w:rPr>
          <w:rFonts w:ascii="Times New Roman" w:hAnsi="Times New Roman" w:cs="Times New Roman"/>
          <w:sz w:val="24"/>
          <w:szCs w:val="24"/>
        </w:rPr>
        <w:t xml:space="preserve"> ebaselgus</w:t>
      </w:r>
      <w:r w:rsidRPr="26680525">
        <w:rPr>
          <w:rFonts w:ascii="Times New Roman" w:hAnsi="Times New Roman" w:cs="Times New Roman"/>
          <w:sz w:val="24"/>
          <w:szCs w:val="24"/>
        </w:rPr>
        <w:t xml:space="preserve"> kulude kandmise</w:t>
      </w:r>
      <w:r w:rsidR="0032296F">
        <w:rPr>
          <w:rFonts w:ascii="Times New Roman" w:hAnsi="Times New Roman" w:cs="Times New Roman"/>
          <w:sz w:val="24"/>
          <w:szCs w:val="24"/>
        </w:rPr>
        <w:t>s</w:t>
      </w:r>
      <w:r w:rsidRPr="26680525">
        <w:rPr>
          <w:rFonts w:ascii="Times New Roman" w:hAnsi="Times New Roman" w:cs="Times New Roman"/>
          <w:sz w:val="24"/>
          <w:szCs w:val="24"/>
        </w:rPr>
        <w:t xml:space="preserve"> (</w:t>
      </w:r>
      <w:proofErr w:type="spellStart"/>
      <w:r w:rsidRPr="26680525">
        <w:rPr>
          <w:rFonts w:ascii="Times New Roman" w:hAnsi="Times New Roman" w:cs="Times New Roman"/>
          <w:sz w:val="24"/>
          <w:szCs w:val="24"/>
        </w:rPr>
        <w:t>TsMS</w:t>
      </w:r>
      <w:proofErr w:type="spellEnd"/>
      <w:r w:rsidRPr="26680525">
        <w:rPr>
          <w:rFonts w:ascii="Times New Roman" w:hAnsi="Times New Roman" w:cs="Times New Roman"/>
          <w:sz w:val="24"/>
          <w:szCs w:val="24"/>
        </w:rPr>
        <w:t xml:space="preserve"> § 143</w:t>
      </w:r>
      <w:r w:rsidR="7404A2BE" w:rsidRPr="26680525">
        <w:rPr>
          <w:rFonts w:ascii="Times New Roman" w:hAnsi="Times New Roman" w:cs="Times New Roman"/>
          <w:sz w:val="24"/>
          <w:szCs w:val="24"/>
        </w:rPr>
        <w:t>, mille kohaselt</w:t>
      </w:r>
      <w:r w:rsidRPr="26680525">
        <w:rPr>
          <w:rFonts w:ascii="Times New Roman" w:hAnsi="Times New Roman" w:cs="Times New Roman"/>
          <w:sz w:val="24"/>
          <w:szCs w:val="24"/>
        </w:rPr>
        <w:t xml:space="preserve"> kohus võib määrata ekspertiisi tegemiseks ettemaksu tasumise kohustuse taotluse esitanud poolele või mõista hiljem selle menetluskuluna välja, mida TVK</w:t>
      </w:r>
      <w:r w:rsidR="0C3244E2" w:rsidRPr="26680525">
        <w:rPr>
          <w:rFonts w:ascii="Times New Roman" w:hAnsi="Times New Roman" w:cs="Times New Roman"/>
          <w:sz w:val="24"/>
          <w:szCs w:val="24"/>
        </w:rPr>
        <w:t xml:space="preserve"> aga teha</w:t>
      </w:r>
      <w:r w:rsidRPr="26680525">
        <w:rPr>
          <w:rFonts w:ascii="Times New Roman" w:hAnsi="Times New Roman" w:cs="Times New Roman"/>
          <w:sz w:val="24"/>
          <w:szCs w:val="24"/>
        </w:rPr>
        <w:t xml:space="preserve"> ei saa)</w:t>
      </w:r>
      <w:r w:rsidR="213077C9" w:rsidRPr="26680525">
        <w:rPr>
          <w:rFonts w:ascii="Times New Roman" w:hAnsi="Times New Roman" w:cs="Times New Roman"/>
          <w:sz w:val="24"/>
          <w:szCs w:val="24"/>
        </w:rPr>
        <w:t xml:space="preserve"> kui ka</w:t>
      </w:r>
      <w:r w:rsidRPr="26680525">
        <w:rPr>
          <w:rFonts w:ascii="Times New Roman" w:hAnsi="Times New Roman" w:cs="Times New Roman"/>
          <w:sz w:val="24"/>
          <w:szCs w:val="24"/>
        </w:rPr>
        <w:t xml:space="preserve"> menetluse kiirus ja lihtsus</w:t>
      </w:r>
      <w:r w:rsidR="50D7D221" w:rsidRPr="26680525">
        <w:rPr>
          <w:rFonts w:ascii="Times New Roman" w:hAnsi="Times New Roman" w:cs="Times New Roman"/>
          <w:sz w:val="24"/>
          <w:szCs w:val="24"/>
        </w:rPr>
        <w:t>,</w:t>
      </w:r>
      <w:r w:rsidRPr="26680525">
        <w:rPr>
          <w:rFonts w:ascii="Times New Roman" w:hAnsi="Times New Roman" w:cs="Times New Roman"/>
          <w:sz w:val="24"/>
          <w:szCs w:val="24"/>
        </w:rPr>
        <w:t xml:space="preserve"> millele vastandub ekspertiisi määramise korral menetluse peatamise/istungi edasilükkamise vajadus.</w:t>
      </w:r>
    </w:p>
    <w:p w14:paraId="2604F91E" w14:textId="2052AF79" w:rsidR="001C185C" w:rsidRPr="001C185C" w:rsidRDefault="001C185C" w:rsidP="26680525">
      <w:pPr>
        <w:tabs>
          <w:tab w:val="left" w:pos="426"/>
        </w:tabs>
        <w:spacing w:after="0" w:line="240" w:lineRule="auto"/>
        <w:jc w:val="both"/>
        <w:rPr>
          <w:rFonts w:ascii="Times New Roman" w:hAnsi="Times New Roman" w:cs="Times New Roman"/>
          <w:sz w:val="24"/>
          <w:szCs w:val="24"/>
        </w:rPr>
      </w:pPr>
    </w:p>
    <w:p w14:paraId="20D55FEB" w14:textId="33AC0709" w:rsidR="001C185C" w:rsidRDefault="001C185C" w:rsidP="002F3FFC">
      <w:pPr>
        <w:tabs>
          <w:tab w:val="left" w:pos="426"/>
        </w:tabs>
        <w:spacing w:after="0" w:line="240" w:lineRule="auto"/>
        <w:jc w:val="both"/>
        <w:rPr>
          <w:rFonts w:ascii="Times New Roman" w:hAnsi="Times New Roman" w:cs="Times New Roman"/>
          <w:sz w:val="24"/>
          <w:szCs w:val="24"/>
        </w:rPr>
      </w:pPr>
      <w:proofErr w:type="spellStart"/>
      <w:r w:rsidRPr="26680525">
        <w:rPr>
          <w:rFonts w:ascii="Times New Roman" w:hAnsi="Times New Roman" w:cs="Times New Roman"/>
          <w:sz w:val="24"/>
          <w:szCs w:val="24"/>
        </w:rPr>
        <w:t>TvLS</w:t>
      </w:r>
      <w:proofErr w:type="spellEnd"/>
      <w:r w:rsidRPr="26680525">
        <w:rPr>
          <w:rFonts w:ascii="Times New Roman" w:hAnsi="Times New Roman" w:cs="Times New Roman"/>
          <w:sz w:val="24"/>
          <w:szCs w:val="24"/>
        </w:rPr>
        <w:t xml:space="preserve"> loomisel sooviti ette näha lihtsustatud menetluskord, et inimestel oleks võimalik saavutada kiirelt ja tõhusalt õigusrahu, mistõttu ei ole võimalik kõiki kohtumenetluses ette nähtud põhimõtteid täies mahus kohaldada. Ka </w:t>
      </w:r>
      <w:proofErr w:type="spellStart"/>
      <w:r w:rsidRPr="26680525">
        <w:rPr>
          <w:rFonts w:ascii="Times New Roman" w:hAnsi="Times New Roman" w:cs="Times New Roman"/>
          <w:sz w:val="24"/>
          <w:szCs w:val="24"/>
        </w:rPr>
        <w:t>TvLS</w:t>
      </w:r>
      <w:proofErr w:type="spellEnd"/>
      <w:r w:rsidR="00C35D8E">
        <w:rPr>
          <w:rFonts w:ascii="Times New Roman" w:hAnsi="Times New Roman" w:cs="Times New Roman"/>
          <w:sz w:val="24"/>
          <w:szCs w:val="24"/>
        </w:rPr>
        <w:t>-i</w:t>
      </w:r>
      <w:r w:rsidRPr="26680525">
        <w:rPr>
          <w:rFonts w:ascii="Times New Roman" w:hAnsi="Times New Roman" w:cs="Times New Roman"/>
          <w:sz w:val="24"/>
          <w:szCs w:val="24"/>
        </w:rPr>
        <w:t xml:space="preserve"> seletuskirjas selgitatakse </w:t>
      </w:r>
      <w:proofErr w:type="spellStart"/>
      <w:r w:rsidRPr="26680525">
        <w:rPr>
          <w:rFonts w:ascii="Times New Roman" w:hAnsi="Times New Roman" w:cs="Times New Roman"/>
          <w:sz w:val="24"/>
          <w:szCs w:val="24"/>
        </w:rPr>
        <w:t>TvLS</w:t>
      </w:r>
      <w:proofErr w:type="spellEnd"/>
      <w:r w:rsidRPr="26680525">
        <w:rPr>
          <w:rFonts w:ascii="Times New Roman" w:hAnsi="Times New Roman" w:cs="Times New Roman"/>
          <w:sz w:val="24"/>
          <w:szCs w:val="24"/>
        </w:rPr>
        <w:t xml:space="preserve"> § 44 l</w:t>
      </w:r>
      <w:r w:rsidR="00C35D8E">
        <w:rPr>
          <w:rFonts w:ascii="Times New Roman" w:hAnsi="Times New Roman" w:cs="Times New Roman"/>
          <w:sz w:val="24"/>
          <w:szCs w:val="24"/>
        </w:rPr>
        <w:t>õike</w:t>
      </w:r>
      <w:r w:rsidRPr="26680525">
        <w:rPr>
          <w:rFonts w:ascii="Times New Roman" w:hAnsi="Times New Roman" w:cs="Times New Roman"/>
          <w:sz w:val="24"/>
          <w:szCs w:val="24"/>
        </w:rPr>
        <w:t xml:space="preserve"> 3 kohta, et tõendite esitamise sätete kohaldamisel tuleb silmas pidada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menetluse lihtsust ja kiirust. Seega </w:t>
      </w:r>
      <w:proofErr w:type="spellStart"/>
      <w:r w:rsidRPr="26680525">
        <w:rPr>
          <w:rFonts w:ascii="Times New Roman" w:hAnsi="Times New Roman" w:cs="Times New Roman"/>
          <w:sz w:val="24"/>
          <w:szCs w:val="24"/>
        </w:rPr>
        <w:t>TsMS</w:t>
      </w:r>
      <w:proofErr w:type="spellEnd"/>
      <w:r w:rsidRPr="26680525">
        <w:rPr>
          <w:rFonts w:ascii="Times New Roman" w:hAnsi="Times New Roman" w:cs="Times New Roman"/>
          <w:sz w:val="24"/>
          <w:szCs w:val="24"/>
        </w:rPr>
        <w:t xml:space="preserve"> §-le 277 viitamine </w:t>
      </w:r>
      <w:proofErr w:type="spellStart"/>
      <w:r w:rsidRPr="26680525">
        <w:rPr>
          <w:rFonts w:ascii="Times New Roman" w:hAnsi="Times New Roman" w:cs="Times New Roman"/>
          <w:sz w:val="24"/>
          <w:szCs w:val="24"/>
        </w:rPr>
        <w:t>TvLS-is</w:t>
      </w:r>
      <w:proofErr w:type="spellEnd"/>
      <w:r w:rsidRPr="26680525">
        <w:rPr>
          <w:rFonts w:ascii="Times New Roman" w:hAnsi="Times New Roman" w:cs="Times New Roman"/>
          <w:sz w:val="24"/>
          <w:szCs w:val="24"/>
        </w:rPr>
        <w:t xml:space="preserve"> täidab eelkõige seda eesmärki, et anda poolele õigus dokumendi ehtsus vaidlustada ja dokumendi võltsitust põhistada ning võimaldada vaidlusorganil vaidlustatud dokument jätta otsuse tegemisel arvestamata.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menetluse eesmär</w:t>
      </w:r>
      <w:r w:rsidR="00F7577E">
        <w:rPr>
          <w:rFonts w:ascii="Times New Roman" w:hAnsi="Times New Roman" w:cs="Times New Roman"/>
          <w:sz w:val="24"/>
          <w:szCs w:val="24"/>
        </w:rPr>
        <w:t>ki</w:t>
      </w:r>
      <w:r w:rsidRPr="26680525">
        <w:rPr>
          <w:rFonts w:ascii="Times New Roman" w:hAnsi="Times New Roman" w:cs="Times New Roman"/>
          <w:sz w:val="24"/>
          <w:szCs w:val="24"/>
        </w:rPr>
        <w:t xml:space="preserve"> ja senist </w:t>
      </w:r>
      <w:r w:rsidR="00C17C4C">
        <w:rPr>
          <w:rFonts w:ascii="Times New Roman" w:hAnsi="Times New Roman" w:cs="Times New Roman"/>
          <w:sz w:val="24"/>
          <w:szCs w:val="24"/>
        </w:rPr>
        <w:t>kogemust</w:t>
      </w:r>
      <w:r w:rsidRPr="26680525">
        <w:rPr>
          <w:rFonts w:ascii="Times New Roman" w:hAnsi="Times New Roman" w:cs="Times New Roman"/>
          <w:sz w:val="24"/>
          <w:szCs w:val="24"/>
        </w:rPr>
        <w:t xml:space="preserve"> arvesse on mõistlik jätkata </w:t>
      </w:r>
      <w:r w:rsidR="00931341" w:rsidRPr="26680525">
        <w:rPr>
          <w:rFonts w:ascii="Times New Roman" w:hAnsi="Times New Roman" w:cs="Times New Roman"/>
          <w:sz w:val="24"/>
          <w:szCs w:val="24"/>
        </w:rPr>
        <w:t>TVK</w:t>
      </w:r>
      <w:r w:rsidR="00197B4B" w:rsidRPr="26680525">
        <w:rPr>
          <w:rFonts w:ascii="Times New Roman" w:hAnsi="Times New Roman" w:cs="Times New Roman"/>
          <w:sz w:val="24"/>
          <w:szCs w:val="24"/>
        </w:rPr>
        <w:t>-</w:t>
      </w:r>
      <w:r w:rsidR="00E44274" w:rsidRPr="26680525">
        <w:rPr>
          <w:rFonts w:ascii="Times New Roman" w:hAnsi="Times New Roman" w:cs="Times New Roman"/>
          <w:sz w:val="24"/>
          <w:szCs w:val="24"/>
        </w:rPr>
        <w:t>de</w:t>
      </w:r>
      <w:r w:rsidRPr="26680525">
        <w:rPr>
          <w:rFonts w:ascii="Times New Roman" w:hAnsi="Times New Roman" w:cs="Times New Roman"/>
          <w:sz w:val="24"/>
          <w:szCs w:val="24"/>
        </w:rPr>
        <w:t xml:space="preserve"> senist </w:t>
      </w:r>
      <w:r w:rsidR="005272C3">
        <w:rPr>
          <w:rFonts w:ascii="Times New Roman" w:hAnsi="Times New Roman" w:cs="Times New Roman"/>
          <w:sz w:val="24"/>
          <w:szCs w:val="24"/>
        </w:rPr>
        <w:t>tegevus</w:t>
      </w:r>
      <w:r w:rsidR="00C17C4C">
        <w:rPr>
          <w:rFonts w:ascii="Times New Roman" w:hAnsi="Times New Roman" w:cs="Times New Roman"/>
          <w:sz w:val="24"/>
          <w:szCs w:val="24"/>
        </w:rPr>
        <w:t>t</w:t>
      </w:r>
      <w:r w:rsidRPr="26680525">
        <w:rPr>
          <w:rFonts w:ascii="Times New Roman" w:hAnsi="Times New Roman" w:cs="Times New Roman"/>
          <w:sz w:val="24"/>
          <w:szCs w:val="24"/>
        </w:rPr>
        <w:t xml:space="preserve"> ja mitte võimaldada ekspertiisi määra</w:t>
      </w:r>
      <w:r w:rsidR="00C17C4C">
        <w:rPr>
          <w:rFonts w:ascii="Times New Roman" w:hAnsi="Times New Roman" w:cs="Times New Roman"/>
          <w:sz w:val="24"/>
          <w:szCs w:val="24"/>
        </w:rPr>
        <w:t>ta</w:t>
      </w:r>
      <w:r w:rsidRPr="26680525">
        <w:rPr>
          <w:rFonts w:ascii="Times New Roman" w:hAnsi="Times New Roman" w:cs="Times New Roman"/>
          <w:sz w:val="24"/>
          <w:szCs w:val="24"/>
        </w:rPr>
        <w:t xml:space="preserve">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menetluses.</w:t>
      </w:r>
    </w:p>
    <w:p w14:paraId="3EEFB8F9" w14:textId="4A81255A" w:rsidR="001006FF" w:rsidRDefault="001006FF" w:rsidP="002F3FFC">
      <w:pPr>
        <w:tabs>
          <w:tab w:val="left" w:pos="426"/>
        </w:tabs>
        <w:spacing w:after="0" w:line="240" w:lineRule="auto"/>
        <w:jc w:val="both"/>
        <w:rPr>
          <w:rFonts w:ascii="Times New Roman" w:hAnsi="Times New Roman" w:cs="Times New Roman"/>
          <w:sz w:val="24"/>
          <w:szCs w:val="24"/>
        </w:rPr>
      </w:pPr>
    </w:p>
    <w:p w14:paraId="5782B939" w14:textId="6BB922EE" w:rsidR="00E44274" w:rsidRDefault="00F551D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E44274" w:rsidRPr="00E44274">
        <w:rPr>
          <w:rFonts w:ascii="Times New Roman" w:hAnsi="Times New Roman" w:cs="Times New Roman"/>
          <w:b/>
          <w:bCs/>
          <w:sz w:val="24"/>
          <w:szCs w:val="24"/>
        </w:rPr>
        <w:t xml:space="preserve">unktiga </w:t>
      </w:r>
      <w:r w:rsidR="00FA663C">
        <w:rPr>
          <w:rFonts w:ascii="Times New Roman" w:hAnsi="Times New Roman" w:cs="Times New Roman"/>
          <w:b/>
          <w:bCs/>
          <w:sz w:val="24"/>
          <w:szCs w:val="24"/>
        </w:rPr>
        <w:t>57</w:t>
      </w:r>
      <w:r w:rsidR="00E44274">
        <w:rPr>
          <w:rFonts w:ascii="Times New Roman" w:hAnsi="Times New Roman" w:cs="Times New Roman"/>
          <w:sz w:val="24"/>
          <w:szCs w:val="24"/>
        </w:rPr>
        <w:t xml:space="preserve"> täiendatakse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677AE7" w:rsidRPr="022250B6">
        <w:rPr>
          <w:rFonts w:ascii="Times New Roman" w:hAnsi="Times New Roman" w:cs="Times New Roman"/>
          <w:sz w:val="24"/>
          <w:szCs w:val="24"/>
        </w:rPr>
        <w:t>§</w:t>
      </w:r>
      <w:r w:rsidR="00E44274">
        <w:rPr>
          <w:rFonts w:ascii="Times New Roman" w:hAnsi="Times New Roman" w:cs="Times New Roman"/>
          <w:sz w:val="24"/>
          <w:szCs w:val="24"/>
        </w:rPr>
        <w:t xml:space="preserve"> 45 lõikega 4</w:t>
      </w:r>
      <w:r w:rsidR="00E44274" w:rsidRPr="00E44274">
        <w:rPr>
          <w:rFonts w:ascii="Times New Roman" w:hAnsi="Times New Roman" w:cs="Times New Roman"/>
          <w:sz w:val="24"/>
          <w:szCs w:val="24"/>
          <w:vertAlign w:val="superscript"/>
        </w:rPr>
        <w:t>1</w:t>
      </w:r>
      <w:r w:rsidR="00E44274">
        <w:rPr>
          <w:rFonts w:ascii="Times New Roman" w:hAnsi="Times New Roman" w:cs="Times New Roman"/>
          <w:sz w:val="24"/>
          <w:szCs w:val="24"/>
        </w:rPr>
        <w:t xml:space="preserve">. Muudatus haakub eelnõuga kavandatud </w:t>
      </w:r>
      <w:proofErr w:type="spellStart"/>
      <w:r w:rsidR="00E44274">
        <w:rPr>
          <w:rFonts w:ascii="Times New Roman" w:hAnsi="Times New Roman" w:cs="Times New Roman"/>
          <w:sz w:val="24"/>
          <w:szCs w:val="24"/>
        </w:rPr>
        <w:t>TvLS</w:t>
      </w:r>
      <w:proofErr w:type="spellEnd"/>
      <w:r w:rsidR="00E44274">
        <w:rPr>
          <w:rFonts w:ascii="Times New Roman" w:hAnsi="Times New Roman" w:cs="Times New Roman"/>
          <w:sz w:val="24"/>
          <w:szCs w:val="24"/>
        </w:rPr>
        <w:t xml:space="preserve"> § 37 lõike 2 täiendamisega, millega nähakse ette </w:t>
      </w:r>
      <w:r w:rsidR="00931341">
        <w:rPr>
          <w:rFonts w:ascii="Times New Roman" w:hAnsi="Times New Roman" w:cs="Times New Roman"/>
          <w:sz w:val="24"/>
          <w:szCs w:val="24"/>
        </w:rPr>
        <w:t>TVK</w:t>
      </w:r>
      <w:r w:rsidR="00E44274">
        <w:rPr>
          <w:rFonts w:ascii="Times New Roman" w:hAnsi="Times New Roman" w:cs="Times New Roman"/>
          <w:sz w:val="24"/>
          <w:szCs w:val="24"/>
        </w:rPr>
        <w:t xml:space="preserve"> kohustus selgitada välja kohalduv õigus.</w:t>
      </w:r>
    </w:p>
    <w:p w14:paraId="1DEE4149" w14:textId="584B52D4" w:rsidR="00E44274" w:rsidRDefault="00E44274" w:rsidP="002F3FFC">
      <w:pPr>
        <w:tabs>
          <w:tab w:val="left" w:pos="426"/>
        </w:tabs>
        <w:spacing w:after="0" w:line="240" w:lineRule="auto"/>
        <w:jc w:val="both"/>
        <w:rPr>
          <w:rFonts w:ascii="Times New Roman" w:hAnsi="Times New Roman" w:cs="Times New Roman"/>
          <w:sz w:val="24"/>
          <w:szCs w:val="24"/>
        </w:rPr>
      </w:pPr>
    </w:p>
    <w:p w14:paraId="02C0C055" w14:textId="0D1B6EFF" w:rsidR="00E44274" w:rsidRPr="00E44274" w:rsidRDefault="41E3DF03" w:rsidP="580529FE">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45 lõike 4</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eeskujuks on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 234, mille </w:t>
      </w:r>
      <w:r w:rsidRPr="00E44274">
        <w:rPr>
          <w:rFonts w:ascii="Times New Roman" w:hAnsi="Times New Roman" w:cs="Times New Roman"/>
          <w:sz w:val="24"/>
          <w:szCs w:val="24"/>
        </w:rPr>
        <w:t xml:space="preserve">eesmärk on tagada, et kohtud ja menetlusosalised saaksid aru nende kohustuste vahekorrast välisriigi ja rahvusvahelise õiguse ning tavaõiguse sisu kindlakstegemisel ning et kohus ei peaks tegema ülemääraseid pingutusi välisriigi õiguse, rahvusvahelise õiguse ja tavaõiguse sisu kindlakstegemiseks. Lisaks on sätte eesmärk anda Eesti kohtule pädevus teatud toimingute tegemiseks vaidluses kohaldatava välisriigi õiguse sisu kohta teabe hankimisel ning vähendada kohtute töökoormust välisriigi õiguse sisu kindlakstegemisel, pannes </w:t>
      </w:r>
      <w:r w:rsidR="00677AE7">
        <w:rPr>
          <w:rFonts w:ascii="Times New Roman" w:hAnsi="Times New Roman" w:cs="Times New Roman"/>
          <w:sz w:val="24"/>
          <w:szCs w:val="24"/>
        </w:rPr>
        <w:t>need</w:t>
      </w:r>
      <w:r w:rsidRPr="00E44274">
        <w:rPr>
          <w:rFonts w:ascii="Times New Roman" w:hAnsi="Times New Roman" w:cs="Times New Roman"/>
          <w:sz w:val="24"/>
          <w:szCs w:val="24"/>
        </w:rPr>
        <w:t xml:space="preserve"> kohustused pooltele.</w:t>
      </w:r>
      <w:r w:rsidR="00E44274">
        <w:rPr>
          <w:rStyle w:val="Allmrkuseviide"/>
          <w:rFonts w:ascii="Times New Roman" w:hAnsi="Times New Roman"/>
          <w:sz w:val="24"/>
          <w:szCs w:val="24"/>
        </w:rPr>
        <w:footnoteReference w:id="34"/>
      </w:r>
    </w:p>
    <w:p w14:paraId="17E6081F" w14:textId="7D87C54E" w:rsidR="00E44274" w:rsidRPr="00E44274" w:rsidRDefault="00E44274" w:rsidP="580529FE">
      <w:pPr>
        <w:tabs>
          <w:tab w:val="left" w:pos="426"/>
        </w:tabs>
        <w:spacing w:after="0" w:line="240" w:lineRule="auto"/>
        <w:jc w:val="both"/>
        <w:rPr>
          <w:rFonts w:ascii="Times New Roman" w:hAnsi="Times New Roman" w:cs="Times New Roman"/>
          <w:sz w:val="24"/>
          <w:szCs w:val="24"/>
        </w:rPr>
      </w:pPr>
    </w:p>
    <w:p w14:paraId="63302ED2" w14:textId="1E547B80" w:rsidR="00E44274" w:rsidRDefault="50F50900" w:rsidP="002F3FFC">
      <w:pPr>
        <w:tabs>
          <w:tab w:val="left" w:pos="426"/>
        </w:tabs>
        <w:spacing w:after="0" w:line="240" w:lineRule="auto"/>
        <w:jc w:val="both"/>
        <w:rPr>
          <w:rFonts w:ascii="Times New Roman" w:hAnsi="Times New Roman" w:cs="Times New Roman"/>
          <w:sz w:val="24"/>
          <w:szCs w:val="24"/>
        </w:rPr>
      </w:pPr>
      <w:r w:rsidRPr="022250B6">
        <w:rPr>
          <w:rFonts w:ascii="Times New Roman" w:eastAsia="Times New Roman" w:hAnsi="Times New Roman" w:cs="Times New Roman"/>
          <w:sz w:val="24"/>
          <w:szCs w:val="24"/>
        </w:rPr>
        <w:t>Töövaidluskomisjoni kontekstis on sätte eesmärk anda juhised ja kehtestada piirid, millest komisjon peab välisriigi õiguse väljaselgitamisel lähtuma. Näiteks kehtib põhimõte, et rahvusvahelist õigust tuleb tõendada niivõrd, kui see ei ole TVK-</w:t>
      </w:r>
      <w:proofErr w:type="spellStart"/>
      <w:r w:rsidRPr="022250B6">
        <w:rPr>
          <w:rFonts w:ascii="Times New Roman" w:eastAsia="Times New Roman" w:hAnsi="Times New Roman" w:cs="Times New Roman"/>
          <w:sz w:val="24"/>
          <w:szCs w:val="24"/>
        </w:rPr>
        <w:t>le</w:t>
      </w:r>
      <w:proofErr w:type="spellEnd"/>
      <w:r w:rsidRPr="022250B6">
        <w:rPr>
          <w:rFonts w:ascii="Times New Roman" w:eastAsia="Times New Roman" w:hAnsi="Times New Roman" w:cs="Times New Roman"/>
          <w:sz w:val="24"/>
          <w:szCs w:val="24"/>
        </w:rPr>
        <w:t xml:space="preserve"> teada. Samuti antakse TVK-</w:t>
      </w:r>
      <w:proofErr w:type="spellStart"/>
      <w:r w:rsidRPr="022250B6">
        <w:rPr>
          <w:rFonts w:ascii="Times New Roman" w:eastAsia="Times New Roman" w:hAnsi="Times New Roman" w:cs="Times New Roman"/>
          <w:sz w:val="24"/>
          <w:szCs w:val="24"/>
        </w:rPr>
        <w:t>le</w:t>
      </w:r>
      <w:proofErr w:type="spellEnd"/>
      <w:r w:rsidRPr="022250B6">
        <w:rPr>
          <w:rFonts w:ascii="Times New Roman" w:eastAsia="Times New Roman" w:hAnsi="Times New Roman" w:cs="Times New Roman"/>
          <w:sz w:val="24"/>
          <w:szCs w:val="24"/>
        </w:rPr>
        <w:t xml:space="preserve"> edaspidi õigus kaasata välisriigi õiguse selgitamiseks eksperte või nõuda menetlusosalistelt </w:t>
      </w:r>
      <w:r w:rsidR="009D7AAC">
        <w:rPr>
          <w:rFonts w:ascii="Times New Roman" w:eastAsia="Times New Roman" w:hAnsi="Times New Roman" w:cs="Times New Roman"/>
          <w:sz w:val="24"/>
          <w:szCs w:val="24"/>
        </w:rPr>
        <w:t>asjakohaseid</w:t>
      </w:r>
      <w:r w:rsidRPr="022250B6">
        <w:rPr>
          <w:rFonts w:ascii="Times New Roman" w:eastAsia="Times New Roman" w:hAnsi="Times New Roman" w:cs="Times New Roman"/>
          <w:sz w:val="24"/>
          <w:szCs w:val="24"/>
        </w:rPr>
        <w:t xml:space="preserve"> dokumente.</w:t>
      </w:r>
    </w:p>
    <w:p w14:paraId="4B117B27" w14:textId="665EBC6F" w:rsidR="022250B6" w:rsidRDefault="022250B6" w:rsidP="022250B6">
      <w:pPr>
        <w:tabs>
          <w:tab w:val="left" w:pos="426"/>
        </w:tabs>
        <w:spacing w:after="0" w:line="240" w:lineRule="auto"/>
        <w:jc w:val="both"/>
        <w:rPr>
          <w:rFonts w:ascii="Times New Roman" w:eastAsia="Times New Roman" w:hAnsi="Times New Roman" w:cs="Times New Roman"/>
          <w:sz w:val="24"/>
          <w:szCs w:val="24"/>
        </w:rPr>
      </w:pPr>
    </w:p>
    <w:p w14:paraId="4E36BF43" w14:textId="1522B048" w:rsidR="00E44274" w:rsidRDefault="22F99CB4"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lastRenderedPageBreak/>
        <w:t xml:space="preserve">Kuna </w:t>
      </w:r>
      <w:proofErr w:type="spellStart"/>
      <w:r w:rsidRPr="00B95682">
        <w:rPr>
          <w:rFonts w:ascii="Times New Roman" w:hAnsi="Times New Roman" w:cs="Times New Roman"/>
          <w:sz w:val="24"/>
          <w:szCs w:val="24"/>
        </w:rPr>
        <w:t>REÕS</w:t>
      </w:r>
      <w:r w:rsidR="009D7AAC" w:rsidRPr="00B95682">
        <w:rPr>
          <w:rFonts w:ascii="Times New Roman" w:hAnsi="Times New Roman" w:cs="Times New Roman"/>
          <w:sz w:val="24"/>
          <w:szCs w:val="24"/>
        </w:rPr>
        <w:t>-i</w:t>
      </w:r>
      <w:proofErr w:type="spellEnd"/>
      <w:r w:rsidRPr="022250B6">
        <w:rPr>
          <w:rFonts w:ascii="Times New Roman" w:hAnsi="Times New Roman" w:cs="Times New Roman"/>
          <w:sz w:val="24"/>
          <w:szCs w:val="24"/>
        </w:rPr>
        <w:t xml:space="preserve"> viitab §-des 2 ja 4 kohtule</w:t>
      </w:r>
      <w:r w:rsidR="3A74038B" w:rsidRPr="022250B6">
        <w:rPr>
          <w:rFonts w:ascii="Times New Roman" w:hAnsi="Times New Roman" w:cs="Times New Roman"/>
          <w:sz w:val="24"/>
          <w:szCs w:val="24"/>
        </w:rPr>
        <w:t xml:space="preserve">, aga mitte kohtuvälistele vaidluste lahendamise organitele, siis aitab lisatav lõige nimetatud lünka ületada ja kohustab </w:t>
      </w:r>
      <w:r w:rsidR="5FA735B9" w:rsidRPr="022250B6">
        <w:rPr>
          <w:rFonts w:ascii="Times New Roman" w:hAnsi="Times New Roman" w:cs="Times New Roman"/>
          <w:sz w:val="24"/>
          <w:szCs w:val="24"/>
        </w:rPr>
        <w:t>TVK</w:t>
      </w:r>
      <w:r w:rsidR="581C41A0" w:rsidRPr="022250B6">
        <w:rPr>
          <w:rFonts w:ascii="Times New Roman" w:hAnsi="Times New Roman" w:cs="Times New Roman"/>
          <w:sz w:val="24"/>
          <w:szCs w:val="24"/>
        </w:rPr>
        <w:t>-d</w:t>
      </w:r>
      <w:r w:rsidR="3A74038B" w:rsidRPr="022250B6">
        <w:rPr>
          <w:rFonts w:ascii="Times New Roman" w:hAnsi="Times New Roman" w:cs="Times New Roman"/>
          <w:sz w:val="24"/>
          <w:szCs w:val="24"/>
        </w:rPr>
        <w:t xml:space="preserve"> m</w:t>
      </w:r>
      <w:r w:rsidR="009D7AAC">
        <w:rPr>
          <w:rFonts w:ascii="Times New Roman" w:hAnsi="Times New Roman" w:cs="Times New Roman"/>
          <w:sz w:val="24"/>
          <w:szCs w:val="24"/>
        </w:rPr>
        <w:t xml:space="preserve">uu </w:t>
      </w:r>
      <w:r w:rsidR="3A74038B" w:rsidRPr="022250B6">
        <w:rPr>
          <w:rFonts w:ascii="Times New Roman" w:hAnsi="Times New Roman" w:cs="Times New Roman"/>
          <w:sz w:val="24"/>
          <w:szCs w:val="24"/>
        </w:rPr>
        <w:t>h</w:t>
      </w:r>
      <w:r w:rsidR="00226CB0">
        <w:rPr>
          <w:rFonts w:ascii="Times New Roman" w:hAnsi="Times New Roman" w:cs="Times New Roman"/>
          <w:sz w:val="24"/>
          <w:szCs w:val="24"/>
        </w:rPr>
        <w:t>ulgas</w:t>
      </w:r>
      <w:r w:rsidR="3A74038B" w:rsidRPr="022250B6">
        <w:rPr>
          <w:rFonts w:ascii="Times New Roman" w:hAnsi="Times New Roman" w:cs="Times New Roman"/>
          <w:sz w:val="24"/>
          <w:szCs w:val="24"/>
        </w:rPr>
        <w:t xml:space="preserve"> lähtuma </w:t>
      </w:r>
      <w:proofErr w:type="spellStart"/>
      <w:r w:rsidR="3A74038B" w:rsidRPr="022250B6">
        <w:rPr>
          <w:rFonts w:ascii="Times New Roman" w:hAnsi="Times New Roman" w:cs="Times New Roman"/>
          <w:sz w:val="24"/>
          <w:szCs w:val="24"/>
        </w:rPr>
        <w:t>REÕS</w:t>
      </w:r>
      <w:r w:rsidR="00226CB0">
        <w:rPr>
          <w:rFonts w:ascii="Times New Roman" w:hAnsi="Times New Roman" w:cs="Times New Roman"/>
          <w:sz w:val="24"/>
          <w:szCs w:val="24"/>
        </w:rPr>
        <w:t>-i</w:t>
      </w:r>
      <w:proofErr w:type="spellEnd"/>
      <w:r w:rsidR="3A74038B" w:rsidRPr="022250B6">
        <w:rPr>
          <w:rFonts w:ascii="Times New Roman" w:hAnsi="Times New Roman" w:cs="Times New Roman"/>
          <w:sz w:val="24"/>
          <w:szCs w:val="24"/>
        </w:rPr>
        <w:t xml:space="preserve"> §-st 4</w:t>
      </w:r>
      <w:r w:rsidR="5926A19D" w:rsidRPr="022250B6">
        <w:rPr>
          <w:rFonts w:ascii="Times New Roman" w:hAnsi="Times New Roman" w:cs="Times New Roman"/>
          <w:sz w:val="24"/>
          <w:szCs w:val="24"/>
        </w:rPr>
        <w:t>, mis näeb ette välisriigi õiguse väljaselgitamise korra. Näiteks on TVK-l edaspidi õigus nõuda kohalduva õiguse väljaselgitamiseks poolte kaasabi ja arvestada poolte</w:t>
      </w:r>
      <w:r w:rsidR="6F8B9750" w:rsidRPr="022250B6">
        <w:rPr>
          <w:rFonts w:ascii="Times New Roman" w:hAnsi="Times New Roman" w:cs="Times New Roman"/>
          <w:sz w:val="24"/>
          <w:szCs w:val="24"/>
        </w:rPr>
        <w:t xml:space="preserve"> </w:t>
      </w:r>
      <w:r w:rsidR="00226CB0">
        <w:rPr>
          <w:rFonts w:ascii="Times New Roman" w:hAnsi="Times New Roman" w:cs="Times New Roman"/>
          <w:sz w:val="24"/>
          <w:szCs w:val="24"/>
        </w:rPr>
        <w:t>se</w:t>
      </w:r>
      <w:r w:rsidR="00226CB0" w:rsidRPr="022250B6">
        <w:rPr>
          <w:rFonts w:ascii="Times New Roman" w:hAnsi="Times New Roman" w:cs="Times New Roman"/>
          <w:sz w:val="24"/>
          <w:szCs w:val="24"/>
        </w:rPr>
        <w:t xml:space="preserve">l </w:t>
      </w:r>
      <w:r w:rsidR="6F8B9750" w:rsidRPr="022250B6">
        <w:rPr>
          <w:rFonts w:ascii="Times New Roman" w:hAnsi="Times New Roman" w:cs="Times New Roman"/>
          <w:sz w:val="24"/>
          <w:szCs w:val="24"/>
        </w:rPr>
        <w:t>eesmärgil esitatud dokumente</w:t>
      </w:r>
      <w:r w:rsidR="00226CB0">
        <w:rPr>
          <w:rFonts w:ascii="Times New Roman" w:hAnsi="Times New Roman" w:cs="Times New Roman"/>
          <w:sz w:val="24"/>
          <w:szCs w:val="24"/>
        </w:rPr>
        <w:t>. S</w:t>
      </w:r>
      <w:r w:rsidR="6F8B9750" w:rsidRPr="022250B6">
        <w:rPr>
          <w:rFonts w:ascii="Times New Roman" w:hAnsi="Times New Roman" w:cs="Times New Roman"/>
          <w:sz w:val="24"/>
          <w:szCs w:val="24"/>
        </w:rPr>
        <w:t xml:space="preserve">amuti on TVK-l edaspidi õigus </w:t>
      </w:r>
      <w:r w:rsidR="00226CB0">
        <w:rPr>
          <w:rFonts w:ascii="Times New Roman" w:hAnsi="Times New Roman" w:cs="Times New Roman"/>
          <w:sz w:val="24"/>
          <w:szCs w:val="24"/>
        </w:rPr>
        <w:t xml:space="preserve">pöörduda </w:t>
      </w:r>
      <w:r w:rsidR="6F8B9750" w:rsidRPr="022250B6">
        <w:rPr>
          <w:rFonts w:ascii="Times New Roman" w:hAnsi="Times New Roman" w:cs="Times New Roman"/>
          <w:sz w:val="24"/>
          <w:szCs w:val="24"/>
        </w:rPr>
        <w:t>abipalvega Justiits- ja Digiministeerium</w:t>
      </w:r>
      <w:r w:rsidR="47B17755" w:rsidRPr="022250B6">
        <w:rPr>
          <w:rFonts w:ascii="Times New Roman" w:hAnsi="Times New Roman" w:cs="Times New Roman"/>
          <w:sz w:val="24"/>
          <w:szCs w:val="24"/>
        </w:rPr>
        <w:t>i või Välisministeeriumi poole. Kui välisriigi õiguse sisu ei ole mõistliku aja jooksul võimalik kindlaks teha, kohaldatakse Eesti õigust.</w:t>
      </w:r>
    </w:p>
    <w:p w14:paraId="148A185E" w14:textId="0110A1D1" w:rsidR="001006FF" w:rsidRDefault="001006FF" w:rsidP="002F3FFC">
      <w:pPr>
        <w:tabs>
          <w:tab w:val="left" w:pos="426"/>
        </w:tabs>
        <w:spacing w:after="0" w:line="240" w:lineRule="auto"/>
        <w:jc w:val="both"/>
        <w:rPr>
          <w:rFonts w:ascii="Times New Roman" w:hAnsi="Times New Roman" w:cs="Times New Roman"/>
          <w:sz w:val="24"/>
          <w:szCs w:val="24"/>
        </w:rPr>
      </w:pPr>
    </w:p>
    <w:p w14:paraId="761C7F54" w14:textId="2F14ABF4" w:rsidR="001E32F4" w:rsidRDefault="6163A01F" w:rsidP="002F3FFC">
      <w:pPr>
        <w:tabs>
          <w:tab w:val="left" w:pos="426"/>
        </w:tabs>
        <w:spacing w:after="0" w:line="240" w:lineRule="auto"/>
        <w:jc w:val="both"/>
        <w:rPr>
          <w:rFonts w:ascii="Times New Roman" w:hAnsi="Times New Roman" w:cs="Times New Roman"/>
          <w:sz w:val="24"/>
          <w:szCs w:val="24"/>
        </w:rPr>
      </w:pPr>
      <w:commentRangeStart w:id="47"/>
      <w:r w:rsidRPr="64C1D15A">
        <w:rPr>
          <w:rFonts w:ascii="Times New Roman" w:hAnsi="Times New Roman" w:cs="Times New Roman"/>
          <w:b/>
          <w:bCs/>
          <w:sz w:val="24"/>
          <w:szCs w:val="24"/>
        </w:rPr>
        <w:t>P</w:t>
      </w:r>
      <w:r w:rsidR="3AC99539" w:rsidRPr="64C1D15A">
        <w:rPr>
          <w:rFonts w:ascii="Times New Roman" w:hAnsi="Times New Roman" w:cs="Times New Roman"/>
          <w:b/>
          <w:bCs/>
          <w:sz w:val="24"/>
          <w:szCs w:val="24"/>
        </w:rPr>
        <w:t xml:space="preserve">unktiga </w:t>
      </w:r>
      <w:r w:rsidR="783A11B3" w:rsidRPr="64C1D15A">
        <w:rPr>
          <w:rFonts w:ascii="Times New Roman" w:hAnsi="Times New Roman" w:cs="Times New Roman"/>
          <w:b/>
          <w:bCs/>
          <w:sz w:val="24"/>
          <w:szCs w:val="24"/>
        </w:rPr>
        <w:t>58</w:t>
      </w:r>
      <w:r w:rsidR="3AC99539" w:rsidRPr="64C1D15A">
        <w:rPr>
          <w:rFonts w:ascii="Times New Roman" w:hAnsi="Times New Roman" w:cs="Times New Roman"/>
          <w:sz w:val="24"/>
          <w:szCs w:val="24"/>
        </w:rPr>
        <w:t xml:space="preserve"> </w:t>
      </w:r>
      <w:commentRangeEnd w:id="47"/>
      <w:r w:rsidR="00671D22">
        <w:commentReference w:id="47"/>
      </w:r>
      <w:r w:rsidR="3AC99539" w:rsidRPr="64C1D15A">
        <w:rPr>
          <w:rFonts w:ascii="Times New Roman" w:hAnsi="Times New Roman" w:cs="Times New Roman"/>
          <w:sz w:val="24"/>
          <w:szCs w:val="24"/>
        </w:rPr>
        <w:t xml:space="preserve">täpsustatakse </w:t>
      </w:r>
      <w:r w:rsidRPr="64C1D15A">
        <w:rPr>
          <w:rFonts w:ascii="Times New Roman" w:hAnsi="Times New Roman" w:cs="Times New Roman"/>
          <w:sz w:val="24"/>
          <w:szCs w:val="24"/>
        </w:rPr>
        <w:t xml:space="preserve">TvLS </w:t>
      </w:r>
      <w:r w:rsidR="7B018B39" w:rsidRPr="64C1D15A">
        <w:rPr>
          <w:rFonts w:ascii="Times New Roman" w:hAnsi="Times New Roman" w:cs="Times New Roman"/>
          <w:sz w:val="24"/>
          <w:szCs w:val="24"/>
        </w:rPr>
        <w:t>§</w:t>
      </w:r>
      <w:r w:rsidR="3AC99539" w:rsidRPr="64C1D15A">
        <w:rPr>
          <w:rFonts w:ascii="Times New Roman" w:hAnsi="Times New Roman" w:cs="Times New Roman"/>
          <w:sz w:val="24"/>
          <w:szCs w:val="24"/>
        </w:rPr>
        <w:t xml:space="preserve"> 47 lõiget 2 ja nähakse ette, et tunnistajaks võib olla kolmas isik, kes ei ole selles töövaidlusasjas menetlusosaline või menetlusosalise esindaja</w:t>
      </w:r>
      <w:r w:rsidR="42D38D91" w:rsidRPr="64C1D15A">
        <w:rPr>
          <w:rFonts w:ascii="Times New Roman" w:hAnsi="Times New Roman" w:cs="Times New Roman"/>
          <w:sz w:val="24"/>
          <w:szCs w:val="24"/>
        </w:rPr>
        <w:t>,</w:t>
      </w:r>
      <w:r w:rsidR="7F16DBA9" w:rsidRPr="64C1D15A">
        <w:rPr>
          <w:rFonts w:ascii="Times New Roman" w:hAnsi="Times New Roman" w:cs="Times New Roman"/>
          <w:sz w:val="24"/>
          <w:szCs w:val="24"/>
        </w:rPr>
        <w:t xml:space="preserve"> </w:t>
      </w:r>
      <w:r w:rsidR="3AC99539" w:rsidRPr="64C1D15A">
        <w:rPr>
          <w:rFonts w:ascii="Times New Roman" w:hAnsi="Times New Roman" w:cs="Times New Roman"/>
          <w:sz w:val="24"/>
          <w:szCs w:val="24"/>
        </w:rPr>
        <w:t>kuid kellele võivad olla teada töövaidlusasjas tähtsust omavad asjaolud</w:t>
      </w:r>
      <w:r w:rsidR="7F16DBA9" w:rsidRPr="64C1D15A">
        <w:rPr>
          <w:rFonts w:ascii="Times New Roman" w:hAnsi="Times New Roman" w:cs="Times New Roman"/>
          <w:sz w:val="24"/>
          <w:szCs w:val="24"/>
        </w:rPr>
        <w:t>, näiteks töökaaslased, koostööpartnerid, turvatöötajad, kliendid jne.</w:t>
      </w:r>
      <w:r w:rsidR="22165869" w:rsidRPr="64C1D15A">
        <w:rPr>
          <w:rFonts w:ascii="Times New Roman" w:hAnsi="Times New Roman" w:cs="Times New Roman"/>
          <w:sz w:val="24"/>
          <w:szCs w:val="24"/>
        </w:rPr>
        <w:t xml:space="preserve"> </w:t>
      </w:r>
      <w:r w:rsidR="363403D8" w:rsidRPr="64C1D15A">
        <w:rPr>
          <w:rFonts w:ascii="Times New Roman" w:hAnsi="Times New Roman" w:cs="Times New Roman"/>
          <w:sz w:val="24"/>
          <w:szCs w:val="24"/>
        </w:rPr>
        <w:t>Muudatus</w:t>
      </w:r>
      <w:r w:rsidR="22165869" w:rsidRPr="64C1D15A">
        <w:rPr>
          <w:rFonts w:ascii="Times New Roman" w:hAnsi="Times New Roman" w:cs="Times New Roman"/>
          <w:sz w:val="24"/>
          <w:szCs w:val="24"/>
        </w:rPr>
        <w:t xml:space="preserve"> on kantud juhtumitest, kus </w:t>
      </w:r>
      <w:r w:rsidR="21605C4F" w:rsidRPr="64C1D15A">
        <w:rPr>
          <w:rFonts w:ascii="Times New Roman" w:hAnsi="Times New Roman" w:cs="Times New Roman"/>
          <w:sz w:val="24"/>
          <w:szCs w:val="24"/>
        </w:rPr>
        <w:t xml:space="preserve">menetlusosaline soovib tunnistajaks kutsuda oma esindajat. Esindajal on aga esindatava suhtes lojaalsuskohustus ning see </w:t>
      </w:r>
      <w:r w:rsidR="3E91E257" w:rsidRPr="64C1D15A">
        <w:rPr>
          <w:rFonts w:ascii="Times New Roman" w:hAnsi="Times New Roman" w:cs="Times New Roman"/>
          <w:sz w:val="24"/>
          <w:szCs w:val="24"/>
        </w:rPr>
        <w:t>täh</w:t>
      </w:r>
      <w:r w:rsidR="620DF5A4" w:rsidRPr="64C1D15A">
        <w:rPr>
          <w:rFonts w:ascii="Times New Roman" w:hAnsi="Times New Roman" w:cs="Times New Roman"/>
          <w:sz w:val="24"/>
          <w:szCs w:val="24"/>
        </w:rPr>
        <w:t>e</w:t>
      </w:r>
      <w:r w:rsidR="3E91E257" w:rsidRPr="64C1D15A">
        <w:rPr>
          <w:rFonts w:ascii="Times New Roman" w:hAnsi="Times New Roman" w:cs="Times New Roman"/>
          <w:sz w:val="24"/>
          <w:szCs w:val="24"/>
        </w:rPr>
        <w:t>ndab</w:t>
      </w:r>
      <w:r w:rsidR="21605C4F" w:rsidRPr="64C1D15A">
        <w:rPr>
          <w:rFonts w:ascii="Times New Roman" w:hAnsi="Times New Roman" w:cs="Times New Roman"/>
          <w:sz w:val="24"/>
          <w:szCs w:val="24"/>
        </w:rPr>
        <w:t xml:space="preserve"> ka </w:t>
      </w:r>
      <w:r w:rsidR="669A16ED" w:rsidRPr="64C1D15A">
        <w:rPr>
          <w:rFonts w:ascii="Times New Roman" w:hAnsi="Times New Roman" w:cs="Times New Roman"/>
          <w:sz w:val="24"/>
          <w:szCs w:val="24"/>
        </w:rPr>
        <w:t xml:space="preserve">mitte avaldada </w:t>
      </w:r>
      <w:r w:rsidR="21605C4F" w:rsidRPr="64C1D15A">
        <w:rPr>
          <w:rFonts w:ascii="Times New Roman" w:hAnsi="Times New Roman" w:cs="Times New Roman"/>
          <w:sz w:val="24"/>
          <w:szCs w:val="24"/>
        </w:rPr>
        <w:t>konfidentsiaalset informatsiooni, mis võib omakorda olla konfliktis</w:t>
      </w:r>
      <w:r w:rsidR="5E21927B" w:rsidRPr="64C1D15A">
        <w:rPr>
          <w:rFonts w:ascii="Times New Roman" w:hAnsi="Times New Roman" w:cs="Times New Roman"/>
          <w:sz w:val="24"/>
          <w:szCs w:val="24"/>
        </w:rPr>
        <w:t xml:space="preserve"> tunnistaja kohustusega anda tõeseid ja täielikke ütlusi. </w:t>
      </w:r>
      <w:r w:rsidR="7B1515B0" w:rsidRPr="64C1D15A">
        <w:rPr>
          <w:rFonts w:ascii="Times New Roman" w:hAnsi="Times New Roman" w:cs="Times New Roman"/>
          <w:sz w:val="24"/>
          <w:szCs w:val="24"/>
        </w:rPr>
        <w:t>Täpsustus aitab edaspidi eelkirjeldatud olukordi vältida.</w:t>
      </w:r>
    </w:p>
    <w:p w14:paraId="298E0E71" w14:textId="77777777" w:rsidR="007D022D" w:rsidRDefault="007D022D" w:rsidP="002F3FFC">
      <w:pPr>
        <w:tabs>
          <w:tab w:val="left" w:pos="426"/>
        </w:tabs>
        <w:spacing w:after="0" w:line="240" w:lineRule="auto"/>
        <w:jc w:val="both"/>
        <w:rPr>
          <w:rFonts w:ascii="Times New Roman" w:hAnsi="Times New Roman" w:cs="Times New Roman"/>
          <w:sz w:val="24"/>
          <w:szCs w:val="24"/>
        </w:rPr>
      </w:pPr>
    </w:p>
    <w:p w14:paraId="6905F25D" w14:textId="5B9B2FB2" w:rsidR="001006FF" w:rsidRDefault="00486E7F"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45DE106" w:rsidRPr="022250B6">
        <w:rPr>
          <w:rFonts w:ascii="Times New Roman" w:hAnsi="Times New Roman" w:cs="Times New Roman"/>
          <w:b/>
          <w:bCs/>
          <w:sz w:val="24"/>
          <w:szCs w:val="24"/>
        </w:rPr>
        <w:t xml:space="preserve">unktiga </w:t>
      </w:r>
      <w:r>
        <w:rPr>
          <w:rFonts w:ascii="Times New Roman" w:hAnsi="Times New Roman" w:cs="Times New Roman"/>
          <w:b/>
          <w:bCs/>
          <w:sz w:val="24"/>
          <w:szCs w:val="24"/>
        </w:rPr>
        <w:t>5</w:t>
      </w:r>
      <w:r w:rsidR="00FA7C9A">
        <w:rPr>
          <w:rFonts w:ascii="Times New Roman" w:hAnsi="Times New Roman" w:cs="Times New Roman"/>
          <w:b/>
          <w:bCs/>
          <w:sz w:val="24"/>
          <w:szCs w:val="24"/>
        </w:rPr>
        <w:t>9</w:t>
      </w:r>
      <w:r w:rsidR="68F4D13C" w:rsidRPr="022250B6">
        <w:rPr>
          <w:rFonts w:ascii="Times New Roman" w:hAnsi="Times New Roman" w:cs="Times New Roman"/>
          <w:sz w:val="24"/>
          <w:szCs w:val="24"/>
        </w:rPr>
        <w:t xml:space="preserve"> täiendatakse </w:t>
      </w:r>
      <w:r w:rsidR="00B62E76" w:rsidRPr="022250B6">
        <w:rPr>
          <w:rFonts w:ascii="Times New Roman" w:hAnsi="Times New Roman" w:cs="Times New Roman"/>
          <w:sz w:val="24"/>
          <w:szCs w:val="24"/>
        </w:rPr>
        <w:t>§</w:t>
      </w:r>
      <w:r w:rsidR="68F4D13C" w:rsidRPr="022250B6">
        <w:rPr>
          <w:rFonts w:ascii="Times New Roman" w:hAnsi="Times New Roman" w:cs="Times New Roman"/>
          <w:sz w:val="24"/>
          <w:szCs w:val="24"/>
        </w:rPr>
        <w:t xml:space="preserve"> 49 pealkirja sõnaga „kirjalike“. </w:t>
      </w:r>
      <w:r w:rsidR="00B62E76">
        <w:rPr>
          <w:rFonts w:ascii="Times New Roman" w:hAnsi="Times New Roman" w:cs="Times New Roman"/>
          <w:sz w:val="24"/>
          <w:szCs w:val="24"/>
        </w:rPr>
        <w:t>Praegu</w:t>
      </w:r>
      <w:r w:rsidR="68F4D13C" w:rsidRPr="022250B6">
        <w:rPr>
          <w:rFonts w:ascii="Times New Roman" w:hAnsi="Times New Roman" w:cs="Times New Roman"/>
          <w:sz w:val="24"/>
          <w:szCs w:val="24"/>
        </w:rPr>
        <w:t xml:space="preserve"> reguleerib paragrahv peaasjalikult tunnistaja kirjalike ütluste andmise korda</w:t>
      </w:r>
      <w:r w:rsidR="05F7A6DD" w:rsidRPr="022250B6">
        <w:rPr>
          <w:rFonts w:ascii="Times New Roman" w:hAnsi="Times New Roman" w:cs="Times New Roman"/>
          <w:sz w:val="24"/>
          <w:szCs w:val="24"/>
        </w:rPr>
        <w:t xml:space="preserve"> (va lõige 4)</w:t>
      </w:r>
      <w:r w:rsidR="68F4D13C" w:rsidRPr="022250B6">
        <w:rPr>
          <w:rFonts w:ascii="Times New Roman" w:hAnsi="Times New Roman" w:cs="Times New Roman"/>
          <w:sz w:val="24"/>
          <w:szCs w:val="24"/>
        </w:rPr>
        <w:t>, kuid pealkirjast see ei nähtu.</w:t>
      </w:r>
      <w:r w:rsidR="7CBAB933" w:rsidRPr="022250B6">
        <w:rPr>
          <w:rFonts w:ascii="Times New Roman" w:hAnsi="Times New Roman" w:cs="Times New Roman"/>
          <w:sz w:val="24"/>
          <w:szCs w:val="24"/>
        </w:rPr>
        <w:t xml:space="preserve"> Edaspidi </w:t>
      </w:r>
      <w:r w:rsidR="00314522">
        <w:rPr>
          <w:rFonts w:ascii="Times New Roman" w:hAnsi="Times New Roman" w:cs="Times New Roman"/>
          <w:sz w:val="24"/>
          <w:szCs w:val="24"/>
        </w:rPr>
        <w:t>reguleerib</w:t>
      </w:r>
      <w:r w:rsidR="7CBAB933" w:rsidRPr="022250B6">
        <w:rPr>
          <w:rFonts w:ascii="Times New Roman" w:hAnsi="Times New Roman" w:cs="Times New Roman"/>
          <w:sz w:val="24"/>
          <w:szCs w:val="24"/>
        </w:rPr>
        <w:t xml:space="preserve"> </w:t>
      </w:r>
      <w:r w:rsidR="00314522" w:rsidRPr="022250B6">
        <w:rPr>
          <w:rFonts w:ascii="Times New Roman" w:hAnsi="Times New Roman" w:cs="Times New Roman"/>
          <w:sz w:val="24"/>
          <w:szCs w:val="24"/>
        </w:rPr>
        <w:t>§</w:t>
      </w:r>
      <w:r w:rsidR="7CBAB933" w:rsidRPr="022250B6">
        <w:rPr>
          <w:rFonts w:ascii="Times New Roman" w:hAnsi="Times New Roman" w:cs="Times New Roman"/>
          <w:sz w:val="24"/>
          <w:szCs w:val="24"/>
        </w:rPr>
        <w:t xml:space="preserve"> 49 vaid tunnistajate kirjalike ütluste korda ning suuliste ütlust</w:t>
      </w:r>
      <w:r w:rsidR="79769E1E" w:rsidRPr="022250B6">
        <w:rPr>
          <w:rFonts w:ascii="Times New Roman" w:hAnsi="Times New Roman" w:cs="Times New Roman"/>
          <w:sz w:val="24"/>
          <w:szCs w:val="24"/>
        </w:rPr>
        <w:t xml:space="preserve">e andmist </w:t>
      </w:r>
      <w:r w:rsidR="1CFC8651" w:rsidRPr="00D06603">
        <w:rPr>
          <w:rFonts w:ascii="Times New Roman" w:hAnsi="Times New Roman" w:cs="Times New Roman"/>
          <w:sz w:val="24"/>
          <w:szCs w:val="24"/>
        </w:rPr>
        <w:t>reguleerib</w:t>
      </w:r>
      <w:r w:rsidR="1CFC8651" w:rsidRPr="022250B6">
        <w:rPr>
          <w:rFonts w:ascii="Times New Roman" w:hAnsi="Times New Roman" w:cs="Times New Roman"/>
          <w:b/>
          <w:bCs/>
          <w:sz w:val="24"/>
          <w:szCs w:val="24"/>
        </w:rPr>
        <w:t xml:space="preserve"> </w:t>
      </w:r>
      <w:r w:rsidR="00314522">
        <w:rPr>
          <w:rFonts w:ascii="Times New Roman" w:hAnsi="Times New Roman" w:cs="Times New Roman"/>
          <w:sz w:val="24"/>
          <w:szCs w:val="24"/>
        </w:rPr>
        <w:t>lisatav</w:t>
      </w:r>
      <w:r w:rsidR="79769E1E" w:rsidRPr="022250B6">
        <w:rPr>
          <w:rFonts w:ascii="Times New Roman" w:hAnsi="Times New Roman" w:cs="Times New Roman"/>
          <w:sz w:val="24"/>
          <w:szCs w:val="24"/>
        </w:rPr>
        <w:t xml:space="preserve"> </w:t>
      </w:r>
      <w:r w:rsidR="00314522" w:rsidRPr="022250B6">
        <w:rPr>
          <w:rFonts w:ascii="Times New Roman" w:hAnsi="Times New Roman" w:cs="Times New Roman"/>
          <w:sz w:val="24"/>
          <w:szCs w:val="24"/>
        </w:rPr>
        <w:t>§</w:t>
      </w:r>
      <w:r w:rsidR="79769E1E" w:rsidRPr="022250B6">
        <w:rPr>
          <w:rFonts w:ascii="Times New Roman" w:hAnsi="Times New Roman" w:cs="Times New Roman"/>
          <w:sz w:val="24"/>
          <w:szCs w:val="24"/>
        </w:rPr>
        <w:t xml:space="preserve"> 49</w:t>
      </w:r>
      <w:r w:rsidR="79769E1E" w:rsidRPr="022250B6">
        <w:rPr>
          <w:rFonts w:ascii="Times New Roman" w:hAnsi="Times New Roman" w:cs="Times New Roman"/>
          <w:sz w:val="24"/>
          <w:szCs w:val="24"/>
          <w:vertAlign w:val="superscript"/>
        </w:rPr>
        <w:t xml:space="preserve">1 </w:t>
      </w:r>
      <w:r w:rsidR="79769E1E" w:rsidRPr="022250B6">
        <w:rPr>
          <w:rFonts w:ascii="Times New Roman" w:hAnsi="Times New Roman" w:cs="Times New Roman"/>
          <w:sz w:val="24"/>
          <w:szCs w:val="24"/>
        </w:rPr>
        <w:t>(eelnõu punkt 64).</w:t>
      </w:r>
      <w:r w:rsidR="68F4D13C" w:rsidRPr="022250B6">
        <w:rPr>
          <w:rFonts w:ascii="Times New Roman" w:hAnsi="Times New Roman" w:cs="Times New Roman"/>
          <w:sz w:val="24"/>
          <w:szCs w:val="24"/>
        </w:rPr>
        <w:t xml:space="preserve"> </w:t>
      </w:r>
      <w:r w:rsidR="4A74810A" w:rsidRPr="022250B6">
        <w:rPr>
          <w:rFonts w:ascii="Times New Roman" w:hAnsi="Times New Roman" w:cs="Times New Roman"/>
          <w:sz w:val="24"/>
          <w:szCs w:val="24"/>
        </w:rPr>
        <w:t xml:space="preserve">Muudatus </w:t>
      </w:r>
      <w:r w:rsidR="486FC551" w:rsidRPr="022250B6">
        <w:rPr>
          <w:rFonts w:ascii="Times New Roman" w:hAnsi="Times New Roman" w:cs="Times New Roman"/>
          <w:sz w:val="24"/>
          <w:szCs w:val="24"/>
        </w:rPr>
        <w:t xml:space="preserve">loob </w:t>
      </w:r>
      <w:r w:rsidR="00314522" w:rsidRPr="022250B6">
        <w:rPr>
          <w:rFonts w:ascii="Times New Roman" w:hAnsi="Times New Roman" w:cs="Times New Roman"/>
          <w:sz w:val="24"/>
          <w:szCs w:val="24"/>
        </w:rPr>
        <w:t xml:space="preserve">rohkem selgust </w:t>
      </w:r>
      <w:r w:rsidR="4A74810A" w:rsidRPr="022250B6">
        <w:rPr>
          <w:rFonts w:ascii="Times New Roman" w:hAnsi="Times New Roman" w:cs="Times New Roman"/>
          <w:sz w:val="24"/>
          <w:szCs w:val="24"/>
        </w:rPr>
        <w:t>tunnistajate ülekuulamise korda.</w:t>
      </w:r>
    </w:p>
    <w:p w14:paraId="37735F0A" w14:textId="77777777" w:rsidR="009927F7" w:rsidRDefault="009927F7" w:rsidP="002F3FFC">
      <w:pPr>
        <w:tabs>
          <w:tab w:val="left" w:pos="426"/>
        </w:tabs>
        <w:spacing w:after="0" w:line="240" w:lineRule="auto"/>
        <w:jc w:val="both"/>
        <w:rPr>
          <w:rFonts w:ascii="Times New Roman" w:hAnsi="Times New Roman" w:cs="Times New Roman"/>
          <w:sz w:val="24"/>
          <w:szCs w:val="24"/>
        </w:rPr>
      </w:pPr>
    </w:p>
    <w:p w14:paraId="1B322A1A" w14:textId="4CF3CC68" w:rsidR="009927F7" w:rsidRPr="009927F7" w:rsidRDefault="00C64E47"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2538C7E0" w:rsidRPr="022250B6">
        <w:rPr>
          <w:rFonts w:ascii="Times New Roman" w:hAnsi="Times New Roman" w:cs="Times New Roman"/>
          <w:b/>
          <w:bCs/>
          <w:sz w:val="24"/>
          <w:szCs w:val="24"/>
        </w:rPr>
        <w:t xml:space="preserve">unktiga </w:t>
      </w:r>
      <w:r w:rsidR="00B90393">
        <w:rPr>
          <w:rFonts w:ascii="Times New Roman" w:hAnsi="Times New Roman" w:cs="Times New Roman"/>
          <w:b/>
          <w:bCs/>
          <w:sz w:val="24"/>
          <w:szCs w:val="24"/>
        </w:rPr>
        <w:t>60</w:t>
      </w:r>
      <w:r w:rsidR="2538C7E0" w:rsidRPr="022250B6">
        <w:rPr>
          <w:rFonts w:ascii="Times New Roman" w:hAnsi="Times New Roman" w:cs="Times New Roman"/>
          <w:b/>
          <w:bCs/>
          <w:sz w:val="24"/>
          <w:szCs w:val="24"/>
        </w:rPr>
        <w:t xml:space="preserve"> </w:t>
      </w:r>
      <w:r w:rsidR="2538C7E0" w:rsidRPr="022250B6">
        <w:rPr>
          <w:rFonts w:ascii="Times New Roman" w:hAnsi="Times New Roman" w:cs="Times New Roman"/>
          <w:sz w:val="24"/>
          <w:szCs w:val="24"/>
        </w:rPr>
        <w:t xml:space="preserve">tunnistatakse kehtetuks </w:t>
      </w:r>
      <w:proofErr w:type="spellStart"/>
      <w:r w:rsidR="00765B06">
        <w:rPr>
          <w:rFonts w:ascii="Times New Roman" w:hAnsi="Times New Roman" w:cs="Times New Roman"/>
          <w:sz w:val="24"/>
          <w:szCs w:val="24"/>
        </w:rPr>
        <w:t>TvLS</w:t>
      </w:r>
      <w:proofErr w:type="spellEnd"/>
      <w:r w:rsidR="00765B06">
        <w:rPr>
          <w:rFonts w:ascii="Times New Roman" w:hAnsi="Times New Roman" w:cs="Times New Roman"/>
          <w:sz w:val="24"/>
          <w:szCs w:val="24"/>
        </w:rPr>
        <w:t xml:space="preserve"> </w:t>
      </w:r>
      <w:r w:rsidR="00314522" w:rsidRPr="022250B6">
        <w:rPr>
          <w:rFonts w:ascii="Times New Roman" w:hAnsi="Times New Roman" w:cs="Times New Roman"/>
          <w:sz w:val="24"/>
          <w:szCs w:val="24"/>
        </w:rPr>
        <w:t>§</w:t>
      </w:r>
      <w:r w:rsidR="2538C7E0" w:rsidRPr="022250B6">
        <w:rPr>
          <w:rFonts w:ascii="Times New Roman" w:hAnsi="Times New Roman" w:cs="Times New Roman"/>
          <w:sz w:val="24"/>
          <w:szCs w:val="24"/>
        </w:rPr>
        <w:t xml:space="preserve"> 49 lõige 4. </w:t>
      </w:r>
      <w:r w:rsidR="07123E63" w:rsidRPr="022250B6">
        <w:rPr>
          <w:rFonts w:ascii="Times New Roman" w:hAnsi="Times New Roman" w:cs="Times New Roman"/>
          <w:sz w:val="24"/>
          <w:szCs w:val="24"/>
        </w:rPr>
        <w:t xml:space="preserve">Praegune </w:t>
      </w:r>
      <w:r w:rsidR="00446B9A" w:rsidRPr="022250B6">
        <w:rPr>
          <w:rFonts w:ascii="Times New Roman" w:hAnsi="Times New Roman" w:cs="Times New Roman"/>
          <w:sz w:val="24"/>
          <w:szCs w:val="24"/>
        </w:rPr>
        <w:t>§</w:t>
      </w:r>
      <w:r w:rsidR="07123E63" w:rsidRPr="022250B6">
        <w:rPr>
          <w:rFonts w:ascii="Times New Roman" w:hAnsi="Times New Roman" w:cs="Times New Roman"/>
          <w:sz w:val="24"/>
          <w:szCs w:val="24"/>
        </w:rPr>
        <w:t xml:space="preserve"> 49</w:t>
      </w:r>
      <w:r w:rsidR="38F68D48" w:rsidRPr="022250B6">
        <w:rPr>
          <w:rFonts w:ascii="Times New Roman" w:hAnsi="Times New Roman" w:cs="Times New Roman"/>
          <w:sz w:val="24"/>
          <w:szCs w:val="24"/>
        </w:rPr>
        <w:t xml:space="preserve"> reguleerib peaasjalikult tunnistajate kirjaliku ülekuulamise korda</w:t>
      </w:r>
      <w:r w:rsidR="5B2249EC" w:rsidRPr="022250B6">
        <w:rPr>
          <w:rFonts w:ascii="Times New Roman" w:hAnsi="Times New Roman" w:cs="Times New Roman"/>
          <w:sz w:val="24"/>
          <w:szCs w:val="24"/>
        </w:rPr>
        <w:t>, välja arvatud lõige 4, mis käsitleb tunnistajate ülekuulamise korda istungil. Ku</w:t>
      </w:r>
      <w:r w:rsidR="00446B9A">
        <w:rPr>
          <w:rFonts w:ascii="Times New Roman" w:hAnsi="Times New Roman" w:cs="Times New Roman"/>
          <w:sz w:val="24"/>
          <w:szCs w:val="24"/>
        </w:rPr>
        <w:t>na</w:t>
      </w:r>
      <w:r w:rsidR="5B2249EC" w:rsidRPr="022250B6">
        <w:rPr>
          <w:rFonts w:ascii="Times New Roman" w:hAnsi="Times New Roman" w:cs="Times New Roman"/>
          <w:sz w:val="24"/>
          <w:szCs w:val="24"/>
        </w:rPr>
        <w:t xml:space="preserve"> praegune tunnistajate ülekuulamise kord</w:t>
      </w:r>
      <w:r w:rsidR="1E48033A" w:rsidRPr="022250B6">
        <w:rPr>
          <w:rFonts w:ascii="Times New Roman" w:hAnsi="Times New Roman" w:cs="Times New Roman"/>
          <w:sz w:val="24"/>
          <w:szCs w:val="24"/>
        </w:rPr>
        <w:t xml:space="preserve"> </w:t>
      </w:r>
      <w:r w:rsidR="5FA735B9" w:rsidRPr="022250B6">
        <w:rPr>
          <w:rFonts w:ascii="Times New Roman" w:hAnsi="Times New Roman" w:cs="Times New Roman"/>
          <w:sz w:val="24"/>
          <w:szCs w:val="24"/>
        </w:rPr>
        <w:t>TVK</w:t>
      </w:r>
      <w:r w:rsidR="1E48033A" w:rsidRPr="022250B6">
        <w:rPr>
          <w:rFonts w:ascii="Times New Roman" w:hAnsi="Times New Roman" w:cs="Times New Roman"/>
          <w:sz w:val="24"/>
          <w:szCs w:val="24"/>
        </w:rPr>
        <w:t xml:space="preserve"> istungil</w:t>
      </w:r>
      <w:r w:rsidR="5B2249EC" w:rsidRPr="022250B6">
        <w:rPr>
          <w:rFonts w:ascii="Times New Roman" w:hAnsi="Times New Roman" w:cs="Times New Roman"/>
          <w:sz w:val="24"/>
          <w:szCs w:val="24"/>
        </w:rPr>
        <w:t xml:space="preserve"> on </w:t>
      </w:r>
      <w:r w:rsidR="70361B01" w:rsidRPr="022250B6">
        <w:rPr>
          <w:rFonts w:ascii="Times New Roman" w:hAnsi="Times New Roman" w:cs="Times New Roman"/>
          <w:sz w:val="24"/>
          <w:szCs w:val="24"/>
        </w:rPr>
        <w:t>puudulik</w:t>
      </w:r>
      <w:r w:rsidR="1E48033A" w:rsidRPr="022250B6">
        <w:rPr>
          <w:rFonts w:ascii="Times New Roman" w:hAnsi="Times New Roman" w:cs="Times New Roman"/>
          <w:sz w:val="24"/>
          <w:szCs w:val="24"/>
        </w:rPr>
        <w:t>ult reguleeritud</w:t>
      </w:r>
      <w:r w:rsidR="70361B01" w:rsidRPr="022250B6">
        <w:rPr>
          <w:rFonts w:ascii="Times New Roman" w:hAnsi="Times New Roman" w:cs="Times New Roman"/>
          <w:sz w:val="24"/>
          <w:szCs w:val="24"/>
        </w:rPr>
        <w:t xml:space="preserve">, siis luuakse eelnõuga </w:t>
      </w:r>
      <w:r w:rsidR="00FE75E5" w:rsidRPr="022250B6">
        <w:rPr>
          <w:rFonts w:ascii="Times New Roman" w:hAnsi="Times New Roman" w:cs="Times New Roman"/>
          <w:sz w:val="24"/>
          <w:szCs w:val="24"/>
        </w:rPr>
        <w:t>§</w:t>
      </w:r>
      <w:r w:rsidR="00FE75E5">
        <w:rPr>
          <w:rFonts w:ascii="Times New Roman" w:hAnsi="Times New Roman" w:cs="Times New Roman"/>
          <w:sz w:val="24"/>
          <w:szCs w:val="24"/>
        </w:rPr>
        <w:t xml:space="preserve"> </w:t>
      </w:r>
      <w:r w:rsidR="70361B01" w:rsidRPr="022250B6">
        <w:rPr>
          <w:rFonts w:ascii="Times New Roman" w:hAnsi="Times New Roman" w:cs="Times New Roman"/>
          <w:sz w:val="24"/>
          <w:szCs w:val="24"/>
        </w:rPr>
        <w:t>49</w:t>
      </w:r>
      <w:r w:rsidR="70361B01" w:rsidRPr="022250B6">
        <w:rPr>
          <w:rFonts w:ascii="Times New Roman" w:hAnsi="Times New Roman" w:cs="Times New Roman"/>
          <w:sz w:val="24"/>
          <w:szCs w:val="24"/>
          <w:vertAlign w:val="superscript"/>
        </w:rPr>
        <w:t xml:space="preserve">1 </w:t>
      </w:r>
      <w:r w:rsidR="70361B01" w:rsidRPr="022250B6">
        <w:rPr>
          <w:rFonts w:ascii="Times New Roman" w:hAnsi="Times New Roman" w:cs="Times New Roman"/>
          <w:sz w:val="24"/>
          <w:szCs w:val="24"/>
        </w:rPr>
        <w:t xml:space="preserve">, mis </w:t>
      </w:r>
      <w:r w:rsidR="00FE75E5" w:rsidRPr="022250B6">
        <w:rPr>
          <w:rFonts w:ascii="Times New Roman" w:hAnsi="Times New Roman" w:cs="Times New Roman"/>
          <w:sz w:val="24"/>
          <w:szCs w:val="24"/>
        </w:rPr>
        <w:t xml:space="preserve">täidab </w:t>
      </w:r>
      <w:r w:rsidR="279D77F4" w:rsidRPr="022250B6">
        <w:rPr>
          <w:rFonts w:ascii="Times New Roman" w:hAnsi="Times New Roman" w:cs="Times New Roman"/>
          <w:sz w:val="24"/>
          <w:szCs w:val="24"/>
        </w:rPr>
        <w:t>nimetatud lün</w:t>
      </w:r>
      <w:r w:rsidR="00FE75E5">
        <w:rPr>
          <w:rFonts w:ascii="Times New Roman" w:hAnsi="Times New Roman" w:cs="Times New Roman"/>
          <w:sz w:val="24"/>
          <w:szCs w:val="24"/>
        </w:rPr>
        <w:t>g</w:t>
      </w:r>
      <w:r w:rsidR="279D77F4" w:rsidRPr="022250B6">
        <w:rPr>
          <w:rFonts w:ascii="Times New Roman" w:hAnsi="Times New Roman" w:cs="Times New Roman"/>
          <w:sz w:val="24"/>
          <w:szCs w:val="24"/>
        </w:rPr>
        <w:t xml:space="preserve">a </w:t>
      </w:r>
      <w:r w:rsidR="2E27BBA9" w:rsidRPr="022250B6">
        <w:rPr>
          <w:rFonts w:ascii="Times New Roman" w:hAnsi="Times New Roman" w:cs="Times New Roman"/>
          <w:sz w:val="24"/>
          <w:szCs w:val="24"/>
        </w:rPr>
        <w:t>ja hakkab edaspidi reguleerima tunnistajate suuliste ütluste andmise korda</w:t>
      </w:r>
      <w:r w:rsidR="70361B01" w:rsidRPr="022250B6">
        <w:rPr>
          <w:rFonts w:ascii="Times New Roman" w:hAnsi="Times New Roman" w:cs="Times New Roman"/>
          <w:sz w:val="24"/>
          <w:szCs w:val="24"/>
        </w:rPr>
        <w:t>.</w:t>
      </w:r>
      <w:r w:rsidR="730B85EA" w:rsidRPr="022250B6">
        <w:rPr>
          <w:rFonts w:ascii="Times New Roman" w:hAnsi="Times New Roman" w:cs="Times New Roman"/>
          <w:sz w:val="24"/>
          <w:szCs w:val="24"/>
        </w:rPr>
        <w:t xml:space="preserve"> Paragrahv 49 näeb edaspidi ette vaid tunnistaja kirjalike ütluste andmise korra.</w:t>
      </w:r>
      <w:r w:rsidR="70361B01" w:rsidRPr="022250B6">
        <w:rPr>
          <w:rFonts w:ascii="Times New Roman" w:hAnsi="Times New Roman" w:cs="Times New Roman"/>
          <w:sz w:val="24"/>
          <w:szCs w:val="24"/>
        </w:rPr>
        <w:t xml:space="preserve"> Seetõttu </w:t>
      </w:r>
      <w:r w:rsidR="787A6F26" w:rsidRPr="022250B6">
        <w:rPr>
          <w:rFonts w:ascii="Times New Roman" w:hAnsi="Times New Roman" w:cs="Times New Roman"/>
          <w:sz w:val="24"/>
          <w:szCs w:val="24"/>
        </w:rPr>
        <w:t>tõstetakse</w:t>
      </w:r>
      <w:r w:rsidR="70361B01" w:rsidRPr="022250B6">
        <w:rPr>
          <w:rFonts w:ascii="Times New Roman" w:hAnsi="Times New Roman" w:cs="Times New Roman"/>
          <w:sz w:val="24"/>
          <w:szCs w:val="24"/>
        </w:rPr>
        <w:t xml:space="preserve"> </w:t>
      </w:r>
      <w:r w:rsidR="00FE75E5" w:rsidRPr="022250B6">
        <w:rPr>
          <w:rFonts w:ascii="Times New Roman" w:hAnsi="Times New Roman" w:cs="Times New Roman"/>
          <w:sz w:val="24"/>
          <w:szCs w:val="24"/>
        </w:rPr>
        <w:t>§</w:t>
      </w:r>
      <w:r w:rsidR="70361B01" w:rsidRPr="022250B6">
        <w:rPr>
          <w:rFonts w:ascii="Times New Roman" w:hAnsi="Times New Roman" w:cs="Times New Roman"/>
          <w:sz w:val="24"/>
          <w:szCs w:val="24"/>
        </w:rPr>
        <w:t xml:space="preserve"> 49 </w:t>
      </w:r>
      <w:r w:rsidR="00FE75E5" w:rsidRPr="022250B6">
        <w:rPr>
          <w:rFonts w:ascii="Times New Roman" w:hAnsi="Times New Roman" w:cs="Times New Roman"/>
          <w:sz w:val="24"/>
          <w:szCs w:val="24"/>
        </w:rPr>
        <w:t xml:space="preserve">praegune </w:t>
      </w:r>
      <w:r w:rsidR="70361B01" w:rsidRPr="022250B6">
        <w:rPr>
          <w:rFonts w:ascii="Times New Roman" w:hAnsi="Times New Roman" w:cs="Times New Roman"/>
          <w:sz w:val="24"/>
          <w:szCs w:val="24"/>
        </w:rPr>
        <w:t>lõige 4 uude paragrahvi</w:t>
      </w:r>
      <w:r w:rsidR="787A6F26" w:rsidRPr="022250B6">
        <w:rPr>
          <w:rFonts w:ascii="Times New Roman" w:hAnsi="Times New Roman" w:cs="Times New Roman"/>
          <w:sz w:val="24"/>
          <w:szCs w:val="24"/>
        </w:rPr>
        <w:t>.</w:t>
      </w:r>
    </w:p>
    <w:p w14:paraId="70689B01" w14:textId="3DA33860" w:rsidR="001006FF" w:rsidRDefault="001006FF" w:rsidP="002F3FFC">
      <w:pPr>
        <w:tabs>
          <w:tab w:val="left" w:pos="426"/>
        </w:tabs>
        <w:spacing w:after="0" w:line="240" w:lineRule="auto"/>
        <w:jc w:val="both"/>
        <w:rPr>
          <w:rFonts w:ascii="Times New Roman" w:hAnsi="Times New Roman" w:cs="Times New Roman"/>
          <w:sz w:val="24"/>
          <w:szCs w:val="24"/>
        </w:rPr>
      </w:pPr>
    </w:p>
    <w:p w14:paraId="39B685CE" w14:textId="0B37C594" w:rsidR="001E32F4" w:rsidRDefault="002D4330" w:rsidP="26680525">
      <w:pPr>
        <w:tabs>
          <w:tab w:val="left" w:pos="426"/>
        </w:tabs>
        <w:spacing w:after="0" w:line="240" w:lineRule="auto"/>
        <w:jc w:val="both"/>
        <w:rPr>
          <w:rFonts w:ascii="Times New Roman" w:eastAsia="Calibri" w:hAnsi="Times New Roman" w:cs="Times New Roman"/>
          <w:sz w:val="24"/>
          <w:szCs w:val="24"/>
        </w:rPr>
      </w:pPr>
      <w:r>
        <w:rPr>
          <w:rFonts w:ascii="Times New Roman" w:hAnsi="Times New Roman" w:cs="Times New Roman"/>
          <w:b/>
          <w:bCs/>
          <w:sz w:val="24"/>
          <w:szCs w:val="24"/>
        </w:rPr>
        <w:t>P</w:t>
      </w:r>
      <w:r w:rsidR="001E32F4" w:rsidRPr="26680525">
        <w:rPr>
          <w:rFonts w:ascii="Times New Roman" w:hAnsi="Times New Roman" w:cs="Times New Roman"/>
          <w:b/>
          <w:bCs/>
          <w:sz w:val="24"/>
          <w:szCs w:val="24"/>
        </w:rPr>
        <w:t xml:space="preserve">unktiga </w:t>
      </w:r>
      <w:r w:rsidR="0020501F">
        <w:rPr>
          <w:rFonts w:ascii="Times New Roman" w:hAnsi="Times New Roman" w:cs="Times New Roman"/>
          <w:b/>
          <w:bCs/>
          <w:sz w:val="24"/>
          <w:szCs w:val="24"/>
        </w:rPr>
        <w:t>61</w:t>
      </w:r>
      <w:r w:rsidR="001E32F4" w:rsidRPr="26680525">
        <w:rPr>
          <w:rFonts w:ascii="Times New Roman" w:hAnsi="Times New Roman" w:cs="Times New Roman"/>
          <w:sz w:val="24"/>
          <w:szCs w:val="24"/>
        </w:rPr>
        <w:t xml:space="preserve"> täiendatakse </w:t>
      </w:r>
      <w:proofErr w:type="spellStart"/>
      <w:r w:rsidR="00E4386F">
        <w:rPr>
          <w:rFonts w:ascii="Times New Roman" w:hAnsi="Times New Roman" w:cs="Times New Roman"/>
          <w:sz w:val="24"/>
          <w:szCs w:val="24"/>
        </w:rPr>
        <w:t>TvLS</w:t>
      </w:r>
      <w:proofErr w:type="spellEnd"/>
      <w:r w:rsidR="001E32F4" w:rsidRPr="26680525">
        <w:rPr>
          <w:rFonts w:ascii="Times New Roman" w:hAnsi="Times New Roman" w:cs="Times New Roman"/>
          <w:sz w:val="24"/>
          <w:szCs w:val="24"/>
        </w:rPr>
        <w:t xml:space="preserve"> 3. peatüki 5. jao 2. jaotist </w:t>
      </w:r>
      <w:r w:rsidR="00FE75E5" w:rsidRPr="022250B6">
        <w:rPr>
          <w:rFonts w:ascii="Times New Roman" w:hAnsi="Times New Roman" w:cs="Times New Roman"/>
          <w:sz w:val="24"/>
          <w:szCs w:val="24"/>
        </w:rPr>
        <w:t>§</w:t>
      </w:r>
      <w:r w:rsidR="00FE75E5">
        <w:rPr>
          <w:rFonts w:ascii="Times New Roman" w:hAnsi="Times New Roman" w:cs="Times New Roman"/>
          <w:sz w:val="24"/>
          <w:szCs w:val="24"/>
        </w:rPr>
        <w:t>-</w:t>
      </w:r>
      <w:r w:rsidR="001E32F4" w:rsidRPr="26680525">
        <w:rPr>
          <w:rFonts w:ascii="Times New Roman" w:hAnsi="Times New Roman" w:cs="Times New Roman"/>
          <w:sz w:val="24"/>
          <w:szCs w:val="24"/>
        </w:rPr>
        <w:t>ga 49</w:t>
      </w:r>
      <w:r w:rsidR="001E32F4" w:rsidRPr="26680525">
        <w:rPr>
          <w:rFonts w:ascii="Times New Roman" w:hAnsi="Times New Roman" w:cs="Times New Roman"/>
          <w:sz w:val="24"/>
          <w:szCs w:val="24"/>
          <w:vertAlign w:val="superscript"/>
        </w:rPr>
        <w:t>1</w:t>
      </w:r>
      <w:r w:rsidR="001E32F4" w:rsidRPr="26680525">
        <w:rPr>
          <w:rFonts w:ascii="Times New Roman" w:hAnsi="Times New Roman" w:cs="Times New Roman"/>
          <w:sz w:val="24"/>
          <w:szCs w:val="24"/>
        </w:rPr>
        <w:t xml:space="preserve">, millega nähakse ette tunnistaja ülekuulamise kord. Sätte eeskujuks on </w:t>
      </w:r>
      <w:proofErr w:type="spellStart"/>
      <w:r w:rsidR="001E32F4" w:rsidRPr="26680525">
        <w:rPr>
          <w:rFonts w:ascii="Times New Roman" w:hAnsi="Times New Roman" w:cs="Times New Roman"/>
          <w:sz w:val="24"/>
          <w:szCs w:val="24"/>
        </w:rPr>
        <w:t>TsMS</w:t>
      </w:r>
      <w:proofErr w:type="spellEnd"/>
      <w:r w:rsidR="001E32F4" w:rsidRPr="26680525">
        <w:rPr>
          <w:rFonts w:ascii="Times New Roman" w:hAnsi="Times New Roman" w:cs="Times New Roman"/>
          <w:sz w:val="24"/>
          <w:szCs w:val="24"/>
        </w:rPr>
        <w:t xml:space="preserve"> § 262. </w:t>
      </w:r>
      <w:r w:rsidR="00FE75E5">
        <w:rPr>
          <w:rFonts w:ascii="Times New Roman" w:hAnsi="Times New Roman" w:cs="Times New Roman"/>
          <w:sz w:val="24"/>
          <w:szCs w:val="24"/>
        </w:rPr>
        <w:t>K</w:t>
      </w:r>
      <w:r w:rsidR="001E32F4" w:rsidRPr="26680525">
        <w:rPr>
          <w:rFonts w:ascii="Times New Roman" w:hAnsi="Times New Roman" w:cs="Times New Roman"/>
          <w:sz w:val="24"/>
          <w:szCs w:val="24"/>
        </w:rPr>
        <w:t xml:space="preserve">ehtiv </w:t>
      </w:r>
      <w:proofErr w:type="spellStart"/>
      <w:r w:rsidR="001E32F4" w:rsidRPr="26680525">
        <w:rPr>
          <w:rFonts w:ascii="Times New Roman" w:hAnsi="Times New Roman" w:cs="Times New Roman"/>
          <w:sz w:val="24"/>
          <w:szCs w:val="24"/>
        </w:rPr>
        <w:t>TvLS</w:t>
      </w:r>
      <w:proofErr w:type="spellEnd"/>
      <w:r w:rsidR="001E32F4" w:rsidRPr="26680525">
        <w:rPr>
          <w:rFonts w:ascii="Times New Roman" w:hAnsi="Times New Roman" w:cs="Times New Roman"/>
          <w:sz w:val="24"/>
          <w:szCs w:val="24"/>
        </w:rPr>
        <w:t xml:space="preserve"> tunnistaja ülekuulamise korda ei sätesta</w:t>
      </w:r>
      <w:r w:rsidR="00AE0E0D" w:rsidRPr="26680525">
        <w:rPr>
          <w:rFonts w:ascii="Times New Roman" w:hAnsi="Times New Roman" w:cs="Times New Roman"/>
          <w:sz w:val="24"/>
          <w:szCs w:val="24"/>
        </w:rPr>
        <w:t xml:space="preserve"> ja </w:t>
      </w:r>
      <w:r w:rsidR="00931341" w:rsidRPr="26680525">
        <w:rPr>
          <w:rFonts w:ascii="Times New Roman" w:hAnsi="Times New Roman" w:cs="Times New Roman"/>
          <w:sz w:val="24"/>
          <w:szCs w:val="24"/>
        </w:rPr>
        <w:t>TVK</w:t>
      </w:r>
      <w:r w:rsidR="00AE0E0D" w:rsidRPr="26680525">
        <w:rPr>
          <w:rFonts w:ascii="Times New Roman" w:hAnsi="Times New Roman" w:cs="Times New Roman"/>
          <w:sz w:val="24"/>
          <w:szCs w:val="24"/>
        </w:rPr>
        <w:t xml:space="preserve"> on tunnistaja ülekuulamisel lähtunud seni analoogia korras viidatud </w:t>
      </w:r>
      <w:proofErr w:type="spellStart"/>
      <w:r w:rsidR="00AE0E0D" w:rsidRPr="26680525">
        <w:rPr>
          <w:rFonts w:ascii="Times New Roman" w:hAnsi="Times New Roman" w:cs="Times New Roman"/>
          <w:sz w:val="24"/>
          <w:szCs w:val="24"/>
        </w:rPr>
        <w:t>TsMS</w:t>
      </w:r>
      <w:proofErr w:type="spellEnd"/>
      <w:r w:rsidR="00AE0E0D" w:rsidRPr="26680525">
        <w:rPr>
          <w:rFonts w:ascii="Times New Roman" w:hAnsi="Times New Roman" w:cs="Times New Roman"/>
          <w:sz w:val="24"/>
          <w:szCs w:val="24"/>
        </w:rPr>
        <w:t xml:space="preserve"> §-st 262. </w:t>
      </w:r>
      <w:r w:rsidR="1E2C602A" w:rsidRPr="26680525">
        <w:rPr>
          <w:rFonts w:ascii="Times New Roman" w:eastAsia="Calibri" w:hAnsi="Times New Roman" w:cs="Times New Roman"/>
          <w:sz w:val="24"/>
          <w:szCs w:val="24"/>
        </w:rPr>
        <w:t xml:space="preserve">Praegu valitseb olukord, kus erinevad TVK juhatajad </w:t>
      </w:r>
      <w:r w:rsidR="00FE75E5">
        <w:rPr>
          <w:rFonts w:ascii="Times New Roman" w:eastAsia="Calibri" w:hAnsi="Times New Roman" w:cs="Times New Roman"/>
          <w:sz w:val="24"/>
          <w:szCs w:val="24"/>
        </w:rPr>
        <w:t>kuulavad</w:t>
      </w:r>
      <w:r w:rsidR="1E2C602A" w:rsidRPr="26680525">
        <w:rPr>
          <w:rFonts w:ascii="Times New Roman" w:eastAsia="Calibri" w:hAnsi="Times New Roman" w:cs="Times New Roman"/>
          <w:sz w:val="24"/>
          <w:szCs w:val="24"/>
        </w:rPr>
        <w:t xml:space="preserve"> tunnistaja</w:t>
      </w:r>
      <w:r w:rsidR="00FE75E5">
        <w:rPr>
          <w:rFonts w:ascii="Times New Roman" w:eastAsia="Calibri" w:hAnsi="Times New Roman" w:cs="Times New Roman"/>
          <w:sz w:val="24"/>
          <w:szCs w:val="24"/>
        </w:rPr>
        <w:t>id üle</w:t>
      </w:r>
      <w:r w:rsidR="1E2C602A" w:rsidRPr="26680525">
        <w:rPr>
          <w:rFonts w:ascii="Times New Roman" w:eastAsia="Calibri" w:hAnsi="Times New Roman" w:cs="Times New Roman"/>
          <w:sz w:val="24"/>
          <w:szCs w:val="24"/>
        </w:rPr>
        <w:t xml:space="preserve"> erinevalt, lisaks ei ole selgituskohustuse täitmisel </w:t>
      </w:r>
      <w:r w:rsidR="00FE75E5">
        <w:rPr>
          <w:rFonts w:ascii="Times New Roman" w:eastAsia="Calibri" w:hAnsi="Times New Roman" w:cs="Times New Roman"/>
          <w:sz w:val="24"/>
          <w:szCs w:val="24"/>
        </w:rPr>
        <w:t>praegu</w:t>
      </w:r>
      <w:r w:rsidR="00FE75E5" w:rsidRPr="26680525">
        <w:rPr>
          <w:rFonts w:ascii="Times New Roman" w:eastAsia="Calibri" w:hAnsi="Times New Roman" w:cs="Times New Roman"/>
          <w:sz w:val="24"/>
          <w:szCs w:val="24"/>
        </w:rPr>
        <w:t xml:space="preserve"> </w:t>
      </w:r>
      <w:r w:rsidR="1E2C602A" w:rsidRPr="26680525">
        <w:rPr>
          <w:rFonts w:ascii="Times New Roman" w:eastAsia="Calibri" w:hAnsi="Times New Roman" w:cs="Times New Roman"/>
          <w:sz w:val="24"/>
          <w:szCs w:val="24"/>
        </w:rPr>
        <w:t>ühelegi paragrahvile viidata, mistõttu on vaja</w:t>
      </w:r>
      <w:r w:rsidR="00FE75E5">
        <w:rPr>
          <w:rFonts w:ascii="Times New Roman" w:eastAsia="Calibri" w:hAnsi="Times New Roman" w:cs="Times New Roman"/>
          <w:sz w:val="24"/>
          <w:szCs w:val="24"/>
        </w:rPr>
        <w:t xml:space="preserve"> sätestada</w:t>
      </w:r>
      <w:r w:rsidR="1E2C602A" w:rsidRPr="26680525">
        <w:rPr>
          <w:rFonts w:ascii="Times New Roman" w:eastAsia="Calibri" w:hAnsi="Times New Roman" w:cs="Times New Roman"/>
          <w:sz w:val="24"/>
          <w:szCs w:val="24"/>
        </w:rPr>
        <w:t xml:space="preserve"> üheselt mõistetav tunnistajate ülekuulamise kord, mis oleks selge kõigile menetluse osapooltele.</w:t>
      </w:r>
    </w:p>
    <w:p w14:paraId="432469ED" w14:textId="67008B8D" w:rsidR="005311D8" w:rsidRDefault="005311D8" w:rsidP="002F3FFC">
      <w:pPr>
        <w:tabs>
          <w:tab w:val="left" w:pos="426"/>
        </w:tabs>
        <w:spacing w:after="0" w:line="240" w:lineRule="auto"/>
        <w:jc w:val="both"/>
        <w:rPr>
          <w:rFonts w:ascii="Times New Roman" w:hAnsi="Times New Roman" w:cs="Times New Roman"/>
          <w:sz w:val="24"/>
          <w:szCs w:val="24"/>
        </w:rPr>
      </w:pPr>
    </w:p>
    <w:p w14:paraId="6C41C412" w14:textId="462E1CD2" w:rsidR="36D2E659" w:rsidRDefault="7A4BFCC9" w:rsidP="26680525">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u w:val="single"/>
        </w:rPr>
        <w:t>Lõige 1</w:t>
      </w:r>
      <w:r w:rsidRPr="64C1D15A">
        <w:rPr>
          <w:rFonts w:ascii="Times New Roman" w:hAnsi="Times New Roman" w:cs="Times New Roman"/>
          <w:sz w:val="24"/>
          <w:szCs w:val="24"/>
        </w:rPr>
        <w:t xml:space="preserve"> näeb ette, et t</w:t>
      </w:r>
      <w:r w:rsidR="22F85AD7" w:rsidRPr="64C1D15A">
        <w:rPr>
          <w:rFonts w:ascii="Times New Roman" w:hAnsi="Times New Roman" w:cs="Times New Roman"/>
          <w:sz w:val="24"/>
          <w:szCs w:val="24"/>
        </w:rPr>
        <w:t>unnistaja ülekuulamine algab isiku kindlakstegemisest ja tema seotuse selgitamisega asja ja menetlusosalistega. Se</w:t>
      </w:r>
      <w:r w:rsidR="0014AD31" w:rsidRPr="64C1D15A">
        <w:rPr>
          <w:rFonts w:ascii="Times New Roman" w:hAnsi="Times New Roman" w:cs="Times New Roman"/>
          <w:sz w:val="24"/>
          <w:szCs w:val="24"/>
        </w:rPr>
        <w:t>ejärel</w:t>
      </w:r>
      <w:r w:rsidR="22F85AD7" w:rsidRPr="64C1D15A">
        <w:rPr>
          <w:rFonts w:ascii="Times New Roman" w:hAnsi="Times New Roman" w:cs="Times New Roman"/>
          <w:sz w:val="24"/>
          <w:szCs w:val="24"/>
        </w:rPr>
        <w:t xml:space="preserve"> selgitab </w:t>
      </w:r>
      <w:r w:rsidR="3866A411" w:rsidRPr="64C1D15A">
        <w:rPr>
          <w:rFonts w:ascii="Times New Roman" w:hAnsi="Times New Roman" w:cs="Times New Roman"/>
          <w:sz w:val="24"/>
          <w:szCs w:val="24"/>
        </w:rPr>
        <w:t>TVK</w:t>
      </w:r>
      <w:r w:rsidR="22F85AD7" w:rsidRPr="64C1D15A">
        <w:rPr>
          <w:rFonts w:ascii="Times New Roman" w:hAnsi="Times New Roman" w:cs="Times New Roman"/>
          <w:sz w:val="24"/>
          <w:szCs w:val="24"/>
        </w:rPr>
        <w:t xml:space="preserve"> tunnistajale kohustust rääkida tõtt ja anda tunnistusi vahetult nähtud, kuuldud või tajutud elulise asjaolu kohta. </w:t>
      </w:r>
      <w:r w:rsidR="7BD6B564" w:rsidRPr="64C1D15A">
        <w:rPr>
          <w:rFonts w:ascii="Times New Roman" w:hAnsi="Times New Roman" w:cs="Times New Roman"/>
          <w:sz w:val="24"/>
          <w:szCs w:val="24"/>
        </w:rPr>
        <w:t>Samuti peab TVK enne tunnistaja küsitlemise algust selgitama osapooltele</w:t>
      </w:r>
      <w:r w:rsidR="5DA900D5" w:rsidRPr="64C1D15A">
        <w:rPr>
          <w:rFonts w:ascii="Times New Roman" w:hAnsi="Times New Roman" w:cs="Times New Roman"/>
          <w:sz w:val="24"/>
          <w:szCs w:val="24"/>
        </w:rPr>
        <w:t xml:space="preserve"> ammendavalt (st vastama menetlusosaliste täpsustavatele küsimustele)</w:t>
      </w:r>
      <w:r w:rsidR="7BD6B564" w:rsidRPr="64C1D15A">
        <w:rPr>
          <w:rFonts w:ascii="Times New Roman" w:hAnsi="Times New Roman" w:cs="Times New Roman"/>
          <w:sz w:val="24"/>
          <w:szCs w:val="24"/>
        </w:rPr>
        <w:t xml:space="preserve"> tunnistaja küsitlemise korda ning täitma selgituskohustust olukorras, kus poolele on ebaselge, milliseid küsimusi või millises vormis ta peaks tunnistajale esitama. </w:t>
      </w:r>
      <w:commentRangeStart w:id="48"/>
      <w:r w:rsidR="7BD6B564" w:rsidRPr="64C1D15A">
        <w:rPr>
          <w:rFonts w:ascii="Times New Roman" w:hAnsi="Times New Roman" w:cs="Times New Roman"/>
          <w:sz w:val="24"/>
          <w:szCs w:val="24"/>
        </w:rPr>
        <w:t>Näiteks olukorras, kus tunnistaja on kutsutud tõendama tööandja ebaväärikat käitumist, peaks TVK vajaduse</w:t>
      </w:r>
      <w:r w:rsidR="0014AD31" w:rsidRPr="64C1D15A">
        <w:rPr>
          <w:rFonts w:ascii="Times New Roman" w:hAnsi="Times New Roman" w:cs="Times New Roman"/>
          <w:sz w:val="24"/>
          <w:szCs w:val="24"/>
        </w:rPr>
        <w:t xml:space="preserve"> korra</w:t>
      </w:r>
      <w:r w:rsidR="7BD6B564" w:rsidRPr="64C1D15A">
        <w:rPr>
          <w:rFonts w:ascii="Times New Roman" w:hAnsi="Times New Roman" w:cs="Times New Roman"/>
          <w:sz w:val="24"/>
          <w:szCs w:val="24"/>
        </w:rPr>
        <w:t>l tunnistaja kaasanud poolele selgitama, et</w:t>
      </w:r>
      <w:r w:rsidR="55391E49" w:rsidRPr="64C1D15A">
        <w:rPr>
          <w:rFonts w:ascii="Times New Roman" w:hAnsi="Times New Roman" w:cs="Times New Roman"/>
          <w:sz w:val="24"/>
          <w:szCs w:val="24"/>
        </w:rPr>
        <w:t xml:space="preserve"> </w:t>
      </w:r>
      <w:r w:rsidR="6D669963" w:rsidRPr="64C1D15A">
        <w:rPr>
          <w:rFonts w:ascii="Times New Roman" w:hAnsi="Times New Roman" w:cs="Times New Roman"/>
          <w:sz w:val="24"/>
          <w:szCs w:val="24"/>
        </w:rPr>
        <w:t>sellises</w:t>
      </w:r>
      <w:r w:rsidR="55391E49" w:rsidRPr="64C1D15A">
        <w:rPr>
          <w:rFonts w:ascii="Times New Roman" w:hAnsi="Times New Roman" w:cs="Times New Roman"/>
          <w:sz w:val="24"/>
          <w:szCs w:val="24"/>
        </w:rPr>
        <w:t xml:space="preserve"> olukorras</w:t>
      </w:r>
      <w:r w:rsidR="7BD6B564" w:rsidRPr="64C1D15A">
        <w:rPr>
          <w:rFonts w:ascii="Times New Roman" w:hAnsi="Times New Roman" w:cs="Times New Roman"/>
          <w:sz w:val="24"/>
          <w:szCs w:val="24"/>
        </w:rPr>
        <w:t xml:space="preserve"> </w:t>
      </w:r>
      <w:r w:rsidR="13C17DEE" w:rsidRPr="64C1D15A">
        <w:rPr>
          <w:rFonts w:ascii="Times New Roman" w:hAnsi="Times New Roman" w:cs="Times New Roman"/>
          <w:sz w:val="24"/>
          <w:szCs w:val="24"/>
        </w:rPr>
        <w:t>peaks</w:t>
      </w:r>
      <w:r w:rsidR="61DDF532" w:rsidRPr="64C1D15A">
        <w:rPr>
          <w:rFonts w:ascii="Times New Roman" w:hAnsi="Times New Roman" w:cs="Times New Roman"/>
          <w:sz w:val="24"/>
          <w:szCs w:val="24"/>
        </w:rPr>
        <w:t xml:space="preserve"> näiteks</w:t>
      </w:r>
      <w:r w:rsidR="7BD6B564" w:rsidRPr="64C1D15A">
        <w:rPr>
          <w:rFonts w:ascii="Times New Roman" w:hAnsi="Times New Roman" w:cs="Times New Roman"/>
          <w:sz w:val="24"/>
          <w:szCs w:val="24"/>
        </w:rPr>
        <w:t xml:space="preserve"> tunnistajal palu</w:t>
      </w:r>
      <w:r w:rsidR="331C9B89" w:rsidRPr="64C1D15A">
        <w:rPr>
          <w:rFonts w:ascii="Times New Roman" w:hAnsi="Times New Roman" w:cs="Times New Roman"/>
          <w:sz w:val="24"/>
          <w:szCs w:val="24"/>
        </w:rPr>
        <w:t>m</w:t>
      </w:r>
      <w:r w:rsidR="7BD6B564" w:rsidRPr="64C1D15A">
        <w:rPr>
          <w:rFonts w:ascii="Times New Roman" w:hAnsi="Times New Roman" w:cs="Times New Roman"/>
          <w:sz w:val="24"/>
          <w:szCs w:val="24"/>
        </w:rPr>
        <w:t>a kirjeldada olukordi, kus ta nägi pealt poole ebaväärikat kohtlemist tööandja poolt või kirjelda</w:t>
      </w:r>
      <w:r w:rsidR="6D3FEF8F" w:rsidRPr="64C1D15A">
        <w:rPr>
          <w:rFonts w:ascii="Times New Roman" w:hAnsi="Times New Roman" w:cs="Times New Roman"/>
          <w:sz w:val="24"/>
          <w:szCs w:val="24"/>
        </w:rPr>
        <w:t>m</w:t>
      </w:r>
      <w:r w:rsidR="7BD6B564" w:rsidRPr="64C1D15A">
        <w:rPr>
          <w:rFonts w:ascii="Times New Roman" w:hAnsi="Times New Roman" w:cs="Times New Roman"/>
          <w:sz w:val="24"/>
          <w:szCs w:val="24"/>
        </w:rPr>
        <w:t>a juhtumeid, kus sama tööandja kohtles ebaväärikalt teisi töötajaid.</w:t>
      </w:r>
      <w:commentRangeEnd w:id="48"/>
      <w:r w:rsidR="36D2E659">
        <w:commentReference w:id="48"/>
      </w:r>
      <w:r w:rsidR="7BD6B564" w:rsidRPr="64C1D15A">
        <w:rPr>
          <w:rFonts w:ascii="Times New Roman" w:hAnsi="Times New Roman" w:cs="Times New Roman"/>
          <w:sz w:val="24"/>
          <w:szCs w:val="24"/>
        </w:rPr>
        <w:t xml:space="preserve"> </w:t>
      </w:r>
      <w:r w:rsidR="50B81BFD" w:rsidRPr="64C1D15A">
        <w:rPr>
          <w:rFonts w:ascii="Times New Roman" w:hAnsi="Times New Roman" w:cs="Times New Roman"/>
          <w:sz w:val="24"/>
          <w:szCs w:val="24"/>
        </w:rPr>
        <w:t xml:space="preserve">Ammendav selgituskohustus on tähtis, kuna TVK menetluse </w:t>
      </w:r>
      <w:r w:rsidR="50B81BFD" w:rsidRPr="64C1D15A">
        <w:rPr>
          <w:rFonts w:ascii="Times New Roman" w:hAnsi="Times New Roman" w:cs="Times New Roman"/>
          <w:sz w:val="24"/>
          <w:szCs w:val="24"/>
        </w:rPr>
        <w:lastRenderedPageBreak/>
        <w:t>osapool</w:t>
      </w:r>
      <w:r w:rsidR="6D669963" w:rsidRPr="64C1D15A">
        <w:rPr>
          <w:rFonts w:ascii="Times New Roman" w:hAnsi="Times New Roman" w:cs="Times New Roman"/>
          <w:sz w:val="24"/>
          <w:szCs w:val="24"/>
        </w:rPr>
        <w:t>ed</w:t>
      </w:r>
      <w:r w:rsidR="50B81BFD" w:rsidRPr="64C1D15A">
        <w:rPr>
          <w:rFonts w:ascii="Times New Roman" w:hAnsi="Times New Roman" w:cs="Times New Roman"/>
          <w:sz w:val="24"/>
          <w:szCs w:val="24"/>
        </w:rPr>
        <w:t xml:space="preserve"> on enamasti õigusalaste eriteadmisteta isikud, ke</w:t>
      </w:r>
      <w:r w:rsidR="60535B8B" w:rsidRPr="64C1D15A">
        <w:rPr>
          <w:rFonts w:ascii="Times New Roman" w:hAnsi="Times New Roman" w:cs="Times New Roman"/>
          <w:sz w:val="24"/>
          <w:szCs w:val="24"/>
        </w:rPr>
        <w:t xml:space="preserve">llel puuduvad </w:t>
      </w:r>
      <w:r w:rsidR="44BBE5F5" w:rsidRPr="64C1D15A">
        <w:rPr>
          <w:rFonts w:ascii="Times New Roman" w:hAnsi="Times New Roman" w:cs="Times New Roman"/>
          <w:sz w:val="24"/>
          <w:szCs w:val="24"/>
        </w:rPr>
        <w:t>eri</w:t>
      </w:r>
      <w:r w:rsidR="60535B8B" w:rsidRPr="64C1D15A">
        <w:rPr>
          <w:rFonts w:ascii="Times New Roman" w:hAnsi="Times New Roman" w:cs="Times New Roman"/>
          <w:sz w:val="24"/>
          <w:szCs w:val="24"/>
        </w:rPr>
        <w:t>teadmised selle kohta, kuidas</w:t>
      </w:r>
      <w:r w:rsidR="46B4856D" w:rsidRPr="64C1D15A">
        <w:rPr>
          <w:rFonts w:ascii="Times New Roman" w:hAnsi="Times New Roman" w:cs="Times New Roman"/>
          <w:sz w:val="24"/>
          <w:szCs w:val="24"/>
        </w:rPr>
        <w:t xml:space="preserve"> </w:t>
      </w:r>
      <w:r w:rsidR="60535B8B" w:rsidRPr="64C1D15A">
        <w:rPr>
          <w:rFonts w:ascii="Times New Roman" w:hAnsi="Times New Roman" w:cs="Times New Roman"/>
          <w:sz w:val="24"/>
          <w:szCs w:val="24"/>
        </w:rPr>
        <w:t>tunnistajaid TVK-</w:t>
      </w:r>
      <w:r w:rsidR="6D669963" w:rsidRPr="64C1D15A">
        <w:rPr>
          <w:rFonts w:ascii="Times New Roman" w:hAnsi="Times New Roman" w:cs="Times New Roman"/>
          <w:sz w:val="24"/>
          <w:szCs w:val="24"/>
        </w:rPr>
        <w:t>s</w:t>
      </w:r>
      <w:r w:rsidR="60535B8B" w:rsidRPr="64C1D15A">
        <w:rPr>
          <w:rFonts w:ascii="Times New Roman" w:hAnsi="Times New Roman" w:cs="Times New Roman"/>
          <w:sz w:val="24"/>
          <w:szCs w:val="24"/>
        </w:rPr>
        <w:t xml:space="preserve"> või kohtumenetluses üle kuulatakse.</w:t>
      </w:r>
    </w:p>
    <w:p w14:paraId="20E42407" w14:textId="6B46E506" w:rsidR="00AE0E0D" w:rsidRDefault="00AE0E0D" w:rsidP="002F3FFC">
      <w:pPr>
        <w:tabs>
          <w:tab w:val="left" w:pos="426"/>
        </w:tabs>
        <w:spacing w:after="0" w:line="240" w:lineRule="auto"/>
        <w:jc w:val="both"/>
        <w:rPr>
          <w:rFonts w:ascii="Times New Roman" w:hAnsi="Times New Roman" w:cs="Times New Roman"/>
          <w:sz w:val="24"/>
          <w:szCs w:val="24"/>
        </w:rPr>
      </w:pPr>
    </w:p>
    <w:p w14:paraId="58671A39" w14:textId="25F43A05" w:rsidR="00AE0E0D" w:rsidRDefault="4D09F1D4" w:rsidP="26680525">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u w:val="single"/>
        </w:rPr>
        <w:t>Lõige 2</w:t>
      </w:r>
      <w:r w:rsidRPr="26680525">
        <w:rPr>
          <w:rFonts w:ascii="Times New Roman" w:hAnsi="Times New Roman" w:cs="Times New Roman"/>
          <w:sz w:val="24"/>
          <w:szCs w:val="24"/>
        </w:rPr>
        <w:t xml:space="preserve"> sätestab tunnistaja küsitlemise järjestuse. Esimesena küsitleb tunnistajat</w:t>
      </w:r>
      <w:r w:rsidR="00AE0E0D" w:rsidRPr="26680525">
        <w:rPr>
          <w:rFonts w:ascii="Times New Roman" w:hAnsi="Times New Roman" w:cs="Times New Roman"/>
          <w:sz w:val="24"/>
          <w:szCs w:val="24"/>
        </w:rPr>
        <w:t xml:space="preserve"> tunnistaja kaasanud pool, seejärel teised menetlusosalised </w:t>
      </w:r>
      <w:r w:rsidR="1E8ED54F" w:rsidRPr="26680525">
        <w:rPr>
          <w:rFonts w:ascii="Times New Roman" w:hAnsi="Times New Roman" w:cs="Times New Roman"/>
          <w:sz w:val="24"/>
          <w:szCs w:val="24"/>
        </w:rPr>
        <w:t>ning viimaks</w:t>
      </w:r>
      <w:r w:rsidR="00AE0E0D" w:rsidRPr="26680525">
        <w:rPr>
          <w:rFonts w:ascii="Times New Roman" w:hAnsi="Times New Roman" w:cs="Times New Roman"/>
          <w:sz w:val="24"/>
          <w:szCs w:val="24"/>
        </w:rPr>
        <w:t xml:space="preserve"> </w:t>
      </w:r>
      <w:r w:rsidR="00931341" w:rsidRPr="26680525">
        <w:rPr>
          <w:rFonts w:ascii="Times New Roman" w:hAnsi="Times New Roman" w:cs="Times New Roman"/>
          <w:sz w:val="24"/>
          <w:szCs w:val="24"/>
        </w:rPr>
        <w:t>TVK</w:t>
      </w:r>
      <w:r w:rsidR="00AE0E0D" w:rsidRPr="26680525">
        <w:rPr>
          <w:rFonts w:ascii="Times New Roman" w:hAnsi="Times New Roman" w:cs="Times New Roman"/>
          <w:sz w:val="24"/>
          <w:szCs w:val="24"/>
        </w:rPr>
        <w:t>.</w:t>
      </w:r>
    </w:p>
    <w:p w14:paraId="206C9DD7" w14:textId="0D7589C7" w:rsidR="00AE0E0D" w:rsidRDefault="00AE0E0D" w:rsidP="26680525">
      <w:pPr>
        <w:tabs>
          <w:tab w:val="left" w:pos="426"/>
        </w:tabs>
        <w:spacing w:after="0" w:line="240" w:lineRule="auto"/>
        <w:jc w:val="both"/>
        <w:rPr>
          <w:rFonts w:ascii="Times New Roman" w:hAnsi="Times New Roman" w:cs="Times New Roman"/>
          <w:sz w:val="24"/>
          <w:szCs w:val="24"/>
        </w:rPr>
      </w:pPr>
    </w:p>
    <w:p w14:paraId="440F4D75" w14:textId="408B711F" w:rsidR="00AE0E0D" w:rsidRDefault="2C9F4239" w:rsidP="26680525">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sz w:val="24"/>
          <w:szCs w:val="24"/>
          <w:u w:val="single"/>
        </w:rPr>
        <w:t>Lõige 3</w:t>
      </w:r>
      <w:r w:rsidRPr="64C1D15A">
        <w:rPr>
          <w:rFonts w:ascii="Times New Roman" w:hAnsi="Times New Roman" w:cs="Times New Roman"/>
          <w:sz w:val="24"/>
          <w:szCs w:val="24"/>
        </w:rPr>
        <w:t xml:space="preserve"> näeb ette, et </w:t>
      </w:r>
      <w:r w:rsidR="3866A411" w:rsidRPr="64C1D15A">
        <w:rPr>
          <w:rFonts w:ascii="Times New Roman" w:hAnsi="Times New Roman" w:cs="Times New Roman"/>
          <w:sz w:val="24"/>
          <w:szCs w:val="24"/>
        </w:rPr>
        <w:t>TVK</w:t>
      </w:r>
      <w:r w:rsidR="22F85AD7" w:rsidRPr="64C1D15A">
        <w:rPr>
          <w:rFonts w:ascii="Times New Roman" w:hAnsi="Times New Roman" w:cs="Times New Roman"/>
          <w:sz w:val="24"/>
          <w:szCs w:val="24"/>
        </w:rPr>
        <w:t xml:space="preserve"> peab küsitlemisel kõrvaldama suunavad, korduvad ja asjassepuutumatud küsimused</w:t>
      </w:r>
      <w:r w:rsidR="03B42B87" w:rsidRPr="64C1D15A">
        <w:rPr>
          <w:rFonts w:ascii="Times New Roman" w:hAnsi="Times New Roman" w:cs="Times New Roman"/>
          <w:sz w:val="24"/>
          <w:szCs w:val="24"/>
        </w:rPr>
        <w:t xml:space="preserve">, et tagada tunnistaja efektiivne ja eesmärgipärane ülekuulamine. </w:t>
      </w:r>
      <w:commentRangeStart w:id="49"/>
      <w:r w:rsidR="30D83EF8" w:rsidRPr="64C1D15A">
        <w:rPr>
          <w:rFonts w:ascii="Times New Roman" w:hAnsi="Times New Roman" w:cs="Times New Roman"/>
          <w:sz w:val="24"/>
          <w:szCs w:val="24"/>
        </w:rPr>
        <w:t>Kui tunnistaja kaasanud osapool ei küsitlenud TVK hinnangul tunnistajat ammendavalt, siis peab TVK küsitlema tunnistajat nii, et saadud vastused oleksid ammendavad.</w:t>
      </w:r>
      <w:commentRangeEnd w:id="49"/>
      <w:r w:rsidR="636E81F9">
        <w:commentReference w:id="49"/>
      </w:r>
    </w:p>
    <w:p w14:paraId="38D0A6D6" w14:textId="3A5B34C2" w:rsidR="00AE0E0D" w:rsidRDefault="00AE0E0D" w:rsidP="26680525">
      <w:pPr>
        <w:tabs>
          <w:tab w:val="left" w:pos="426"/>
        </w:tabs>
        <w:spacing w:after="0" w:line="240" w:lineRule="auto"/>
        <w:jc w:val="both"/>
        <w:rPr>
          <w:rFonts w:ascii="Times New Roman" w:hAnsi="Times New Roman" w:cs="Times New Roman"/>
          <w:sz w:val="24"/>
          <w:szCs w:val="24"/>
        </w:rPr>
      </w:pPr>
    </w:p>
    <w:p w14:paraId="19CD1822" w14:textId="3D844744" w:rsidR="00AE0E0D" w:rsidRDefault="3312E0FA"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u w:val="single"/>
        </w:rPr>
        <w:t>Lõige 4</w:t>
      </w:r>
      <w:r w:rsidRPr="26680525">
        <w:rPr>
          <w:rFonts w:ascii="Times New Roman" w:hAnsi="Times New Roman" w:cs="Times New Roman"/>
          <w:sz w:val="24"/>
          <w:szCs w:val="24"/>
        </w:rPr>
        <w:t xml:space="preserve"> reguleerib olukorda, kus tunnistajaid on rohkem kui üks. </w:t>
      </w:r>
      <w:r w:rsidR="00AE0E0D" w:rsidRPr="26680525">
        <w:rPr>
          <w:rFonts w:ascii="Times New Roman" w:hAnsi="Times New Roman" w:cs="Times New Roman"/>
          <w:sz w:val="24"/>
          <w:szCs w:val="24"/>
        </w:rPr>
        <w:t xml:space="preserve">Kui tunnistajaid on mitu, kuulatakse nad üle üksteisest eraldi nii, et üle kuulamata tunnistajaid ei viibiks asja arutamise ajal istungisaalis. Üle kuulatud tunnistaja võib jääda istungisaali kuni asja arutamise lõpuni, v.a kui </w:t>
      </w:r>
      <w:r w:rsidR="00931341" w:rsidRPr="26680525">
        <w:rPr>
          <w:rFonts w:ascii="Times New Roman" w:hAnsi="Times New Roman" w:cs="Times New Roman"/>
          <w:sz w:val="24"/>
          <w:szCs w:val="24"/>
        </w:rPr>
        <w:t>TVK</w:t>
      </w:r>
      <w:r w:rsidR="00AE0E0D" w:rsidRPr="26680525">
        <w:rPr>
          <w:rFonts w:ascii="Times New Roman" w:hAnsi="Times New Roman" w:cs="Times New Roman"/>
          <w:sz w:val="24"/>
          <w:szCs w:val="24"/>
        </w:rPr>
        <w:t xml:space="preserve"> lubab tal enne istun</w:t>
      </w:r>
      <w:r w:rsidR="63287826" w:rsidRPr="26680525">
        <w:rPr>
          <w:rFonts w:ascii="Times New Roman" w:hAnsi="Times New Roman" w:cs="Times New Roman"/>
          <w:sz w:val="24"/>
          <w:szCs w:val="24"/>
        </w:rPr>
        <w:t>g</w:t>
      </w:r>
      <w:r w:rsidR="00AE0E0D" w:rsidRPr="26680525">
        <w:rPr>
          <w:rFonts w:ascii="Times New Roman" w:hAnsi="Times New Roman" w:cs="Times New Roman"/>
          <w:sz w:val="24"/>
          <w:szCs w:val="24"/>
        </w:rPr>
        <w:t xml:space="preserve">i lõppu lahkuda. </w:t>
      </w:r>
      <w:r w:rsidR="0D5052AB" w:rsidRPr="26680525">
        <w:rPr>
          <w:rFonts w:ascii="Times New Roman" w:hAnsi="Times New Roman" w:cs="Times New Roman"/>
          <w:sz w:val="24"/>
          <w:szCs w:val="24"/>
        </w:rPr>
        <w:t xml:space="preserve">Säte on vajalik selleks, et </w:t>
      </w:r>
      <w:r w:rsidR="0C899667" w:rsidRPr="26680525">
        <w:rPr>
          <w:rFonts w:ascii="Times New Roman" w:hAnsi="Times New Roman" w:cs="Times New Roman"/>
          <w:sz w:val="24"/>
          <w:szCs w:val="24"/>
        </w:rPr>
        <w:t>esimesel küsitlusel küsitud küsimused ja antud vastused ei saaks mõjutada järgmiste tunnistajate ütlusi.</w:t>
      </w:r>
    </w:p>
    <w:p w14:paraId="1B0C0E90" w14:textId="38976D86" w:rsidR="00AE0E0D" w:rsidRDefault="00AE0E0D" w:rsidP="002F3FFC">
      <w:pPr>
        <w:tabs>
          <w:tab w:val="left" w:pos="426"/>
        </w:tabs>
        <w:spacing w:after="0" w:line="240" w:lineRule="auto"/>
        <w:jc w:val="both"/>
        <w:rPr>
          <w:rFonts w:ascii="Times New Roman" w:hAnsi="Times New Roman" w:cs="Times New Roman"/>
          <w:sz w:val="24"/>
          <w:szCs w:val="24"/>
        </w:rPr>
      </w:pPr>
    </w:p>
    <w:p w14:paraId="52646187" w14:textId="0C864F02" w:rsidR="00C24798" w:rsidRPr="00F81B9B" w:rsidRDefault="0C899667"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sz w:val="24"/>
          <w:szCs w:val="24"/>
          <w:u w:val="single"/>
        </w:rPr>
        <w:t>Lõi</w:t>
      </w:r>
      <w:r w:rsidR="00872BD1">
        <w:rPr>
          <w:rFonts w:ascii="Times New Roman" w:hAnsi="Times New Roman" w:cs="Times New Roman"/>
          <w:sz w:val="24"/>
          <w:szCs w:val="24"/>
          <w:u w:val="single"/>
        </w:rPr>
        <w:t>ge</w:t>
      </w:r>
      <w:r w:rsidRPr="26680525">
        <w:rPr>
          <w:rFonts w:ascii="Times New Roman" w:hAnsi="Times New Roman" w:cs="Times New Roman"/>
          <w:sz w:val="24"/>
          <w:szCs w:val="24"/>
          <w:u w:val="single"/>
        </w:rPr>
        <w:t xml:space="preserve"> 5</w:t>
      </w:r>
      <w:r w:rsidRPr="26680525">
        <w:rPr>
          <w:rFonts w:ascii="Times New Roman" w:hAnsi="Times New Roman" w:cs="Times New Roman"/>
          <w:sz w:val="24"/>
          <w:szCs w:val="24"/>
        </w:rPr>
        <w:t xml:space="preserve"> reguleeri</w:t>
      </w:r>
      <w:r w:rsidR="00872BD1">
        <w:rPr>
          <w:rFonts w:ascii="Times New Roman" w:hAnsi="Times New Roman" w:cs="Times New Roman"/>
          <w:sz w:val="24"/>
          <w:szCs w:val="24"/>
        </w:rPr>
        <w:t>b</w:t>
      </w:r>
      <w:r w:rsidRPr="26680525">
        <w:rPr>
          <w:rFonts w:ascii="Times New Roman" w:hAnsi="Times New Roman" w:cs="Times New Roman"/>
          <w:sz w:val="24"/>
          <w:szCs w:val="24"/>
        </w:rPr>
        <w:t xml:space="preserve"> olukordi, kus menetlusosaline võib tahtlikult või tahtmatult tunnistajat mõjutada. </w:t>
      </w:r>
      <w:r w:rsidR="00AE0E0D" w:rsidRPr="26680525">
        <w:rPr>
          <w:rFonts w:ascii="Times New Roman" w:hAnsi="Times New Roman" w:cs="Times New Roman"/>
          <w:sz w:val="24"/>
          <w:szCs w:val="24"/>
        </w:rPr>
        <w:t xml:space="preserve">Kui </w:t>
      </w:r>
      <w:r w:rsidR="00931341" w:rsidRPr="26680525">
        <w:rPr>
          <w:rFonts w:ascii="Times New Roman" w:hAnsi="Times New Roman" w:cs="Times New Roman"/>
          <w:sz w:val="24"/>
          <w:szCs w:val="24"/>
        </w:rPr>
        <w:t>TVK</w:t>
      </w:r>
      <w:r w:rsidR="00197B4B" w:rsidRPr="26680525">
        <w:rPr>
          <w:rFonts w:ascii="Times New Roman" w:hAnsi="Times New Roman" w:cs="Times New Roman"/>
          <w:sz w:val="24"/>
          <w:szCs w:val="24"/>
        </w:rPr>
        <w:t>-</w:t>
      </w:r>
      <w:r w:rsidR="00AE0E0D" w:rsidRPr="26680525">
        <w:rPr>
          <w:rFonts w:ascii="Times New Roman" w:hAnsi="Times New Roman" w:cs="Times New Roman"/>
          <w:sz w:val="24"/>
          <w:szCs w:val="24"/>
        </w:rPr>
        <w:t xml:space="preserve">l on alust arvata, et tunnistaja pelgab või ei räägi muul põhjusel </w:t>
      </w:r>
      <w:r w:rsidR="00931341" w:rsidRPr="26680525">
        <w:rPr>
          <w:rFonts w:ascii="Times New Roman" w:hAnsi="Times New Roman" w:cs="Times New Roman"/>
          <w:sz w:val="24"/>
          <w:szCs w:val="24"/>
        </w:rPr>
        <w:t>TVK</w:t>
      </w:r>
      <w:r w:rsidR="00197B4B" w:rsidRPr="26680525">
        <w:rPr>
          <w:rFonts w:ascii="Times New Roman" w:hAnsi="Times New Roman" w:cs="Times New Roman"/>
          <w:sz w:val="24"/>
          <w:szCs w:val="24"/>
        </w:rPr>
        <w:t>-</w:t>
      </w:r>
      <w:proofErr w:type="spellStart"/>
      <w:r w:rsidR="00AE0E0D" w:rsidRPr="26680525">
        <w:rPr>
          <w:rFonts w:ascii="Times New Roman" w:hAnsi="Times New Roman" w:cs="Times New Roman"/>
          <w:sz w:val="24"/>
          <w:szCs w:val="24"/>
        </w:rPr>
        <w:t>le</w:t>
      </w:r>
      <w:proofErr w:type="spellEnd"/>
      <w:r w:rsidR="00AE0E0D" w:rsidRPr="26680525">
        <w:rPr>
          <w:rFonts w:ascii="Times New Roman" w:hAnsi="Times New Roman" w:cs="Times New Roman"/>
          <w:sz w:val="24"/>
          <w:szCs w:val="24"/>
        </w:rPr>
        <w:t xml:space="preserve"> menetlusosalise juuresolekul tõtt või kui menetlusosaline suunab oma sekkumisega või muul viisil tunnistaja ütlusi, võib </w:t>
      </w:r>
      <w:r w:rsidR="00931341" w:rsidRPr="26680525">
        <w:rPr>
          <w:rFonts w:ascii="Times New Roman" w:hAnsi="Times New Roman" w:cs="Times New Roman"/>
          <w:sz w:val="24"/>
          <w:szCs w:val="24"/>
        </w:rPr>
        <w:t>TVK</w:t>
      </w:r>
      <w:r w:rsidR="00AE0E0D" w:rsidRPr="26680525">
        <w:rPr>
          <w:rFonts w:ascii="Times New Roman" w:hAnsi="Times New Roman" w:cs="Times New Roman"/>
          <w:sz w:val="24"/>
          <w:szCs w:val="24"/>
        </w:rPr>
        <w:t xml:space="preserve"> tunnistaja ülekuulamise ajaks selle menetlusosalise saalist eemaldada</w:t>
      </w:r>
      <w:r w:rsidR="00C60628" w:rsidRPr="26680525">
        <w:rPr>
          <w:rFonts w:ascii="Times New Roman" w:hAnsi="Times New Roman" w:cs="Times New Roman"/>
          <w:sz w:val="24"/>
          <w:szCs w:val="24"/>
        </w:rPr>
        <w:t xml:space="preserve"> ning tunnistaja ütlused loetakse talle ette </w:t>
      </w:r>
      <w:r w:rsidR="00FF0685">
        <w:rPr>
          <w:rFonts w:ascii="Times New Roman" w:hAnsi="Times New Roman" w:cs="Times New Roman"/>
          <w:sz w:val="24"/>
          <w:szCs w:val="24"/>
        </w:rPr>
        <w:t>ning</w:t>
      </w:r>
      <w:r w:rsidR="00C60628" w:rsidRPr="26680525">
        <w:rPr>
          <w:rFonts w:ascii="Times New Roman" w:hAnsi="Times New Roman" w:cs="Times New Roman"/>
          <w:sz w:val="24"/>
          <w:szCs w:val="24"/>
        </w:rPr>
        <w:t xml:space="preserve"> t</w:t>
      </w:r>
      <w:r w:rsidR="00B51DAC">
        <w:rPr>
          <w:rFonts w:ascii="Times New Roman" w:hAnsi="Times New Roman" w:cs="Times New Roman"/>
          <w:sz w:val="24"/>
          <w:szCs w:val="24"/>
        </w:rPr>
        <w:t>emal</w:t>
      </w:r>
      <w:r w:rsidR="00C60628" w:rsidRPr="26680525">
        <w:rPr>
          <w:rFonts w:ascii="Times New Roman" w:hAnsi="Times New Roman" w:cs="Times New Roman"/>
          <w:sz w:val="24"/>
          <w:szCs w:val="24"/>
        </w:rPr>
        <w:t xml:space="preserve"> võimaldatakse tunnistajat küsitleda pärast istungile tagasipöördumist.</w:t>
      </w:r>
      <w:r w:rsidR="1D4DDA48" w:rsidRPr="26680525">
        <w:rPr>
          <w:rFonts w:ascii="Times New Roman" w:hAnsi="Times New Roman" w:cs="Times New Roman"/>
          <w:sz w:val="24"/>
          <w:szCs w:val="24"/>
        </w:rPr>
        <w:t xml:space="preserve"> </w:t>
      </w:r>
      <w:r w:rsidR="78BC35F3" w:rsidRPr="26680525">
        <w:rPr>
          <w:rFonts w:ascii="Times New Roman" w:hAnsi="Times New Roman" w:cs="Times New Roman"/>
          <w:sz w:val="24"/>
          <w:szCs w:val="24"/>
        </w:rPr>
        <w:t>Võimalus menetlusosaline ülekuulamiselt eemaldada</w:t>
      </w:r>
      <w:r w:rsidR="1D4DDA48" w:rsidRPr="26680525">
        <w:rPr>
          <w:rFonts w:ascii="Times New Roman" w:hAnsi="Times New Roman" w:cs="Times New Roman"/>
          <w:sz w:val="24"/>
          <w:szCs w:val="24"/>
        </w:rPr>
        <w:t xml:space="preserve"> on </w:t>
      </w:r>
      <w:r w:rsidR="004F11D7">
        <w:rPr>
          <w:rFonts w:ascii="Times New Roman" w:hAnsi="Times New Roman" w:cs="Times New Roman"/>
          <w:sz w:val="24"/>
          <w:szCs w:val="24"/>
        </w:rPr>
        <w:t>tähtis</w:t>
      </w:r>
      <w:r w:rsidR="1D4DDA48" w:rsidRPr="26680525">
        <w:rPr>
          <w:rFonts w:ascii="Times New Roman" w:hAnsi="Times New Roman" w:cs="Times New Roman"/>
          <w:sz w:val="24"/>
          <w:szCs w:val="24"/>
        </w:rPr>
        <w:t xml:space="preserve"> näiteks töökiusu või tööalast ärakasutamist käsitlevates kaasustes tunnistuste andmisel</w:t>
      </w:r>
      <w:r w:rsidR="37736328" w:rsidRPr="26680525">
        <w:rPr>
          <w:rFonts w:ascii="Times New Roman" w:hAnsi="Times New Roman" w:cs="Times New Roman"/>
          <w:sz w:val="24"/>
          <w:szCs w:val="24"/>
        </w:rPr>
        <w:t>, kus tunnistajad võivad menetlusosalist karta.</w:t>
      </w:r>
      <w:r w:rsidR="00615148">
        <w:rPr>
          <w:rFonts w:ascii="Times New Roman" w:hAnsi="Times New Roman" w:cs="Times New Roman"/>
          <w:sz w:val="24"/>
          <w:szCs w:val="24"/>
        </w:rPr>
        <w:t xml:space="preserve"> Menetlusosalise saalist eemaldamine võib kaasa tuua</w:t>
      </w:r>
      <w:r w:rsidR="0056153D">
        <w:rPr>
          <w:rFonts w:ascii="Times New Roman" w:hAnsi="Times New Roman" w:cs="Times New Roman"/>
          <w:sz w:val="24"/>
          <w:szCs w:val="24"/>
        </w:rPr>
        <w:t xml:space="preserve"> riive</w:t>
      </w:r>
      <w:r w:rsidR="00615148">
        <w:rPr>
          <w:rFonts w:ascii="Times New Roman" w:hAnsi="Times New Roman" w:cs="Times New Roman"/>
          <w:sz w:val="24"/>
          <w:szCs w:val="24"/>
        </w:rPr>
        <w:t xml:space="preserve"> põhiseaduse § 24</w:t>
      </w:r>
      <w:r w:rsidR="0056153D">
        <w:rPr>
          <w:rFonts w:ascii="Times New Roman" w:hAnsi="Times New Roman" w:cs="Times New Roman"/>
          <w:sz w:val="24"/>
          <w:szCs w:val="24"/>
        </w:rPr>
        <w:t xml:space="preserve"> osas, mille kohaselt igaühel on õigus olla oma kohtuasja arutamise juures. Potentsiaalset riivet tasakaalustab lõike teine lause, mi</w:t>
      </w:r>
      <w:r w:rsidR="00EC01D0">
        <w:rPr>
          <w:rFonts w:ascii="Times New Roman" w:hAnsi="Times New Roman" w:cs="Times New Roman"/>
          <w:sz w:val="24"/>
          <w:szCs w:val="24"/>
        </w:rPr>
        <w:t>s näeb ette, et saalist eemaldatud menetlusosalisele loetakse peale saali naasmist tunnistaja ütlused ette, misjärel saab menetlusosaline samuti tunnistajat küsitleda.</w:t>
      </w:r>
      <w:r w:rsidR="00615148">
        <w:rPr>
          <w:rFonts w:ascii="Times New Roman" w:hAnsi="Times New Roman" w:cs="Times New Roman"/>
          <w:sz w:val="24"/>
          <w:szCs w:val="24"/>
        </w:rPr>
        <w:t xml:space="preserve"> </w:t>
      </w:r>
      <w:r w:rsidR="00EC01D0">
        <w:rPr>
          <w:rFonts w:ascii="Times New Roman" w:hAnsi="Times New Roman" w:cs="Times New Roman"/>
          <w:sz w:val="24"/>
          <w:szCs w:val="24"/>
        </w:rPr>
        <w:t xml:space="preserve">Sätte eeskujuks on </w:t>
      </w:r>
      <w:proofErr w:type="spellStart"/>
      <w:r w:rsidR="00EC01D0">
        <w:rPr>
          <w:rFonts w:ascii="Times New Roman" w:hAnsi="Times New Roman" w:cs="Times New Roman"/>
          <w:sz w:val="24"/>
          <w:szCs w:val="24"/>
        </w:rPr>
        <w:t>TsMS</w:t>
      </w:r>
      <w:proofErr w:type="spellEnd"/>
      <w:r w:rsidR="00EC01D0">
        <w:rPr>
          <w:rFonts w:ascii="Times New Roman" w:hAnsi="Times New Roman" w:cs="Times New Roman"/>
          <w:sz w:val="24"/>
          <w:szCs w:val="24"/>
        </w:rPr>
        <w:t xml:space="preserve"> § 260, mis näeb ette analoogse korra. </w:t>
      </w:r>
    </w:p>
    <w:p w14:paraId="0E5551B6" w14:textId="77777777" w:rsidR="00C24798" w:rsidRDefault="00C24798"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2274EA5C" w14:textId="29F3B600" w:rsidR="001006FF" w:rsidRPr="00F81B9B" w:rsidRDefault="00E4386F" w:rsidP="2C22111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270903B" w:rsidRPr="022250B6">
        <w:rPr>
          <w:rFonts w:ascii="Times New Roman" w:hAnsi="Times New Roman" w:cs="Times New Roman"/>
          <w:b/>
          <w:bCs/>
          <w:sz w:val="24"/>
          <w:szCs w:val="24"/>
        </w:rPr>
        <w:t xml:space="preserve">unktiga </w:t>
      </w:r>
      <w:r w:rsidR="00325614">
        <w:rPr>
          <w:rFonts w:ascii="Times New Roman" w:hAnsi="Times New Roman" w:cs="Times New Roman"/>
          <w:b/>
          <w:bCs/>
          <w:sz w:val="24"/>
          <w:szCs w:val="24"/>
        </w:rPr>
        <w:t>62</w:t>
      </w:r>
      <w:r w:rsidR="0270903B" w:rsidRPr="022250B6">
        <w:rPr>
          <w:rFonts w:ascii="Times New Roman" w:hAnsi="Times New Roman" w:cs="Times New Roman"/>
          <w:b/>
          <w:bCs/>
          <w:sz w:val="24"/>
          <w:szCs w:val="24"/>
        </w:rPr>
        <w:t xml:space="preserve"> </w:t>
      </w:r>
      <w:r w:rsidR="0270903B" w:rsidRPr="022250B6">
        <w:rPr>
          <w:rFonts w:ascii="Times New Roman" w:hAnsi="Times New Roman" w:cs="Times New Roman"/>
          <w:sz w:val="24"/>
          <w:szCs w:val="24"/>
        </w:rPr>
        <w:t xml:space="preserve">täiendatakse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871B6C" w:rsidRPr="022250B6">
        <w:rPr>
          <w:rFonts w:ascii="Times New Roman" w:hAnsi="Times New Roman" w:cs="Times New Roman"/>
          <w:sz w:val="24"/>
          <w:szCs w:val="24"/>
        </w:rPr>
        <w:t>§</w:t>
      </w:r>
      <w:r w:rsidR="00871B6C">
        <w:rPr>
          <w:rFonts w:ascii="Times New Roman" w:hAnsi="Times New Roman" w:cs="Times New Roman"/>
          <w:sz w:val="24"/>
          <w:szCs w:val="24"/>
        </w:rPr>
        <w:t xml:space="preserve"> </w:t>
      </w:r>
      <w:r w:rsidR="0270903B" w:rsidRPr="022250B6">
        <w:rPr>
          <w:rFonts w:ascii="Times New Roman" w:hAnsi="Times New Roman" w:cs="Times New Roman"/>
          <w:sz w:val="24"/>
          <w:szCs w:val="24"/>
        </w:rPr>
        <w:t xml:space="preserve">50 </w:t>
      </w:r>
      <w:r w:rsidR="00FC16CA">
        <w:rPr>
          <w:rFonts w:ascii="Times New Roman" w:hAnsi="Times New Roman" w:cs="Times New Roman"/>
          <w:sz w:val="24"/>
          <w:szCs w:val="24"/>
        </w:rPr>
        <w:t xml:space="preserve">lõike 1 </w:t>
      </w:r>
      <w:r w:rsidR="0270903B" w:rsidRPr="022250B6">
        <w:rPr>
          <w:rFonts w:ascii="Times New Roman" w:hAnsi="Times New Roman" w:cs="Times New Roman"/>
          <w:sz w:val="24"/>
          <w:szCs w:val="24"/>
        </w:rPr>
        <w:t>punkti 1</w:t>
      </w:r>
      <w:r w:rsidR="00871B6C">
        <w:rPr>
          <w:rFonts w:ascii="Times New Roman" w:hAnsi="Times New Roman" w:cs="Times New Roman"/>
          <w:sz w:val="24"/>
          <w:szCs w:val="24"/>
        </w:rPr>
        <w:t>, lisades tekstiosa</w:t>
      </w:r>
      <w:r w:rsidR="0270903B" w:rsidRPr="022250B6">
        <w:rPr>
          <w:rFonts w:ascii="Times New Roman" w:hAnsi="Times New Roman" w:cs="Times New Roman"/>
          <w:sz w:val="24"/>
          <w:szCs w:val="24"/>
        </w:rPr>
        <w:t xml:space="preserve"> „või lõikes 2</w:t>
      </w:r>
      <w:r w:rsidR="0270903B" w:rsidRPr="022250B6">
        <w:rPr>
          <w:rFonts w:ascii="Times New Roman" w:hAnsi="Times New Roman" w:cs="Times New Roman"/>
          <w:sz w:val="24"/>
          <w:szCs w:val="24"/>
          <w:vertAlign w:val="superscript"/>
        </w:rPr>
        <w:t>1</w:t>
      </w:r>
      <w:r w:rsidR="0270903B" w:rsidRPr="022250B6">
        <w:rPr>
          <w:rFonts w:ascii="Times New Roman" w:hAnsi="Times New Roman" w:cs="Times New Roman"/>
          <w:sz w:val="24"/>
          <w:szCs w:val="24"/>
        </w:rPr>
        <w:t xml:space="preserve">“. </w:t>
      </w:r>
      <w:r w:rsidR="140DE2B6" w:rsidRPr="022250B6">
        <w:rPr>
          <w:rFonts w:ascii="Times New Roman" w:hAnsi="Times New Roman" w:cs="Times New Roman"/>
          <w:sz w:val="24"/>
          <w:szCs w:val="24"/>
        </w:rPr>
        <w:t>Muudatus haakub eelnõuga kavandatud lõike 2</w:t>
      </w:r>
      <w:r w:rsidR="140DE2B6" w:rsidRPr="022250B6">
        <w:rPr>
          <w:rFonts w:ascii="Times New Roman" w:hAnsi="Times New Roman" w:cs="Times New Roman"/>
          <w:sz w:val="24"/>
          <w:szCs w:val="24"/>
          <w:vertAlign w:val="superscript"/>
        </w:rPr>
        <w:t>1</w:t>
      </w:r>
      <w:r w:rsidR="140DE2B6" w:rsidRPr="022250B6">
        <w:rPr>
          <w:rFonts w:ascii="Times New Roman" w:hAnsi="Times New Roman" w:cs="Times New Roman"/>
          <w:sz w:val="24"/>
          <w:szCs w:val="24"/>
        </w:rPr>
        <w:t xml:space="preserve"> lisamisega</w:t>
      </w:r>
      <w:r w:rsidR="140DE2B6">
        <w:t xml:space="preserve"> </w:t>
      </w:r>
      <w:proofErr w:type="spellStart"/>
      <w:r w:rsidR="140DE2B6" w:rsidRPr="022250B6">
        <w:rPr>
          <w:rFonts w:ascii="Times New Roman" w:hAnsi="Times New Roman" w:cs="Times New Roman"/>
          <w:sz w:val="24"/>
          <w:szCs w:val="24"/>
        </w:rPr>
        <w:t>TvLS</w:t>
      </w:r>
      <w:proofErr w:type="spellEnd"/>
      <w:r w:rsidR="140DE2B6" w:rsidRPr="022250B6">
        <w:rPr>
          <w:rFonts w:ascii="Times New Roman" w:hAnsi="Times New Roman" w:cs="Times New Roman"/>
          <w:sz w:val="24"/>
          <w:szCs w:val="24"/>
        </w:rPr>
        <w:t xml:space="preserve"> §</w:t>
      </w:r>
      <w:r w:rsidR="00871B6C">
        <w:rPr>
          <w:rFonts w:ascii="Times New Roman" w:hAnsi="Times New Roman" w:cs="Times New Roman"/>
          <w:sz w:val="24"/>
          <w:szCs w:val="24"/>
        </w:rPr>
        <w:t> </w:t>
      </w:r>
      <w:r w:rsidR="140DE2B6" w:rsidRPr="022250B6">
        <w:rPr>
          <w:rFonts w:ascii="Times New Roman" w:hAnsi="Times New Roman" w:cs="Times New Roman"/>
          <w:sz w:val="24"/>
          <w:szCs w:val="24"/>
        </w:rPr>
        <w:t xml:space="preserve">27. </w:t>
      </w:r>
      <w:r w:rsidR="0270903B" w:rsidRPr="022250B6">
        <w:rPr>
          <w:rFonts w:ascii="Times New Roman" w:hAnsi="Times New Roman" w:cs="Times New Roman"/>
          <w:sz w:val="24"/>
          <w:szCs w:val="24"/>
        </w:rPr>
        <w:t>Kehtiva l</w:t>
      </w:r>
      <w:r w:rsidR="00871B6C">
        <w:rPr>
          <w:rFonts w:ascii="Times New Roman" w:hAnsi="Times New Roman" w:cs="Times New Roman"/>
          <w:sz w:val="24"/>
          <w:szCs w:val="24"/>
        </w:rPr>
        <w:t>õike</w:t>
      </w:r>
      <w:r w:rsidR="0270903B" w:rsidRPr="022250B6">
        <w:rPr>
          <w:rFonts w:ascii="Times New Roman" w:hAnsi="Times New Roman" w:cs="Times New Roman"/>
          <w:sz w:val="24"/>
          <w:szCs w:val="24"/>
        </w:rPr>
        <w:t xml:space="preserve"> 1 p</w:t>
      </w:r>
      <w:r w:rsidR="00871B6C">
        <w:rPr>
          <w:rFonts w:ascii="Times New Roman" w:hAnsi="Times New Roman" w:cs="Times New Roman"/>
          <w:sz w:val="24"/>
          <w:szCs w:val="24"/>
        </w:rPr>
        <w:t>unkt</w:t>
      </w:r>
      <w:r w:rsidR="00FC16CA">
        <w:rPr>
          <w:rFonts w:ascii="Times New Roman" w:hAnsi="Times New Roman" w:cs="Times New Roman"/>
          <w:sz w:val="24"/>
          <w:szCs w:val="24"/>
        </w:rPr>
        <w:t> </w:t>
      </w:r>
      <w:r w:rsidR="0270903B" w:rsidRPr="022250B6">
        <w:rPr>
          <w:rFonts w:ascii="Times New Roman" w:hAnsi="Times New Roman" w:cs="Times New Roman"/>
          <w:sz w:val="24"/>
          <w:szCs w:val="24"/>
        </w:rPr>
        <w:t>1 nägi ette</w:t>
      </w:r>
      <w:r w:rsidR="140DE2B6" w:rsidRPr="022250B6">
        <w:rPr>
          <w:rFonts w:ascii="Times New Roman" w:hAnsi="Times New Roman" w:cs="Times New Roman"/>
          <w:sz w:val="24"/>
          <w:szCs w:val="24"/>
        </w:rPr>
        <w:t xml:space="preserve"> § 27 l</w:t>
      </w:r>
      <w:r w:rsidR="00603F1D">
        <w:rPr>
          <w:rFonts w:ascii="Times New Roman" w:hAnsi="Times New Roman" w:cs="Times New Roman"/>
          <w:sz w:val="24"/>
          <w:szCs w:val="24"/>
        </w:rPr>
        <w:t>õikes</w:t>
      </w:r>
      <w:r w:rsidR="3C2F2674" w:rsidRPr="022250B6">
        <w:rPr>
          <w:rFonts w:ascii="Times New Roman" w:hAnsi="Times New Roman" w:cs="Times New Roman"/>
          <w:sz w:val="24"/>
          <w:szCs w:val="24"/>
        </w:rPr>
        <w:t xml:space="preserve"> </w:t>
      </w:r>
      <w:r w:rsidR="140DE2B6" w:rsidRPr="022250B6">
        <w:rPr>
          <w:rFonts w:ascii="Times New Roman" w:hAnsi="Times New Roman" w:cs="Times New Roman"/>
          <w:sz w:val="24"/>
          <w:szCs w:val="24"/>
        </w:rPr>
        <w:t>2 loetletud juh</w:t>
      </w:r>
      <w:r w:rsidR="7B14A2A0" w:rsidRPr="022250B6">
        <w:rPr>
          <w:rFonts w:ascii="Times New Roman" w:hAnsi="Times New Roman" w:cs="Times New Roman"/>
          <w:sz w:val="24"/>
          <w:szCs w:val="24"/>
        </w:rPr>
        <w:t>ud</w:t>
      </w:r>
      <w:r w:rsidR="1E70ED7E" w:rsidRPr="022250B6">
        <w:rPr>
          <w:rFonts w:ascii="Times New Roman" w:hAnsi="Times New Roman" w:cs="Times New Roman"/>
          <w:sz w:val="24"/>
          <w:szCs w:val="24"/>
        </w:rPr>
        <w:t>,</w:t>
      </w:r>
      <w:r w:rsidR="140DE2B6" w:rsidRPr="022250B6">
        <w:rPr>
          <w:rFonts w:ascii="Times New Roman" w:hAnsi="Times New Roman" w:cs="Times New Roman"/>
          <w:sz w:val="24"/>
          <w:szCs w:val="24"/>
        </w:rPr>
        <w:t xml:space="preserve"> millal </w:t>
      </w:r>
      <w:r w:rsidR="5FA735B9" w:rsidRPr="022250B6">
        <w:rPr>
          <w:rFonts w:ascii="Times New Roman" w:hAnsi="Times New Roman" w:cs="Times New Roman"/>
          <w:sz w:val="24"/>
          <w:szCs w:val="24"/>
        </w:rPr>
        <w:t>TVK</w:t>
      </w:r>
      <w:r w:rsidR="0270903B" w:rsidRPr="022250B6">
        <w:rPr>
          <w:rFonts w:ascii="Times New Roman" w:hAnsi="Times New Roman" w:cs="Times New Roman"/>
          <w:sz w:val="24"/>
          <w:szCs w:val="24"/>
        </w:rPr>
        <w:t xml:space="preserve"> juhataja lõpetab töövaidlusasja menetluse määrusega</w:t>
      </w:r>
      <w:r w:rsidR="30954A89" w:rsidRPr="022250B6">
        <w:rPr>
          <w:rFonts w:ascii="Times New Roman" w:hAnsi="Times New Roman" w:cs="Times New Roman"/>
          <w:sz w:val="24"/>
          <w:szCs w:val="24"/>
        </w:rPr>
        <w:t>.</w:t>
      </w:r>
      <w:r w:rsidR="140DE2B6" w:rsidRPr="022250B6">
        <w:rPr>
          <w:rFonts w:ascii="Times New Roman" w:hAnsi="Times New Roman" w:cs="Times New Roman"/>
          <w:sz w:val="24"/>
          <w:szCs w:val="24"/>
        </w:rPr>
        <w:t xml:space="preserve"> </w:t>
      </w:r>
      <w:r w:rsidR="253DC8F6" w:rsidRPr="022250B6">
        <w:rPr>
          <w:rFonts w:ascii="Times New Roman" w:hAnsi="Times New Roman" w:cs="Times New Roman"/>
          <w:sz w:val="24"/>
          <w:szCs w:val="24"/>
        </w:rPr>
        <w:t>A</w:t>
      </w:r>
      <w:r w:rsidR="140DE2B6" w:rsidRPr="022250B6">
        <w:rPr>
          <w:rFonts w:ascii="Times New Roman" w:hAnsi="Times New Roman" w:cs="Times New Roman"/>
          <w:sz w:val="24"/>
          <w:szCs w:val="24"/>
        </w:rPr>
        <w:t xml:space="preserve">rvestades, et </w:t>
      </w:r>
      <w:r w:rsidR="3C2F2674" w:rsidRPr="022250B6">
        <w:rPr>
          <w:rFonts w:ascii="Times New Roman" w:hAnsi="Times New Roman" w:cs="Times New Roman"/>
          <w:sz w:val="24"/>
          <w:szCs w:val="24"/>
        </w:rPr>
        <w:t>§</w:t>
      </w:r>
      <w:r w:rsidR="140DE2B6" w:rsidRPr="022250B6">
        <w:rPr>
          <w:rFonts w:ascii="Times New Roman" w:hAnsi="Times New Roman" w:cs="Times New Roman"/>
          <w:sz w:val="24"/>
          <w:szCs w:val="24"/>
        </w:rPr>
        <w:t xml:space="preserve"> 27 lõike 2</w:t>
      </w:r>
      <w:r w:rsidR="140DE2B6" w:rsidRPr="022250B6">
        <w:rPr>
          <w:rFonts w:ascii="Times New Roman" w:hAnsi="Times New Roman" w:cs="Times New Roman"/>
          <w:sz w:val="24"/>
          <w:szCs w:val="24"/>
          <w:vertAlign w:val="superscript"/>
        </w:rPr>
        <w:t>1</w:t>
      </w:r>
      <w:r w:rsidR="140DE2B6" w:rsidRPr="022250B6">
        <w:rPr>
          <w:rFonts w:ascii="Times New Roman" w:hAnsi="Times New Roman" w:cs="Times New Roman"/>
          <w:sz w:val="24"/>
          <w:szCs w:val="24"/>
        </w:rPr>
        <w:t xml:space="preserve"> lisamisega loodi </w:t>
      </w:r>
      <w:r w:rsidR="5FA735B9" w:rsidRPr="022250B6">
        <w:rPr>
          <w:rFonts w:ascii="Times New Roman" w:hAnsi="Times New Roman" w:cs="Times New Roman"/>
          <w:sz w:val="24"/>
          <w:szCs w:val="24"/>
        </w:rPr>
        <w:t>TVK</w:t>
      </w:r>
      <w:r w:rsidR="71BF2210" w:rsidRPr="022250B6">
        <w:rPr>
          <w:rFonts w:ascii="Times New Roman" w:hAnsi="Times New Roman" w:cs="Times New Roman"/>
          <w:sz w:val="24"/>
          <w:szCs w:val="24"/>
        </w:rPr>
        <w:t>-</w:t>
      </w:r>
      <w:proofErr w:type="spellStart"/>
      <w:r w:rsidR="140DE2B6" w:rsidRPr="022250B6">
        <w:rPr>
          <w:rFonts w:ascii="Times New Roman" w:hAnsi="Times New Roman" w:cs="Times New Roman"/>
          <w:sz w:val="24"/>
          <w:szCs w:val="24"/>
        </w:rPr>
        <w:t>le</w:t>
      </w:r>
      <w:proofErr w:type="spellEnd"/>
      <w:r w:rsidR="140DE2B6" w:rsidRPr="022250B6">
        <w:rPr>
          <w:rFonts w:ascii="Times New Roman" w:hAnsi="Times New Roman" w:cs="Times New Roman"/>
          <w:sz w:val="24"/>
          <w:szCs w:val="24"/>
        </w:rPr>
        <w:t xml:space="preserve"> </w:t>
      </w:r>
      <w:r w:rsidR="00603F1D">
        <w:rPr>
          <w:rFonts w:ascii="Times New Roman" w:hAnsi="Times New Roman" w:cs="Times New Roman"/>
          <w:sz w:val="24"/>
          <w:szCs w:val="24"/>
        </w:rPr>
        <w:t>lisa</w:t>
      </w:r>
      <w:r w:rsidR="0F0A4ED2" w:rsidRPr="022250B6">
        <w:rPr>
          <w:rFonts w:ascii="Times New Roman" w:hAnsi="Times New Roman" w:cs="Times New Roman"/>
          <w:sz w:val="24"/>
          <w:szCs w:val="24"/>
        </w:rPr>
        <w:t>alused</w:t>
      </w:r>
      <w:r w:rsidR="140DE2B6" w:rsidRPr="022250B6">
        <w:rPr>
          <w:rFonts w:ascii="Times New Roman" w:hAnsi="Times New Roman" w:cs="Times New Roman"/>
          <w:sz w:val="24"/>
          <w:szCs w:val="24"/>
        </w:rPr>
        <w:t xml:space="preserve"> avalduse menetlusse võtmata jätmiseks</w:t>
      </w:r>
      <w:r w:rsidR="2F5CA4B5" w:rsidRPr="022250B6">
        <w:rPr>
          <w:rFonts w:ascii="Times New Roman" w:hAnsi="Times New Roman" w:cs="Times New Roman"/>
          <w:sz w:val="24"/>
          <w:szCs w:val="24"/>
        </w:rPr>
        <w:t>,</w:t>
      </w:r>
      <w:r w:rsidR="140DE2B6" w:rsidRPr="022250B6">
        <w:rPr>
          <w:rFonts w:ascii="Times New Roman" w:hAnsi="Times New Roman" w:cs="Times New Roman"/>
          <w:sz w:val="24"/>
          <w:szCs w:val="24"/>
        </w:rPr>
        <w:t xml:space="preserve"> on vaja täpsustada </w:t>
      </w:r>
      <w:r w:rsidR="3C2F2674" w:rsidRPr="022250B6">
        <w:rPr>
          <w:rFonts w:ascii="Times New Roman" w:hAnsi="Times New Roman" w:cs="Times New Roman"/>
          <w:sz w:val="24"/>
          <w:szCs w:val="24"/>
        </w:rPr>
        <w:t>p</w:t>
      </w:r>
      <w:r w:rsidR="2F5CA4B5" w:rsidRPr="022250B6">
        <w:rPr>
          <w:rFonts w:ascii="Times New Roman" w:hAnsi="Times New Roman" w:cs="Times New Roman"/>
          <w:sz w:val="24"/>
          <w:szCs w:val="24"/>
        </w:rPr>
        <w:t>unkti</w:t>
      </w:r>
      <w:r w:rsidR="140DE2B6" w:rsidRPr="022250B6">
        <w:rPr>
          <w:rFonts w:ascii="Times New Roman" w:hAnsi="Times New Roman" w:cs="Times New Roman"/>
          <w:sz w:val="24"/>
          <w:szCs w:val="24"/>
        </w:rPr>
        <w:t xml:space="preserve"> 1 ja </w:t>
      </w:r>
      <w:r w:rsidR="7B14A2A0" w:rsidRPr="022250B6">
        <w:rPr>
          <w:rFonts w:ascii="Times New Roman" w:hAnsi="Times New Roman" w:cs="Times New Roman"/>
          <w:sz w:val="24"/>
          <w:szCs w:val="24"/>
        </w:rPr>
        <w:t xml:space="preserve">lisada ka muudatusega lisandanud </w:t>
      </w:r>
      <w:r w:rsidR="140DE2B6" w:rsidRPr="022250B6">
        <w:rPr>
          <w:rFonts w:ascii="Times New Roman" w:hAnsi="Times New Roman" w:cs="Times New Roman"/>
          <w:sz w:val="24"/>
          <w:szCs w:val="24"/>
        </w:rPr>
        <w:t xml:space="preserve">alused </w:t>
      </w:r>
      <w:r w:rsidR="7B14A2A0" w:rsidRPr="022250B6">
        <w:rPr>
          <w:rFonts w:ascii="Times New Roman" w:hAnsi="Times New Roman" w:cs="Times New Roman"/>
          <w:sz w:val="24"/>
          <w:szCs w:val="24"/>
        </w:rPr>
        <w:t>menetluse lõpetamise määruse tegemise loetellu.</w:t>
      </w:r>
    </w:p>
    <w:p w14:paraId="42F07AA2" w14:textId="7E2B9895" w:rsidR="001006FF" w:rsidRPr="00F81B9B" w:rsidRDefault="001006FF" w:rsidP="2C221119">
      <w:pPr>
        <w:tabs>
          <w:tab w:val="left" w:pos="426"/>
        </w:tabs>
        <w:spacing w:after="0" w:line="240" w:lineRule="auto"/>
        <w:jc w:val="both"/>
        <w:rPr>
          <w:rFonts w:ascii="Times New Roman" w:hAnsi="Times New Roman" w:cs="Times New Roman"/>
          <w:sz w:val="24"/>
          <w:szCs w:val="24"/>
        </w:rPr>
      </w:pPr>
    </w:p>
    <w:p w14:paraId="044ADE9C" w14:textId="5AA17FB7" w:rsidR="001006FF" w:rsidRPr="00F81B9B" w:rsidRDefault="00A00C0B"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78A4B8D8" w:rsidRPr="022250B6">
        <w:rPr>
          <w:rFonts w:ascii="Times New Roman" w:hAnsi="Times New Roman" w:cs="Times New Roman"/>
          <w:sz w:val="24"/>
          <w:szCs w:val="24"/>
        </w:rPr>
        <w:t xml:space="preserve">enetluse </w:t>
      </w:r>
      <w:r w:rsidR="6142F80A" w:rsidRPr="022250B6">
        <w:rPr>
          <w:rFonts w:ascii="Times New Roman" w:hAnsi="Times New Roman" w:cs="Times New Roman"/>
          <w:sz w:val="24"/>
          <w:szCs w:val="24"/>
        </w:rPr>
        <w:t xml:space="preserve">lõpetamise </w:t>
      </w:r>
      <w:r>
        <w:rPr>
          <w:rFonts w:ascii="Times New Roman" w:hAnsi="Times New Roman" w:cs="Times New Roman"/>
          <w:sz w:val="24"/>
          <w:szCs w:val="24"/>
        </w:rPr>
        <w:t xml:space="preserve">puhuks lisatud </w:t>
      </w:r>
      <w:r w:rsidR="6142F80A" w:rsidRPr="022250B6">
        <w:rPr>
          <w:rFonts w:ascii="Times New Roman" w:hAnsi="Times New Roman" w:cs="Times New Roman"/>
          <w:sz w:val="24"/>
          <w:szCs w:val="24"/>
        </w:rPr>
        <w:t>alus</w:t>
      </w:r>
      <w:r w:rsidR="063E2163" w:rsidRPr="022250B6">
        <w:rPr>
          <w:rFonts w:ascii="Times New Roman" w:hAnsi="Times New Roman" w:cs="Times New Roman"/>
          <w:sz w:val="24"/>
          <w:szCs w:val="24"/>
        </w:rPr>
        <w:t>teks</w:t>
      </w:r>
      <w:r w:rsidR="6142F80A" w:rsidRPr="022250B6">
        <w:rPr>
          <w:rFonts w:ascii="Times New Roman" w:hAnsi="Times New Roman" w:cs="Times New Roman"/>
          <w:sz w:val="24"/>
          <w:szCs w:val="24"/>
        </w:rPr>
        <w:t xml:space="preserve"> on juhtumid, kus avaldaja õiguste rikkumine ei ole avalduse alusena </w:t>
      </w:r>
      <w:r>
        <w:rPr>
          <w:rFonts w:ascii="Times New Roman" w:hAnsi="Times New Roman" w:cs="Times New Roman"/>
          <w:sz w:val="24"/>
          <w:szCs w:val="24"/>
        </w:rPr>
        <w:t>esitatud</w:t>
      </w:r>
      <w:r w:rsidR="6142F80A" w:rsidRPr="022250B6">
        <w:rPr>
          <w:rFonts w:ascii="Times New Roman" w:hAnsi="Times New Roman" w:cs="Times New Roman"/>
          <w:sz w:val="24"/>
          <w:szCs w:val="24"/>
        </w:rPr>
        <w:t xml:space="preserve"> faktilistele asjaoludele tuginedes ülds</w:t>
      </w:r>
      <w:r w:rsidR="0943F326" w:rsidRPr="022250B6">
        <w:rPr>
          <w:rFonts w:ascii="Times New Roman" w:hAnsi="Times New Roman" w:cs="Times New Roman"/>
          <w:sz w:val="24"/>
          <w:szCs w:val="24"/>
        </w:rPr>
        <w:t>e võimalik, eeldades avaldaja faktiliste väidete õigsust</w:t>
      </w:r>
      <w:r>
        <w:rPr>
          <w:rFonts w:ascii="Times New Roman" w:hAnsi="Times New Roman" w:cs="Times New Roman"/>
          <w:sz w:val="24"/>
          <w:szCs w:val="24"/>
        </w:rPr>
        <w:t>,</w:t>
      </w:r>
      <w:r w:rsidR="0943F326" w:rsidRPr="022250B6">
        <w:rPr>
          <w:rFonts w:ascii="Times New Roman" w:hAnsi="Times New Roman" w:cs="Times New Roman"/>
          <w:sz w:val="24"/>
          <w:szCs w:val="24"/>
        </w:rPr>
        <w:t xml:space="preserve"> või olukorrad, kus avaldus ei ole esitatud avaldaja seadusega kaitstud õiguse ega huvi kaitseks </w:t>
      </w:r>
      <w:r>
        <w:rPr>
          <w:rFonts w:ascii="Times New Roman" w:hAnsi="Times New Roman" w:cs="Times New Roman"/>
          <w:sz w:val="24"/>
          <w:szCs w:val="24"/>
        </w:rPr>
        <w:t>ega</w:t>
      </w:r>
      <w:r w:rsidR="0943F326" w:rsidRPr="022250B6">
        <w:rPr>
          <w:rFonts w:ascii="Times New Roman" w:hAnsi="Times New Roman" w:cs="Times New Roman"/>
          <w:sz w:val="24"/>
          <w:szCs w:val="24"/>
        </w:rPr>
        <w:t xml:space="preserve"> </w:t>
      </w:r>
      <w:r w:rsidR="555A067C" w:rsidRPr="022250B6">
        <w:rPr>
          <w:rFonts w:ascii="Times New Roman" w:hAnsi="Times New Roman" w:cs="Times New Roman"/>
          <w:sz w:val="24"/>
          <w:szCs w:val="24"/>
        </w:rPr>
        <w:t>eesmärgil, millele riik peaks andma õiguskaitse</w:t>
      </w:r>
      <w:r>
        <w:rPr>
          <w:rFonts w:ascii="Times New Roman" w:hAnsi="Times New Roman" w:cs="Times New Roman"/>
          <w:sz w:val="24"/>
          <w:szCs w:val="24"/>
        </w:rPr>
        <w:t>,</w:t>
      </w:r>
      <w:r w:rsidR="555A067C" w:rsidRPr="022250B6">
        <w:rPr>
          <w:rFonts w:ascii="Times New Roman" w:hAnsi="Times New Roman" w:cs="Times New Roman"/>
          <w:sz w:val="24"/>
          <w:szCs w:val="24"/>
        </w:rPr>
        <w:t xml:space="preserve"> ning juhtumid, kus avaldusega ei ole avaldaja taotletavat eesmärki võimalik saavutada.</w:t>
      </w:r>
    </w:p>
    <w:p w14:paraId="351C3AFC" w14:textId="61340B0E" w:rsidR="005D778C" w:rsidRDefault="005D778C"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52A465E5" w14:textId="56FF73E3" w:rsidR="00A16988" w:rsidRPr="00D355CD" w:rsidRDefault="00284BC9"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5D778C" w:rsidRPr="022250B6">
        <w:rPr>
          <w:rFonts w:ascii="Times New Roman" w:hAnsi="Times New Roman" w:cs="Times New Roman"/>
          <w:b/>
          <w:bCs/>
          <w:sz w:val="24"/>
          <w:szCs w:val="24"/>
        </w:rPr>
        <w:t xml:space="preserve">unktiga </w:t>
      </w:r>
      <w:r w:rsidR="002F774D">
        <w:rPr>
          <w:rFonts w:ascii="Times New Roman" w:hAnsi="Times New Roman" w:cs="Times New Roman"/>
          <w:b/>
          <w:bCs/>
          <w:sz w:val="24"/>
          <w:szCs w:val="24"/>
        </w:rPr>
        <w:t>63</w:t>
      </w:r>
      <w:r w:rsidR="005D778C" w:rsidRPr="022250B6">
        <w:rPr>
          <w:rFonts w:ascii="Times New Roman" w:hAnsi="Times New Roman" w:cs="Times New Roman"/>
          <w:b/>
          <w:bCs/>
          <w:sz w:val="24"/>
          <w:szCs w:val="24"/>
        </w:rPr>
        <w:t xml:space="preserve"> </w:t>
      </w:r>
      <w:r w:rsidR="001C0A0F" w:rsidRPr="022250B6">
        <w:rPr>
          <w:rFonts w:ascii="Times New Roman" w:hAnsi="Times New Roman" w:cs="Times New Roman"/>
          <w:sz w:val="24"/>
          <w:szCs w:val="24"/>
        </w:rPr>
        <w:t xml:space="preserve">täiendatakse </w:t>
      </w:r>
      <w:proofErr w:type="spellStart"/>
      <w:r w:rsidR="000F6A61">
        <w:rPr>
          <w:rFonts w:ascii="Times New Roman" w:hAnsi="Times New Roman" w:cs="Times New Roman"/>
          <w:sz w:val="24"/>
          <w:szCs w:val="24"/>
        </w:rPr>
        <w:t>TvLS</w:t>
      </w:r>
      <w:proofErr w:type="spellEnd"/>
      <w:r w:rsidR="000F6A61">
        <w:rPr>
          <w:rFonts w:ascii="Times New Roman" w:hAnsi="Times New Roman" w:cs="Times New Roman"/>
          <w:sz w:val="24"/>
          <w:szCs w:val="24"/>
        </w:rPr>
        <w:t xml:space="preserve"> </w:t>
      </w:r>
      <w:r w:rsidR="00A00C0B" w:rsidRPr="022250B6">
        <w:rPr>
          <w:rFonts w:ascii="Times New Roman" w:hAnsi="Times New Roman" w:cs="Times New Roman"/>
          <w:sz w:val="24"/>
          <w:szCs w:val="24"/>
        </w:rPr>
        <w:t>§</w:t>
      </w:r>
      <w:r w:rsidR="00A00C0B">
        <w:rPr>
          <w:rFonts w:ascii="Times New Roman" w:hAnsi="Times New Roman" w:cs="Times New Roman"/>
          <w:sz w:val="24"/>
          <w:szCs w:val="24"/>
        </w:rPr>
        <w:t>-</w:t>
      </w:r>
      <w:r w:rsidR="000A14F7" w:rsidRPr="022250B6">
        <w:rPr>
          <w:rFonts w:ascii="Times New Roman" w:hAnsi="Times New Roman" w:cs="Times New Roman"/>
          <w:sz w:val="24"/>
          <w:szCs w:val="24"/>
        </w:rPr>
        <w:t>s</w:t>
      </w:r>
      <w:r w:rsidR="001C0A0F" w:rsidRPr="022250B6">
        <w:rPr>
          <w:rFonts w:ascii="Times New Roman" w:hAnsi="Times New Roman" w:cs="Times New Roman"/>
          <w:sz w:val="24"/>
          <w:szCs w:val="24"/>
        </w:rPr>
        <w:t xml:space="preserve"> 50 </w:t>
      </w:r>
      <w:r w:rsidR="000A14F7" w:rsidRPr="022250B6">
        <w:rPr>
          <w:rFonts w:ascii="Times New Roman" w:hAnsi="Times New Roman" w:cs="Times New Roman"/>
          <w:sz w:val="24"/>
          <w:szCs w:val="24"/>
        </w:rPr>
        <w:t xml:space="preserve">loetletud menetluse lõpetamise aluseid </w:t>
      </w:r>
      <w:r w:rsidR="00204980">
        <w:rPr>
          <w:rFonts w:ascii="Times New Roman" w:hAnsi="Times New Roman" w:cs="Times New Roman"/>
          <w:sz w:val="24"/>
          <w:szCs w:val="24"/>
        </w:rPr>
        <w:t>uue</w:t>
      </w:r>
      <w:r w:rsidR="000A14F7" w:rsidRPr="022250B6">
        <w:rPr>
          <w:rFonts w:ascii="Times New Roman" w:hAnsi="Times New Roman" w:cs="Times New Roman"/>
          <w:sz w:val="24"/>
          <w:szCs w:val="24"/>
        </w:rPr>
        <w:t xml:space="preserve"> alusega.</w:t>
      </w:r>
      <w:r w:rsidR="005E6B5C">
        <w:t xml:space="preserve"> </w:t>
      </w:r>
      <w:r w:rsidR="005E6B5C" w:rsidRPr="022250B6">
        <w:rPr>
          <w:rFonts w:ascii="Times New Roman" w:hAnsi="Times New Roman" w:cs="Times New Roman"/>
          <w:sz w:val="24"/>
          <w:szCs w:val="24"/>
        </w:rPr>
        <w:t xml:space="preserve">Muudatus on vajalik õigusselguse suurendamiseks. </w:t>
      </w:r>
      <w:r w:rsidR="00584131" w:rsidRPr="022250B6">
        <w:rPr>
          <w:rFonts w:ascii="Times New Roman" w:hAnsi="Times New Roman" w:cs="Times New Roman"/>
          <w:sz w:val="24"/>
          <w:szCs w:val="24"/>
        </w:rPr>
        <w:t xml:space="preserve">Olukorras, kus </w:t>
      </w:r>
      <w:r w:rsidR="00931341" w:rsidRPr="022250B6">
        <w:rPr>
          <w:rFonts w:ascii="Times New Roman" w:hAnsi="Times New Roman" w:cs="Times New Roman"/>
          <w:sz w:val="24"/>
          <w:szCs w:val="24"/>
        </w:rPr>
        <w:t>TVK</w:t>
      </w:r>
      <w:r w:rsidR="00197B4B" w:rsidRPr="022250B6">
        <w:rPr>
          <w:rFonts w:ascii="Times New Roman" w:hAnsi="Times New Roman" w:cs="Times New Roman"/>
          <w:sz w:val="24"/>
          <w:szCs w:val="24"/>
        </w:rPr>
        <w:t>-</w:t>
      </w:r>
      <w:proofErr w:type="spellStart"/>
      <w:r w:rsidR="00584131" w:rsidRPr="022250B6">
        <w:rPr>
          <w:rFonts w:ascii="Times New Roman" w:hAnsi="Times New Roman" w:cs="Times New Roman"/>
          <w:sz w:val="24"/>
          <w:szCs w:val="24"/>
        </w:rPr>
        <w:t>le</w:t>
      </w:r>
      <w:proofErr w:type="spellEnd"/>
      <w:r w:rsidR="00584131" w:rsidRPr="022250B6">
        <w:rPr>
          <w:rFonts w:ascii="Times New Roman" w:hAnsi="Times New Roman" w:cs="Times New Roman"/>
          <w:sz w:val="24"/>
          <w:szCs w:val="24"/>
        </w:rPr>
        <w:t xml:space="preserve"> on esitatud avaldus asja pooleks oleva füüsilise või juriidilise isiku suhtes enne tema pankroti väljakuulutamist</w:t>
      </w:r>
      <w:r w:rsidR="0044160B" w:rsidRPr="022250B6">
        <w:rPr>
          <w:rFonts w:ascii="Times New Roman" w:hAnsi="Times New Roman" w:cs="Times New Roman"/>
          <w:sz w:val="24"/>
          <w:szCs w:val="24"/>
        </w:rPr>
        <w:t xml:space="preserve"> </w:t>
      </w:r>
      <w:r w:rsidR="0044160B" w:rsidRPr="00035AD5">
        <w:rPr>
          <w:rFonts w:ascii="Times New Roman" w:hAnsi="Times New Roman" w:cs="Times New Roman"/>
          <w:sz w:val="24"/>
          <w:szCs w:val="24"/>
        </w:rPr>
        <w:t xml:space="preserve">või pankrotimenetluse lõpetamisel pankrotti välja kuulutamata raugemise tõttu </w:t>
      </w:r>
      <w:r w:rsidR="00584131" w:rsidRPr="00035AD5">
        <w:rPr>
          <w:rFonts w:ascii="Times New Roman" w:hAnsi="Times New Roman" w:cs="Times New Roman"/>
          <w:sz w:val="24"/>
          <w:szCs w:val="24"/>
        </w:rPr>
        <w:t>ning</w:t>
      </w:r>
      <w:r w:rsidR="00584131" w:rsidRPr="022250B6">
        <w:rPr>
          <w:rFonts w:ascii="Times New Roman" w:hAnsi="Times New Roman" w:cs="Times New Roman"/>
          <w:sz w:val="24"/>
          <w:szCs w:val="24"/>
        </w:rPr>
        <w:t xml:space="preserve"> </w:t>
      </w:r>
      <w:r w:rsidR="00931341" w:rsidRPr="022250B6">
        <w:rPr>
          <w:rFonts w:ascii="Times New Roman" w:hAnsi="Times New Roman" w:cs="Times New Roman"/>
          <w:sz w:val="24"/>
          <w:szCs w:val="24"/>
        </w:rPr>
        <w:t>TVK</w:t>
      </w:r>
      <w:r w:rsidR="00584131" w:rsidRPr="022250B6">
        <w:rPr>
          <w:rFonts w:ascii="Times New Roman" w:hAnsi="Times New Roman" w:cs="Times New Roman"/>
          <w:sz w:val="24"/>
          <w:szCs w:val="24"/>
        </w:rPr>
        <w:t xml:space="preserve"> ei ole veel jõudnud nõude </w:t>
      </w:r>
      <w:r w:rsidR="00C920F3">
        <w:rPr>
          <w:rFonts w:ascii="Times New Roman" w:hAnsi="Times New Roman" w:cs="Times New Roman"/>
          <w:sz w:val="24"/>
          <w:szCs w:val="24"/>
        </w:rPr>
        <w:t>kohta</w:t>
      </w:r>
      <w:r w:rsidR="00584131" w:rsidRPr="022250B6">
        <w:rPr>
          <w:rFonts w:ascii="Times New Roman" w:hAnsi="Times New Roman" w:cs="Times New Roman"/>
          <w:sz w:val="24"/>
          <w:szCs w:val="24"/>
        </w:rPr>
        <w:t xml:space="preserve"> lahendit teha</w:t>
      </w:r>
      <w:r w:rsidR="00C920F3">
        <w:rPr>
          <w:rFonts w:ascii="Times New Roman" w:hAnsi="Times New Roman" w:cs="Times New Roman"/>
          <w:sz w:val="24"/>
          <w:szCs w:val="24"/>
        </w:rPr>
        <w:t>,</w:t>
      </w:r>
      <w:r w:rsidR="00584131" w:rsidRPr="022250B6">
        <w:rPr>
          <w:rFonts w:ascii="Times New Roman" w:hAnsi="Times New Roman" w:cs="Times New Roman"/>
          <w:sz w:val="24"/>
          <w:szCs w:val="24"/>
        </w:rPr>
        <w:t xml:space="preserve"> on vaja s</w:t>
      </w:r>
      <w:r w:rsidR="005E6B5C" w:rsidRPr="022250B6">
        <w:rPr>
          <w:rFonts w:ascii="Times New Roman" w:hAnsi="Times New Roman" w:cs="Times New Roman"/>
          <w:sz w:val="24"/>
          <w:szCs w:val="24"/>
        </w:rPr>
        <w:t xml:space="preserve">elgesõnaliselt </w:t>
      </w:r>
      <w:r w:rsidR="00584131" w:rsidRPr="022250B6">
        <w:rPr>
          <w:rFonts w:ascii="Times New Roman" w:hAnsi="Times New Roman" w:cs="Times New Roman"/>
          <w:sz w:val="24"/>
          <w:szCs w:val="24"/>
        </w:rPr>
        <w:t xml:space="preserve">ette </w:t>
      </w:r>
      <w:r w:rsidR="005E6B5C" w:rsidRPr="022250B6">
        <w:rPr>
          <w:rFonts w:ascii="Times New Roman" w:hAnsi="Times New Roman" w:cs="Times New Roman"/>
          <w:sz w:val="24"/>
          <w:szCs w:val="24"/>
        </w:rPr>
        <w:t xml:space="preserve">näha, et </w:t>
      </w:r>
      <w:r w:rsidR="00931341" w:rsidRPr="022250B6">
        <w:rPr>
          <w:rFonts w:ascii="Times New Roman" w:hAnsi="Times New Roman" w:cs="Times New Roman"/>
          <w:sz w:val="24"/>
          <w:szCs w:val="24"/>
        </w:rPr>
        <w:t>TVK</w:t>
      </w:r>
      <w:r w:rsidR="00584131" w:rsidRPr="022250B6">
        <w:rPr>
          <w:rFonts w:ascii="Times New Roman" w:hAnsi="Times New Roman" w:cs="Times New Roman"/>
          <w:sz w:val="24"/>
          <w:szCs w:val="24"/>
        </w:rPr>
        <w:t xml:space="preserve"> </w:t>
      </w:r>
      <w:r w:rsidR="005E6B5C" w:rsidRPr="022250B6">
        <w:rPr>
          <w:rFonts w:ascii="Times New Roman" w:hAnsi="Times New Roman" w:cs="Times New Roman"/>
          <w:sz w:val="24"/>
          <w:szCs w:val="24"/>
        </w:rPr>
        <w:t>lõpeta</w:t>
      </w:r>
      <w:r w:rsidR="00C920F3">
        <w:rPr>
          <w:rFonts w:ascii="Times New Roman" w:hAnsi="Times New Roman" w:cs="Times New Roman"/>
          <w:sz w:val="24"/>
          <w:szCs w:val="24"/>
        </w:rPr>
        <w:t>b</w:t>
      </w:r>
      <w:r w:rsidR="00AC3261" w:rsidRPr="022250B6">
        <w:rPr>
          <w:rFonts w:ascii="Times New Roman" w:hAnsi="Times New Roman" w:cs="Times New Roman"/>
          <w:sz w:val="24"/>
          <w:szCs w:val="24"/>
        </w:rPr>
        <w:t xml:space="preserve"> </w:t>
      </w:r>
      <w:r w:rsidR="00241BBC" w:rsidRPr="022250B6">
        <w:rPr>
          <w:rFonts w:ascii="Times New Roman" w:hAnsi="Times New Roman" w:cs="Times New Roman"/>
          <w:sz w:val="24"/>
          <w:szCs w:val="24"/>
        </w:rPr>
        <w:lastRenderedPageBreak/>
        <w:t xml:space="preserve">sellisel juhul </w:t>
      </w:r>
      <w:r w:rsidR="00AC3261" w:rsidRPr="022250B6">
        <w:rPr>
          <w:rFonts w:ascii="Times New Roman" w:hAnsi="Times New Roman" w:cs="Times New Roman"/>
          <w:sz w:val="24"/>
          <w:szCs w:val="24"/>
        </w:rPr>
        <w:t>menetlus</w:t>
      </w:r>
      <w:r w:rsidR="00C920F3">
        <w:rPr>
          <w:rFonts w:ascii="Times New Roman" w:hAnsi="Times New Roman" w:cs="Times New Roman"/>
          <w:sz w:val="24"/>
          <w:szCs w:val="24"/>
        </w:rPr>
        <w:t>e</w:t>
      </w:r>
      <w:r w:rsidR="00AC3261" w:rsidRPr="022250B6">
        <w:rPr>
          <w:rFonts w:ascii="Times New Roman" w:hAnsi="Times New Roman" w:cs="Times New Roman"/>
          <w:sz w:val="24"/>
          <w:szCs w:val="24"/>
        </w:rPr>
        <w:t xml:space="preserve"> </w:t>
      </w:r>
      <w:r w:rsidR="00241BBC" w:rsidRPr="022250B6">
        <w:rPr>
          <w:rFonts w:ascii="Times New Roman" w:hAnsi="Times New Roman" w:cs="Times New Roman"/>
          <w:sz w:val="24"/>
          <w:szCs w:val="24"/>
        </w:rPr>
        <w:t xml:space="preserve">määrusega. Sellisel juhul saab nõude maksma panna </w:t>
      </w:r>
      <w:r w:rsidR="00F576F0">
        <w:rPr>
          <w:rFonts w:ascii="Times New Roman" w:hAnsi="Times New Roman" w:cs="Times New Roman"/>
          <w:sz w:val="24"/>
          <w:szCs w:val="24"/>
        </w:rPr>
        <w:t>tsiviil</w:t>
      </w:r>
      <w:r w:rsidR="00241BBC" w:rsidRPr="022250B6">
        <w:rPr>
          <w:rFonts w:ascii="Times New Roman" w:hAnsi="Times New Roman" w:cs="Times New Roman"/>
          <w:sz w:val="24"/>
          <w:szCs w:val="24"/>
        </w:rPr>
        <w:t>kohtumenetluses või pankrotimenetluses.</w:t>
      </w:r>
    </w:p>
    <w:p w14:paraId="4FA0F7E4" w14:textId="298E691B" w:rsidR="2C221119" w:rsidRDefault="2C221119" w:rsidP="2C221119">
      <w:pPr>
        <w:tabs>
          <w:tab w:val="left" w:pos="426"/>
        </w:tabs>
        <w:spacing w:after="0" w:line="240" w:lineRule="auto"/>
        <w:jc w:val="both"/>
        <w:rPr>
          <w:rFonts w:ascii="Times New Roman" w:hAnsi="Times New Roman" w:cs="Times New Roman"/>
          <w:sz w:val="24"/>
          <w:szCs w:val="24"/>
        </w:rPr>
      </w:pPr>
    </w:p>
    <w:p w14:paraId="577928F4" w14:textId="5EC9AF11" w:rsidR="662FF19F" w:rsidRDefault="662FF19F" w:rsidP="2C221119">
      <w:pPr>
        <w:tabs>
          <w:tab w:val="left" w:pos="426"/>
        </w:tabs>
        <w:spacing w:after="0" w:line="240" w:lineRule="auto"/>
        <w:jc w:val="both"/>
        <w:rPr>
          <w:rFonts w:ascii="Times New Roman" w:eastAsia="Times New Roman" w:hAnsi="Times New Roman" w:cs="Times New Roman"/>
          <w:sz w:val="24"/>
          <w:szCs w:val="24"/>
        </w:rPr>
      </w:pPr>
      <w:r w:rsidRPr="022250B6">
        <w:rPr>
          <w:rFonts w:ascii="Times New Roman" w:hAnsi="Times New Roman" w:cs="Times New Roman"/>
          <w:sz w:val="24"/>
          <w:szCs w:val="24"/>
        </w:rPr>
        <w:t>Kui töövaidluskomisjonis (TVK) on algatatud töötasu nõude menetlus</w:t>
      </w:r>
      <w:r w:rsidR="005957D9">
        <w:rPr>
          <w:rFonts w:ascii="Times New Roman" w:hAnsi="Times New Roman" w:cs="Times New Roman"/>
          <w:sz w:val="24"/>
          <w:szCs w:val="24"/>
        </w:rPr>
        <w:t>e</w:t>
      </w:r>
      <w:r w:rsidRPr="022250B6">
        <w:rPr>
          <w:rFonts w:ascii="Times New Roman" w:hAnsi="Times New Roman" w:cs="Times New Roman"/>
          <w:sz w:val="24"/>
          <w:szCs w:val="24"/>
        </w:rPr>
        <w:t xml:space="preserve"> ja menetluse ajal kuulutatakse välja tööandja pankrot, </w:t>
      </w:r>
      <w:r w:rsidR="007E5D38">
        <w:rPr>
          <w:rFonts w:ascii="Times New Roman" w:hAnsi="Times New Roman" w:cs="Times New Roman"/>
          <w:sz w:val="24"/>
          <w:szCs w:val="24"/>
        </w:rPr>
        <w:t>peab</w:t>
      </w:r>
      <w:r w:rsidRPr="022250B6">
        <w:rPr>
          <w:rFonts w:ascii="Times New Roman" w:hAnsi="Times New Roman" w:cs="Times New Roman"/>
          <w:sz w:val="24"/>
          <w:szCs w:val="24"/>
        </w:rPr>
        <w:t xml:space="preserve"> TVK menetlus</w:t>
      </w:r>
      <w:r w:rsidR="007E5D38">
        <w:rPr>
          <w:rFonts w:ascii="Times New Roman" w:hAnsi="Times New Roman" w:cs="Times New Roman"/>
          <w:sz w:val="24"/>
          <w:szCs w:val="24"/>
        </w:rPr>
        <w:t>e</w:t>
      </w:r>
      <w:r w:rsidRPr="022250B6">
        <w:rPr>
          <w:rFonts w:ascii="Times New Roman" w:hAnsi="Times New Roman" w:cs="Times New Roman"/>
          <w:sz w:val="24"/>
          <w:szCs w:val="24"/>
        </w:rPr>
        <w:t xml:space="preserve"> lõpeta</w:t>
      </w:r>
      <w:r w:rsidR="007E5D38">
        <w:rPr>
          <w:rFonts w:ascii="Times New Roman" w:hAnsi="Times New Roman" w:cs="Times New Roman"/>
          <w:sz w:val="24"/>
          <w:szCs w:val="24"/>
        </w:rPr>
        <w:t>m</w:t>
      </w:r>
      <w:r w:rsidRPr="022250B6">
        <w:rPr>
          <w:rFonts w:ascii="Times New Roman" w:hAnsi="Times New Roman" w:cs="Times New Roman"/>
          <w:sz w:val="24"/>
          <w:szCs w:val="24"/>
        </w:rPr>
        <w:t xml:space="preserve">a, kuna edasine menetlus on välistatud </w:t>
      </w:r>
      <w:proofErr w:type="spellStart"/>
      <w:r w:rsidRPr="022250B6">
        <w:rPr>
          <w:rFonts w:ascii="Times New Roman" w:hAnsi="Times New Roman" w:cs="Times New Roman"/>
          <w:sz w:val="24"/>
          <w:szCs w:val="24"/>
        </w:rPr>
        <w:t>PankrS</w:t>
      </w:r>
      <w:proofErr w:type="spellEnd"/>
      <w:r w:rsidRPr="022250B6">
        <w:rPr>
          <w:rFonts w:ascii="Times New Roman" w:hAnsi="Times New Roman" w:cs="Times New Roman"/>
          <w:sz w:val="24"/>
          <w:szCs w:val="24"/>
        </w:rPr>
        <w:t xml:space="preserve"> § 44 lõike 1 alusel. Kuna TVK ei saa seejärel vaidluse sisulist lahendamist jätkata, lõpeb menetlus määrusega. Sama põhimõte kehtib ka kohtumenetluses, kus analoogses olukorras jäetaks hagi läbi vaatamata (</w:t>
      </w:r>
      <w:proofErr w:type="spellStart"/>
      <w:r w:rsidRPr="022250B6">
        <w:rPr>
          <w:rFonts w:ascii="Times New Roman" w:hAnsi="Times New Roman" w:cs="Times New Roman"/>
          <w:sz w:val="24"/>
          <w:szCs w:val="24"/>
        </w:rPr>
        <w:t>PankrS</w:t>
      </w:r>
      <w:proofErr w:type="spellEnd"/>
      <w:r w:rsidRPr="022250B6">
        <w:rPr>
          <w:rFonts w:ascii="Times New Roman" w:hAnsi="Times New Roman" w:cs="Times New Roman"/>
          <w:sz w:val="24"/>
          <w:szCs w:val="24"/>
        </w:rPr>
        <w:t xml:space="preserve"> § 43 lg 2). Pankrotimenetluse eesmärk on tagada kõigi võlausaldajate võrdne kohtlemine alates pankroti väljakuulutamisest, sõltumata nõuete liigist või sissenõutavaks muutumise ajast.</w:t>
      </w:r>
      <w:r w:rsidR="002F5019">
        <w:rPr>
          <w:rFonts w:ascii="Times New Roman" w:hAnsi="Times New Roman" w:cs="Times New Roman"/>
          <w:sz w:val="24"/>
          <w:szCs w:val="24"/>
        </w:rPr>
        <w:t xml:space="preserve"> </w:t>
      </w:r>
      <w:r w:rsidR="002F5019" w:rsidRPr="002F5019">
        <w:rPr>
          <w:rFonts w:ascii="Times New Roman" w:hAnsi="Times New Roman" w:cs="Times New Roman"/>
          <w:sz w:val="24"/>
          <w:szCs w:val="24"/>
        </w:rPr>
        <w:t>Isiku</w:t>
      </w:r>
      <w:r w:rsidR="00D94144">
        <w:rPr>
          <w:rFonts w:ascii="Times New Roman" w:hAnsi="Times New Roman" w:cs="Times New Roman"/>
          <w:sz w:val="24"/>
          <w:szCs w:val="24"/>
        </w:rPr>
        <w:t xml:space="preserve"> </w:t>
      </w:r>
      <w:r w:rsidR="002F5019" w:rsidRPr="002F5019">
        <w:rPr>
          <w:rFonts w:ascii="Times New Roman" w:hAnsi="Times New Roman" w:cs="Times New Roman"/>
          <w:sz w:val="24"/>
          <w:szCs w:val="24"/>
        </w:rPr>
        <w:t>õigused ei jää menetluse lõpetamise tõttu kaitseta</w:t>
      </w:r>
      <w:r w:rsidR="008B7D8B">
        <w:rPr>
          <w:rFonts w:ascii="Times New Roman" w:hAnsi="Times New Roman" w:cs="Times New Roman"/>
          <w:sz w:val="24"/>
          <w:szCs w:val="24"/>
        </w:rPr>
        <w:t>,</w:t>
      </w:r>
      <w:r w:rsidR="002F5019" w:rsidRPr="002F5019">
        <w:rPr>
          <w:rFonts w:ascii="Times New Roman" w:hAnsi="Times New Roman" w:cs="Times New Roman"/>
          <w:sz w:val="24"/>
          <w:szCs w:val="24"/>
        </w:rPr>
        <w:t xml:space="preserve"> </w:t>
      </w:r>
      <w:r w:rsidR="008B7D8B">
        <w:rPr>
          <w:rFonts w:ascii="Times New Roman" w:hAnsi="Times New Roman" w:cs="Times New Roman"/>
          <w:sz w:val="24"/>
          <w:szCs w:val="24"/>
        </w:rPr>
        <w:t>edaspidi saab</w:t>
      </w:r>
      <w:r w:rsidR="002F5019" w:rsidRPr="002F5019">
        <w:rPr>
          <w:rFonts w:ascii="Times New Roman" w:hAnsi="Times New Roman" w:cs="Times New Roman"/>
          <w:sz w:val="24"/>
          <w:szCs w:val="24"/>
        </w:rPr>
        <w:t xml:space="preserve"> oma nõudeid kaitsta pankrotimenetluses. Võlausaldajad on kohustatud hiljemalt kahe kuu jooksul pankrotiteate väljaandes Ametlikud Teadaanded ilmumise päevast arvates teatama haldurile kõigist oma enne pankroti väljakuulutamist tekkinud nõuetest võlgniku vastu, sõltumata nõude tekkimise alusest ja nõude täitmise tähtpäevast (</w:t>
      </w:r>
      <w:proofErr w:type="spellStart"/>
      <w:r w:rsidR="002F5019" w:rsidRPr="002F5019">
        <w:rPr>
          <w:rFonts w:ascii="Times New Roman" w:hAnsi="Times New Roman" w:cs="Times New Roman"/>
          <w:sz w:val="24"/>
          <w:szCs w:val="24"/>
        </w:rPr>
        <w:t>PankrS</w:t>
      </w:r>
      <w:proofErr w:type="spellEnd"/>
      <w:r w:rsidR="002F5019" w:rsidRPr="002F5019">
        <w:rPr>
          <w:rFonts w:ascii="Times New Roman" w:hAnsi="Times New Roman" w:cs="Times New Roman"/>
          <w:sz w:val="24"/>
          <w:szCs w:val="24"/>
        </w:rPr>
        <w:t xml:space="preserve"> § 93 lg 1).</w:t>
      </w:r>
      <w:r w:rsidR="51843ABC" w:rsidRPr="022250B6">
        <w:rPr>
          <w:rFonts w:ascii="Times New Roman" w:hAnsi="Times New Roman" w:cs="Times New Roman"/>
          <w:sz w:val="24"/>
          <w:szCs w:val="24"/>
        </w:rPr>
        <w:t xml:space="preserve"> </w:t>
      </w:r>
      <w:r w:rsidR="00EB11C7">
        <w:rPr>
          <w:rFonts w:ascii="Times New Roman" w:hAnsi="Times New Roman" w:cs="Times New Roman"/>
          <w:sz w:val="24"/>
          <w:szCs w:val="24"/>
        </w:rPr>
        <w:t>Varem</w:t>
      </w:r>
      <w:r w:rsidR="51843ABC" w:rsidRPr="022250B6">
        <w:rPr>
          <w:rFonts w:ascii="Times New Roman" w:hAnsi="Times New Roman" w:cs="Times New Roman"/>
          <w:sz w:val="24"/>
          <w:szCs w:val="24"/>
        </w:rPr>
        <w:t xml:space="preserve"> kohaldas TVK eelkirjeldatud situatsioonis </w:t>
      </w:r>
      <w:proofErr w:type="spellStart"/>
      <w:r w:rsidR="51843ABC" w:rsidRPr="022250B6">
        <w:rPr>
          <w:rFonts w:ascii="Times New Roman" w:hAnsi="Times New Roman" w:cs="Times New Roman"/>
          <w:sz w:val="24"/>
          <w:szCs w:val="24"/>
        </w:rPr>
        <w:t>PankrS</w:t>
      </w:r>
      <w:proofErr w:type="spellEnd"/>
      <w:r w:rsidR="51843ABC" w:rsidRPr="022250B6">
        <w:rPr>
          <w:rFonts w:ascii="Times New Roman" w:hAnsi="Times New Roman" w:cs="Times New Roman"/>
          <w:sz w:val="24"/>
          <w:szCs w:val="24"/>
        </w:rPr>
        <w:t xml:space="preserve">-i, edaspidi saab </w:t>
      </w:r>
      <w:r w:rsidR="7B9B794C" w:rsidRPr="022250B6">
        <w:rPr>
          <w:rFonts w:ascii="Times New Roman" w:hAnsi="Times New Roman" w:cs="Times New Roman"/>
          <w:sz w:val="24"/>
          <w:szCs w:val="24"/>
        </w:rPr>
        <w:t xml:space="preserve">viidata </w:t>
      </w:r>
      <w:proofErr w:type="spellStart"/>
      <w:r w:rsidR="7B9B794C" w:rsidRPr="022250B6">
        <w:rPr>
          <w:rFonts w:ascii="Times New Roman" w:hAnsi="Times New Roman" w:cs="Times New Roman"/>
          <w:sz w:val="24"/>
          <w:szCs w:val="24"/>
        </w:rPr>
        <w:t>TvLS-ile</w:t>
      </w:r>
      <w:proofErr w:type="spellEnd"/>
      <w:r w:rsidR="7B9B794C" w:rsidRPr="022250B6">
        <w:rPr>
          <w:rFonts w:ascii="Times New Roman" w:hAnsi="Times New Roman" w:cs="Times New Roman"/>
          <w:sz w:val="24"/>
          <w:szCs w:val="24"/>
        </w:rPr>
        <w:t xml:space="preserve">, mis </w:t>
      </w:r>
      <w:r w:rsidR="00EB11C7">
        <w:rPr>
          <w:rFonts w:ascii="Times New Roman" w:hAnsi="Times New Roman" w:cs="Times New Roman"/>
          <w:sz w:val="24"/>
          <w:szCs w:val="24"/>
        </w:rPr>
        <w:t>l</w:t>
      </w:r>
      <w:r w:rsidR="1F42884B" w:rsidRPr="022250B6">
        <w:rPr>
          <w:rFonts w:ascii="Times New Roman" w:hAnsi="Times New Roman" w:cs="Times New Roman"/>
          <w:sz w:val="24"/>
          <w:szCs w:val="24"/>
        </w:rPr>
        <w:t>oob menetlusosalistele suurema õigusselguse.</w:t>
      </w:r>
    </w:p>
    <w:p w14:paraId="37B82827" w14:textId="2EE9361D" w:rsidR="00ED0957" w:rsidRDefault="00ED0957"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247AB485" w14:textId="3939AD48" w:rsidR="00AF5A82" w:rsidRPr="00D355CD" w:rsidRDefault="00ED0957" w:rsidP="002F3FFC">
      <w:pPr>
        <w:tabs>
          <w:tab w:val="left" w:pos="426"/>
        </w:tabs>
        <w:spacing w:after="0" w:line="240" w:lineRule="auto"/>
        <w:jc w:val="both"/>
        <w:rPr>
          <w:rFonts w:ascii="Times New Roman" w:hAnsi="Times New Roman" w:cs="Times New Roman"/>
          <w:sz w:val="24"/>
          <w:szCs w:val="24"/>
        </w:rPr>
      </w:pPr>
      <w:r w:rsidRPr="26680525">
        <w:rPr>
          <w:rFonts w:ascii="Times New Roman" w:hAnsi="Times New Roman" w:cs="Times New Roman"/>
          <w:b/>
          <w:bCs/>
          <w:sz w:val="24"/>
          <w:szCs w:val="24"/>
        </w:rPr>
        <w:t xml:space="preserve">Eelnõu punktiga </w:t>
      </w:r>
      <w:r w:rsidR="004E60C7" w:rsidRPr="26680525">
        <w:rPr>
          <w:rFonts w:ascii="Times New Roman" w:hAnsi="Times New Roman" w:cs="Times New Roman"/>
          <w:b/>
          <w:bCs/>
          <w:sz w:val="24"/>
          <w:szCs w:val="24"/>
        </w:rPr>
        <w:t>6</w:t>
      </w:r>
      <w:r w:rsidR="00227D5E">
        <w:rPr>
          <w:rFonts w:ascii="Times New Roman" w:hAnsi="Times New Roman" w:cs="Times New Roman"/>
          <w:b/>
          <w:bCs/>
          <w:sz w:val="24"/>
          <w:szCs w:val="24"/>
        </w:rPr>
        <w:t>4</w:t>
      </w:r>
      <w:r w:rsidRPr="26680525">
        <w:rPr>
          <w:rFonts w:ascii="Times New Roman" w:hAnsi="Times New Roman" w:cs="Times New Roman"/>
          <w:b/>
          <w:bCs/>
          <w:sz w:val="24"/>
          <w:szCs w:val="24"/>
        </w:rPr>
        <w:t xml:space="preserve"> </w:t>
      </w:r>
      <w:r w:rsidRPr="26680525">
        <w:rPr>
          <w:rFonts w:ascii="Times New Roman" w:hAnsi="Times New Roman" w:cs="Times New Roman"/>
          <w:sz w:val="24"/>
          <w:szCs w:val="24"/>
        </w:rPr>
        <w:t xml:space="preserve">täiendatakse </w:t>
      </w:r>
      <w:r w:rsidR="00572354" w:rsidRPr="022250B6">
        <w:rPr>
          <w:rFonts w:ascii="Times New Roman" w:hAnsi="Times New Roman" w:cs="Times New Roman"/>
          <w:sz w:val="24"/>
          <w:szCs w:val="24"/>
        </w:rPr>
        <w:t>§</w:t>
      </w:r>
      <w:r w:rsidRPr="26680525">
        <w:rPr>
          <w:rFonts w:ascii="Times New Roman" w:hAnsi="Times New Roman" w:cs="Times New Roman"/>
          <w:sz w:val="24"/>
          <w:szCs w:val="24"/>
        </w:rPr>
        <w:t xml:space="preserve"> 53 lõikega 5</w:t>
      </w:r>
      <w:r w:rsidR="002F6D84">
        <w:rPr>
          <w:rFonts w:ascii="Times New Roman" w:hAnsi="Times New Roman" w:cs="Times New Roman"/>
          <w:sz w:val="24"/>
          <w:szCs w:val="24"/>
        </w:rPr>
        <w:t>, milles</w:t>
      </w:r>
      <w:r w:rsidRPr="26680525">
        <w:rPr>
          <w:rFonts w:ascii="Times New Roman" w:hAnsi="Times New Roman" w:cs="Times New Roman"/>
          <w:sz w:val="24"/>
          <w:szCs w:val="24"/>
        </w:rPr>
        <w:t xml:space="preserve"> loetletakse täiendavad alused</w:t>
      </w:r>
      <w:r w:rsidR="096C2935" w:rsidRPr="26680525">
        <w:rPr>
          <w:rFonts w:ascii="Times New Roman" w:hAnsi="Times New Roman" w:cs="Times New Roman"/>
          <w:sz w:val="24"/>
          <w:szCs w:val="24"/>
        </w:rPr>
        <w:t>,</w:t>
      </w:r>
      <w:r w:rsidRPr="26680525">
        <w:rPr>
          <w:rFonts w:ascii="Times New Roman" w:hAnsi="Times New Roman" w:cs="Times New Roman"/>
          <w:sz w:val="24"/>
          <w:szCs w:val="24"/>
        </w:rPr>
        <w:t xml:space="preserve"> mille esinemisel ei saa sama nõudega sama poole vastu samal alusel pöörduda </w:t>
      </w:r>
      <w:r w:rsidR="00931341" w:rsidRPr="26680525">
        <w:rPr>
          <w:rFonts w:ascii="Times New Roman" w:hAnsi="Times New Roman" w:cs="Times New Roman"/>
          <w:sz w:val="24"/>
          <w:szCs w:val="24"/>
        </w:rPr>
        <w:t>TVK</w:t>
      </w:r>
      <w:r w:rsidRPr="26680525">
        <w:rPr>
          <w:rFonts w:ascii="Times New Roman" w:hAnsi="Times New Roman" w:cs="Times New Roman"/>
          <w:sz w:val="24"/>
          <w:szCs w:val="24"/>
        </w:rPr>
        <w:t xml:space="preserve"> ega kohtusse. </w:t>
      </w:r>
      <w:r w:rsidR="00127222" w:rsidRPr="26680525">
        <w:rPr>
          <w:rFonts w:ascii="Times New Roman" w:hAnsi="Times New Roman" w:cs="Times New Roman"/>
          <w:sz w:val="24"/>
          <w:szCs w:val="24"/>
        </w:rPr>
        <w:t>Olukorras</w:t>
      </w:r>
      <w:r w:rsidR="00957185">
        <w:rPr>
          <w:rFonts w:ascii="Times New Roman" w:hAnsi="Times New Roman" w:cs="Times New Roman"/>
          <w:sz w:val="24"/>
          <w:szCs w:val="24"/>
        </w:rPr>
        <w:t>,</w:t>
      </w:r>
      <w:r w:rsidR="00127222" w:rsidRPr="26680525">
        <w:rPr>
          <w:rFonts w:ascii="Times New Roman" w:hAnsi="Times New Roman" w:cs="Times New Roman"/>
          <w:sz w:val="24"/>
          <w:szCs w:val="24"/>
        </w:rPr>
        <w:t xml:space="preserve"> kus avaldaja on loobunud nõudest (täielikult või osaliselt) või pooled on sõlminud kompromissi</w:t>
      </w:r>
      <w:r w:rsidR="00957185">
        <w:rPr>
          <w:rFonts w:ascii="Times New Roman" w:hAnsi="Times New Roman" w:cs="Times New Roman"/>
          <w:sz w:val="24"/>
          <w:szCs w:val="24"/>
        </w:rPr>
        <w:t>,</w:t>
      </w:r>
      <w:r w:rsidR="00127222" w:rsidRPr="26680525">
        <w:rPr>
          <w:rFonts w:ascii="Times New Roman" w:hAnsi="Times New Roman" w:cs="Times New Roman"/>
          <w:sz w:val="24"/>
          <w:szCs w:val="24"/>
        </w:rPr>
        <w:t xml:space="preserve"> on vaja seaduses sõnaselgelt välja tuua, et sellisel juhul ei ole võimalik sama nõudega samal alusel sama poole vastu uuesti menetlust alustada. Muudetud sätte eeskujuks on </w:t>
      </w:r>
      <w:proofErr w:type="spellStart"/>
      <w:r w:rsidR="00127222" w:rsidRPr="26680525">
        <w:rPr>
          <w:rFonts w:ascii="Times New Roman" w:hAnsi="Times New Roman" w:cs="Times New Roman"/>
          <w:sz w:val="24"/>
          <w:szCs w:val="24"/>
        </w:rPr>
        <w:t>TsMS</w:t>
      </w:r>
      <w:proofErr w:type="spellEnd"/>
      <w:r w:rsidR="00957185">
        <w:rPr>
          <w:rFonts w:ascii="Times New Roman" w:hAnsi="Times New Roman" w:cs="Times New Roman"/>
          <w:sz w:val="24"/>
          <w:szCs w:val="24"/>
        </w:rPr>
        <w:t>-i</w:t>
      </w:r>
      <w:r w:rsidR="00127222" w:rsidRPr="26680525">
        <w:rPr>
          <w:rFonts w:ascii="Times New Roman" w:hAnsi="Times New Roman" w:cs="Times New Roman"/>
          <w:sz w:val="24"/>
          <w:szCs w:val="24"/>
        </w:rPr>
        <w:t xml:space="preserve"> § 429 l</w:t>
      </w:r>
      <w:r w:rsidR="00957185">
        <w:rPr>
          <w:rFonts w:ascii="Times New Roman" w:hAnsi="Times New Roman" w:cs="Times New Roman"/>
          <w:sz w:val="24"/>
          <w:szCs w:val="24"/>
        </w:rPr>
        <w:t>õige</w:t>
      </w:r>
      <w:r w:rsidR="00127222" w:rsidRPr="26680525">
        <w:rPr>
          <w:rFonts w:ascii="Times New Roman" w:hAnsi="Times New Roman" w:cs="Times New Roman"/>
          <w:sz w:val="24"/>
          <w:szCs w:val="24"/>
        </w:rPr>
        <w:t xml:space="preserve"> 1, § 430 l</w:t>
      </w:r>
      <w:r w:rsidR="00E80DAD">
        <w:rPr>
          <w:rFonts w:ascii="Times New Roman" w:hAnsi="Times New Roman" w:cs="Times New Roman"/>
          <w:sz w:val="24"/>
          <w:szCs w:val="24"/>
        </w:rPr>
        <w:t>õige</w:t>
      </w:r>
      <w:r w:rsidR="00127222" w:rsidRPr="26680525">
        <w:rPr>
          <w:rFonts w:ascii="Times New Roman" w:hAnsi="Times New Roman" w:cs="Times New Roman"/>
          <w:sz w:val="24"/>
          <w:szCs w:val="24"/>
        </w:rPr>
        <w:t xml:space="preserve"> 1 ja § 432. </w:t>
      </w:r>
      <w:r w:rsidRPr="26680525">
        <w:rPr>
          <w:rFonts w:ascii="Times New Roman" w:hAnsi="Times New Roman" w:cs="Times New Roman"/>
          <w:sz w:val="24"/>
          <w:szCs w:val="24"/>
        </w:rPr>
        <w:t>Muudatus</w:t>
      </w:r>
      <w:r w:rsidR="001A18D6" w:rsidRPr="26680525">
        <w:rPr>
          <w:rFonts w:ascii="Times New Roman" w:hAnsi="Times New Roman" w:cs="Times New Roman"/>
          <w:sz w:val="24"/>
          <w:szCs w:val="24"/>
        </w:rPr>
        <w:t xml:space="preserve"> on</w:t>
      </w:r>
      <w:r w:rsidRPr="26680525">
        <w:rPr>
          <w:rFonts w:ascii="Times New Roman" w:hAnsi="Times New Roman" w:cs="Times New Roman"/>
          <w:sz w:val="24"/>
          <w:szCs w:val="24"/>
        </w:rPr>
        <w:t xml:space="preserve"> seotud </w:t>
      </w:r>
      <w:r w:rsidR="00F27D15" w:rsidRPr="26680525">
        <w:rPr>
          <w:rFonts w:ascii="Times New Roman" w:hAnsi="Times New Roman" w:cs="Times New Roman"/>
          <w:sz w:val="24"/>
          <w:szCs w:val="24"/>
        </w:rPr>
        <w:t xml:space="preserve">ka </w:t>
      </w:r>
      <w:r w:rsidRPr="26680525">
        <w:rPr>
          <w:rFonts w:ascii="Times New Roman" w:hAnsi="Times New Roman" w:cs="Times New Roman"/>
          <w:sz w:val="24"/>
          <w:szCs w:val="24"/>
        </w:rPr>
        <w:t>§ 28</w:t>
      </w:r>
      <w:r w:rsidRPr="26680525">
        <w:rPr>
          <w:rFonts w:ascii="Times New Roman" w:hAnsi="Times New Roman" w:cs="Times New Roman"/>
          <w:sz w:val="24"/>
          <w:szCs w:val="24"/>
          <w:vertAlign w:val="superscript"/>
        </w:rPr>
        <w:t>1</w:t>
      </w:r>
      <w:r w:rsidRPr="26680525">
        <w:rPr>
          <w:rFonts w:ascii="Times New Roman" w:hAnsi="Times New Roman" w:cs="Times New Roman"/>
          <w:sz w:val="24"/>
          <w:szCs w:val="24"/>
        </w:rPr>
        <w:t xml:space="preserve"> lisandumisega</w:t>
      </w:r>
      <w:r w:rsidR="00F27D15" w:rsidRPr="26680525">
        <w:rPr>
          <w:rFonts w:ascii="Times New Roman" w:hAnsi="Times New Roman" w:cs="Times New Roman"/>
          <w:sz w:val="24"/>
          <w:szCs w:val="24"/>
        </w:rPr>
        <w:t xml:space="preserve">, </w:t>
      </w:r>
      <w:r w:rsidR="6E3F3049" w:rsidRPr="26680525">
        <w:rPr>
          <w:rFonts w:ascii="Times New Roman" w:hAnsi="Times New Roman" w:cs="Times New Roman"/>
          <w:sz w:val="24"/>
          <w:szCs w:val="24"/>
        </w:rPr>
        <w:t xml:space="preserve">mis sätestab, et </w:t>
      </w:r>
      <w:r w:rsidR="00AF5A82" w:rsidRPr="26680525">
        <w:rPr>
          <w:rFonts w:ascii="Times New Roman" w:hAnsi="Times New Roman" w:cs="Times New Roman"/>
          <w:sz w:val="24"/>
          <w:szCs w:val="24"/>
        </w:rPr>
        <w:t>avaldaja</w:t>
      </w:r>
      <w:r w:rsidR="22A341B6" w:rsidRPr="26680525">
        <w:rPr>
          <w:rFonts w:ascii="Times New Roman" w:hAnsi="Times New Roman" w:cs="Times New Roman"/>
          <w:sz w:val="24"/>
          <w:szCs w:val="24"/>
        </w:rPr>
        <w:t xml:space="preserve"> võib</w:t>
      </w:r>
      <w:r w:rsidR="00AF5A82" w:rsidRPr="26680525">
        <w:rPr>
          <w:rFonts w:ascii="Times New Roman" w:hAnsi="Times New Roman" w:cs="Times New Roman"/>
          <w:sz w:val="24"/>
          <w:szCs w:val="24"/>
        </w:rPr>
        <w:t xml:space="preserve"> avalduses esitatud nõuetest osaliselt või täielikult loobuda kuni töövaidlusasjas tehtud otsuse jõustumiseni.</w:t>
      </w:r>
      <w:r w:rsidR="00D94144">
        <w:rPr>
          <w:rFonts w:ascii="Times New Roman" w:hAnsi="Times New Roman" w:cs="Times New Roman"/>
          <w:sz w:val="24"/>
          <w:szCs w:val="24"/>
        </w:rPr>
        <w:t xml:space="preserve"> </w:t>
      </w:r>
      <w:r w:rsidR="009C573F">
        <w:rPr>
          <w:rFonts w:ascii="Times New Roman" w:hAnsi="Times New Roman" w:cs="Times New Roman"/>
          <w:sz w:val="24"/>
          <w:szCs w:val="24"/>
        </w:rPr>
        <w:t xml:space="preserve">Praegu </w:t>
      </w:r>
      <w:r w:rsidR="00F62135">
        <w:rPr>
          <w:rFonts w:ascii="Times New Roman" w:hAnsi="Times New Roman" w:cs="Times New Roman"/>
          <w:sz w:val="24"/>
          <w:szCs w:val="24"/>
        </w:rPr>
        <w:t>kasutavad</w:t>
      </w:r>
      <w:r w:rsidR="009C573F">
        <w:rPr>
          <w:rFonts w:ascii="Times New Roman" w:hAnsi="Times New Roman" w:cs="Times New Roman"/>
          <w:sz w:val="24"/>
          <w:szCs w:val="24"/>
        </w:rPr>
        <w:t xml:space="preserve"> TVK juhatajad avaldusest loobumise tagajärgi</w:t>
      </w:r>
      <w:r w:rsidR="00F62135">
        <w:rPr>
          <w:rFonts w:ascii="Times New Roman" w:hAnsi="Times New Roman" w:cs="Times New Roman"/>
          <w:sz w:val="24"/>
          <w:szCs w:val="24"/>
        </w:rPr>
        <w:t xml:space="preserve"> selgitades</w:t>
      </w:r>
      <w:r w:rsidR="00B40571">
        <w:rPr>
          <w:rFonts w:ascii="Times New Roman" w:hAnsi="Times New Roman" w:cs="Times New Roman"/>
          <w:sz w:val="24"/>
          <w:szCs w:val="24"/>
        </w:rPr>
        <w:t xml:space="preserve"> analoogiat</w:t>
      </w:r>
      <w:r w:rsidR="009C573F">
        <w:rPr>
          <w:rFonts w:ascii="Times New Roman" w:hAnsi="Times New Roman" w:cs="Times New Roman"/>
          <w:sz w:val="24"/>
          <w:szCs w:val="24"/>
        </w:rPr>
        <w:t xml:space="preserve"> eelnimetatud </w:t>
      </w:r>
      <w:proofErr w:type="spellStart"/>
      <w:r w:rsidR="009C573F">
        <w:rPr>
          <w:rFonts w:ascii="Times New Roman" w:hAnsi="Times New Roman" w:cs="Times New Roman"/>
          <w:sz w:val="24"/>
          <w:szCs w:val="24"/>
        </w:rPr>
        <w:t>TsMS</w:t>
      </w:r>
      <w:proofErr w:type="spellEnd"/>
      <w:r w:rsidR="009C573F">
        <w:rPr>
          <w:rFonts w:ascii="Times New Roman" w:hAnsi="Times New Roman" w:cs="Times New Roman"/>
          <w:sz w:val="24"/>
          <w:szCs w:val="24"/>
        </w:rPr>
        <w:t xml:space="preserve"> sätetega, mis ei ole TVK klientide jaoks aga lihtsasti arusaadav. Seetõttu on vajalik avaldusest loobumise tagajärgede väljatoomine ka </w:t>
      </w:r>
      <w:proofErr w:type="spellStart"/>
      <w:r w:rsidR="009C573F">
        <w:rPr>
          <w:rFonts w:ascii="Times New Roman" w:hAnsi="Times New Roman" w:cs="Times New Roman"/>
          <w:sz w:val="24"/>
          <w:szCs w:val="24"/>
        </w:rPr>
        <w:t>TvLS-is</w:t>
      </w:r>
      <w:proofErr w:type="spellEnd"/>
      <w:r w:rsidR="009C573F">
        <w:rPr>
          <w:rFonts w:ascii="Times New Roman" w:hAnsi="Times New Roman" w:cs="Times New Roman"/>
          <w:sz w:val="24"/>
          <w:szCs w:val="24"/>
        </w:rPr>
        <w:t xml:space="preserve">. </w:t>
      </w:r>
    </w:p>
    <w:p w14:paraId="439FE4C4" w14:textId="6817FA02" w:rsidR="00983499" w:rsidRDefault="00983499"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7ADF1183" w14:textId="7336DC2A" w:rsidR="00983499" w:rsidRDefault="0000124D"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3C2F2674" w:rsidRPr="022250B6">
        <w:rPr>
          <w:rFonts w:ascii="Times New Roman" w:hAnsi="Times New Roman" w:cs="Times New Roman"/>
          <w:b/>
          <w:bCs/>
          <w:sz w:val="24"/>
          <w:szCs w:val="24"/>
        </w:rPr>
        <w:t xml:space="preserve">unktiga </w:t>
      </w:r>
      <w:r w:rsidR="00FE7266">
        <w:rPr>
          <w:rFonts w:ascii="Times New Roman" w:hAnsi="Times New Roman" w:cs="Times New Roman"/>
          <w:b/>
          <w:bCs/>
          <w:sz w:val="24"/>
          <w:szCs w:val="24"/>
        </w:rPr>
        <w:t>65</w:t>
      </w:r>
      <w:r w:rsidR="00FE7266" w:rsidRPr="022250B6">
        <w:rPr>
          <w:rFonts w:ascii="Times New Roman" w:hAnsi="Times New Roman" w:cs="Times New Roman"/>
          <w:b/>
          <w:bCs/>
          <w:sz w:val="24"/>
          <w:szCs w:val="24"/>
        </w:rPr>
        <w:t xml:space="preserve"> </w:t>
      </w:r>
      <w:r w:rsidR="3C2F2674" w:rsidRPr="022250B6">
        <w:rPr>
          <w:rFonts w:ascii="Times New Roman" w:hAnsi="Times New Roman" w:cs="Times New Roman"/>
          <w:sz w:val="24"/>
          <w:szCs w:val="24"/>
        </w:rPr>
        <w:t xml:space="preserve">tunnistatakse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E80DAD" w:rsidRPr="022250B6">
        <w:rPr>
          <w:rFonts w:ascii="Times New Roman" w:hAnsi="Times New Roman" w:cs="Times New Roman"/>
          <w:sz w:val="24"/>
          <w:szCs w:val="24"/>
        </w:rPr>
        <w:t>§</w:t>
      </w:r>
      <w:r w:rsidR="3C2F2674" w:rsidRPr="022250B6">
        <w:rPr>
          <w:rFonts w:ascii="Times New Roman" w:hAnsi="Times New Roman" w:cs="Times New Roman"/>
          <w:sz w:val="24"/>
          <w:szCs w:val="24"/>
        </w:rPr>
        <w:t xml:space="preserve"> 54 lõige 2 kehtetuks</w:t>
      </w:r>
      <w:r w:rsidR="00EA6BDA">
        <w:rPr>
          <w:rFonts w:ascii="Times New Roman" w:hAnsi="Times New Roman" w:cs="Times New Roman"/>
          <w:sz w:val="24"/>
          <w:szCs w:val="24"/>
        </w:rPr>
        <w:t>, kuna praegu</w:t>
      </w:r>
      <w:r w:rsidR="002E5522">
        <w:rPr>
          <w:rFonts w:ascii="Times New Roman" w:hAnsi="Times New Roman" w:cs="Times New Roman"/>
          <w:sz w:val="24"/>
          <w:szCs w:val="24"/>
        </w:rPr>
        <w:t>n</w:t>
      </w:r>
      <w:r w:rsidR="00EA6BDA">
        <w:rPr>
          <w:rFonts w:ascii="Times New Roman" w:hAnsi="Times New Roman" w:cs="Times New Roman"/>
          <w:sz w:val="24"/>
          <w:szCs w:val="24"/>
        </w:rPr>
        <w:t>e regulatsioon o</w:t>
      </w:r>
      <w:r w:rsidR="00687A52">
        <w:rPr>
          <w:rFonts w:ascii="Times New Roman" w:hAnsi="Times New Roman" w:cs="Times New Roman"/>
          <w:sz w:val="24"/>
          <w:szCs w:val="24"/>
        </w:rPr>
        <w:t>sutunud</w:t>
      </w:r>
      <w:r w:rsidR="00EA6BDA">
        <w:rPr>
          <w:rFonts w:ascii="Times New Roman" w:hAnsi="Times New Roman" w:cs="Times New Roman"/>
          <w:sz w:val="24"/>
          <w:szCs w:val="24"/>
        </w:rPr>
        <w:t xml:space="preserve"> ebavajalik</w:t>
      </w:r>
      <w:r w:rsidR="00687A52">
        <w:rPr>
          <w:rFonts w:ascii="Times New Roman" w:hAnsi="Times New Roman" w:cs="Times New Roman"/>
          <w:sz w:val="24"/>
          <w:szCs w:val="24"/>
        </w:rPr>
        <w:t>uks</w:t>
      </w:r>
      <w:r w:rsidR="00EA6BDA">
        <w:rPr>
          <w:rFonts w:ascii="Times New Roman" w:hAnsi="Times New Roman" w:cs="Times New Roman"/>
          <w:sz w:val="24"/>
          <w:szCs w:val="24"/>
        </w:rPr>
        <w:t xml:space="preserve"> ja tekitab tihti TVK klientide seas segadust.</w:t>
      </w:r>
      <w:r w:rsidR="3C2F2674" w:rsidRPr="022250B6">
        <w:rPr>
          <w:rFonts w:ascii="Times New Roman" w:hAnsi="Times New Roman" w:cs="Times New Roman"/>
          <w:sz w:val="24"/>
          <w:szCs w:val="24"/>
        </w:rPr>
        <w:t xml:space="preserve"> Kehtiv l</w:t>
      </w:r>
      <w:r w:rsidR="006F42DF">
        <w:rPr>
          <w:rFonts w:ascii="Times New Roman" w:hAnsi="Times New Roman" w:cs="Times New Roman"/>
          <w:sz w:val="24"/>
          <w:szCs w:val="24"/>
        </w:rPr>
        <w:t>õige</w:t>
      </w:r>
      <w:r w:rsidR="3C2F2674" w:rsidRPr="022250B6">
        <w:rPr>
          <w:rFonts w:ascii="Times New Roman" w:hAnsi="Times New Roman" w:cs="Times New Roman"/>
          <w:sz w:val="24"/>
          <w:szCs w:val="24"/>
        </w:rPr>
        <w:t xml:space="preserve"> 2 sätestab, et juhul, kui töövaidlusasja arutakse istungil, siis teeb </w:t>
      </w:r>
      <w:r w:rsidR="5FA735B9" w:rsidRPr="022250B6">
        <w:rPr>
          <w:rFonts w:ascii="Times New Roman" w:hAnsi="Times New Roman" w:cs="Times New Roman"/>
          <w:sz w:val="24"/>
          <w:szCs w:val="24"/>
        </w:rPr>
        <w:t>TVK</w:t>
      </w:r>
      <w:r w:rsidR="3C2F2674" w:rsidRPr="022250B6">
        <w:rPr>
          <w:rFonts w:ascii="Times New Roman" w:hAnsi="Times New Roman" w:cs="Times New Roman"/>
          <w:sz w:val="24"/>
          <w:szCs w:val="24"/>
        </w:rPr>
        <w:t xml:space="preserve"> otsuse resolutsiooni töövaidlusasja arutamise päeval. Säte tekitab segadust, sest sellest lõikest </w:t>
      </w:r>
      <w:r w:rsidR="1B48252C" w:rsidRPr="022250B6">
        <w:rPr>
          <w:rFonts w:ascii="Times New Roman" w:hAnsi="Times New Roman" w:cs="Times New Roman"/>
          <w:sz w:val="24"/>
          <w:szCs w:val="24"/>
        </w:rPr>
        <w:t xml:space="preserve">võib </w:t>
      </w:r>
      <w:r w:rsidR="3C2F2674" w:rsidRPr="022250B6">
        <w:rPr>
          <w:rFonts w:ascii="Times New Roman" w:hAnsi="Times New Roman" w:cs="Times New Roman"/>
          <w:sz w:val="24"/>
          <w:szCs w:val="24"/>
        </w:rPr>
        <w:t xml:space="preserve">välja lugeda kohustuse teavitada </w:t>
      </w:r>
      <w:r w:rsidR="7ED3DE2B" w:rsidRPr="022250B6">
        <w:rPr>
          <w:rFonts w:ascii="Times New Roman" w:hAnsi="Times New Roman" w:cs="Times New Roman"/>
          <w:sz w:val="24"/>
          <w:szCs w:val="24"/>
        </w:rPr>
        <w:t xml:space="preserve">ka </w:t>
      </w:r>
      <w:r w:rsidR="3C2F2674" w:rsidRPr="022250B6">
        <w:rPr>
          <w:rFonts w:ascii="Times New Roman" w:hAnsi="Times New Roman" w:cs="Times New Roman"/>
          <w:sz w:val="24"/>
          <w:szCs w:val="24"/>
        </w:rPr>
        <w:t xml:space="preserve">pooli otsuse resolutsioonist istungi päeval. </w:t>
      </w:r>
      <w:r w:rsidR="00D319AD">
        <w:rPr>
          <w:rFonts w:ascii="Times New Roman" w:hAnsi="Times New Roman" w:cs="Times New Roman"/>
          <w:sz w:val="24"/>
          <w:szCs w:val="24"/>
        </w:rPr>
        <w:t>Tegelikult</w:t>
      </w:r>
      <w:r w:rsidR="3C2F2674" w:rsidRPr="022250B6">
        <w:rPr>
          <w:rFonts w:ascii="Times New Roman" w:hAnsi="Times New Roman" w:cs="Times New Roman"/>
          <w:sz w:val="24"/>
          <w:szCs w:val="24"/>
        </w:rPr>
        <w:t xml:space="preserve"> </w:t>
      </w:r>
      <w:r w:rsidR="1B48252C" w:rsidRPr="022250B6">
        <w:rPr>
          <w:rFonts w:ascii="Times New Roman" w:hAnsi="Times New Roman" w:cs="Times New Roman"/>
          <w:sz w:val="24"/>
          <w:szCs w:val="24"/>
        </w:rPr>
        <w:t>pooli otsuse resolutsioonist istungipäeval ei teavitata</w:t>
      </w:r>
      <w:r w:rsidR="7ED3DE2B" w:rsidRPr="022250B6">
        <w:rPr>
          <w:rFonts w:ascii="Times New Roman" w:hAnsi="Times New Roman" w:cs="Times New Roman"/>
          <w:sz w:val="24"/>
          <w:szCs w:val="24"/>
        </w:rPr>
        <w:t xml:space="preserve"> ning seda osaliselt ka kaalutlusel, et otsuse motiveerimise käigus võib selguda, et esialg</w:t>
      </w:r>
      <w:r w:rsidR="00D319AD">
        <w:rPr>
          <w:rFonts w:ascii="Times New Roman" w:hAnsi="Times New Roman" w:cs="Times New Roman"/>
          <w:sz w:val="24"/>
          <w:szCs w:val="24"/>
        </w:rPr>
        <w:t>u</w:t>
      </w:r>
      <w:r w:rsidR="7ED3DE2B" w:rsidRPr="022250B6">
        <w:rPr>
          <w:rFonts w:ascii="Times New Roman" w:hAnsi="Times New Roman" w:cs="Times New Roman"/>
          <w:sz w:val="24"/>
          <w:szCs w:val="24"/>
        </w:rPr>
        <w:t xml:space="preserve"> kavandatud resolutsioon ei ole seadusega kooskõlas.</w:t>
      </w:r>
      <w:r w:rsidR="00045F9D">
        <w:rPr>
          <w:rFonts w:ascii="Times New Roman" w:hAnsi="Times New Roman" w:cs="Times New Roman"/>
          <w:sz w:val="24"/>
          <w:szCs w:val="24"/>
        </w:rPr>
        <w:t xml:space="preserve"> </w:t>
      </w:r>
      <w:proofErr w:type="spellStart"/>
      <w:r w:rsidR="00045F9D">
        <w:rPr>
          <w:rFonts w:ascii="Times New Roman" w:hAnsi="Times New Roman" w:cs="Times New Roman"/>
          <w:sz w:val="24"/>
          <w:szCs w:val="24"/>
        </w:rPr>
        <w:t>TvLS</w:t>
      </w:r>
      <w:proofErr w:type="spellEnd"/>
      <w:r w:rsidR="00045F9D">
        <w:rPr>
          <w:rFonts w:ascii="Times New Roman" w:hAnsi="Times New Roman" w:cs="Times New Roman"/>
          <w:sz w:val="24"/>
          <w:szCs w:val="24"/>
        </w:rPr>
        <w:t xml:space="preserve"> §</w:t>
      </w:r>
      <w:r w:rsidR="008951CE">
        <w:rPr>
          <w:rFonts w:ascii="Times New Roman" w:hAnsi="Times New Roman" w:cs="Times New Roman"/>
          <w:sz w:val="24"/>
          <w:szCs w:val="24"/>
        </w:rPr>
        <w:t xml:space="preserve"> 57 lõike 1 kohaselt teavitatakse pooli otsusest 10 tööpäeva jooksul peale istungi toimumist.</w:t>
      </w:r>
      <w:r w:rsidR="7ED3DE2B" w:rsidRPr="022250B6">
        <w:rPr>
          <w:rFonts w:ascii="Times New Roman" w:hAnsi="Times New Roman" w:cs="Times New Roman"/>
          <w:sz w:val="24"/>
          <w:szCs w:val="24"/>
        </w:rPr>
        <w:t xml:space="preserve"> O</w:t>
      </w:r>
      <w:r w:rsidR="1B48252C" w:rsidRPr="022250B6">
        <w:rPr>
          <w:rFonts w:ascii="Times New Roman" w:hAnsi="Times New Roman" w:cs="Times New Roman"/>
          <w:sz w:val="24"/>
          <w:szCs w:val="24"/>
        </w:rPr>
        <w:t xml:space="preserve">tstarbekas </w:t>
      </w:r>
      <w:r w:rsidR="7ED3DE2B" w:rsidRPr="022250B6">
        <w:rPr>
          <w:rFonts w:ascii="Times New Roman" w:hAnsi="Times New Roman" w:cs="Times New Roman"/>
          <w:sz w:val="24"/>
          <w:szCs w:val="24"/>
        </w:rPr>
        <w:t xml:space="preserve">ei ole </w:t>
      </w:r>
      <w:r w:rsidR="1B48252C" w:rsidRPr="022250B6">
        <w:rPr>
          <w:rFonts w:ascii="Times New Roman" w:hAnsi="Times New Roman" w:cs="Times New Roman"/>
          <w:sz w:val="24"/>
          <w:szCs w:val="24"/>
        </w:rPr>
        <w:t xml:space="preserve">seaduse jõuga kohustada </w:t>
      </w:r>
      <w:r w:rsidR="5FA735B9" w:rsidRPr="022250B6">
        <w:rPr>
          <w:rFonts w:ascii="Times New Roman" w:hAnsi="Times New Roman" w:cs="Times New Roman"/>
          <w:sz w:val="24"/>
          <w:szCs w:val="24"/>
        </w:rPr>
        <w:t>TVK</w:t>
      </w:r>
      <w:r w:rsidR="1B48252C" w:rsidRPr="022250B6">
        <w:rPr>
          <w:rFonts w:ascii="Times New Roman" w:hAnsi="Times New Roman" w:cs="Times New Roman"/>
          <w:sz w:val="24"/>
          <w:szCs w:val="24"/>
        </w:rPr>
        <w:t xml:space="preserve"> juhatajat kaasistujatega läbi arutama kaasuse lahendit ja arutelu tulemusena sõnastama seejärel resolutsiooni asja arutamise päeval.</w:t>
      </w:r>
      <w:r w:rsidR="7ED3DE2B" w:rsidRPr="022250B6">
        <w:rPr>
          <w:rFonts w:ascii="Times New Roman" w:hAnsi="Times New Roman" w:cs="Times New Roman"/>
          <w:sz w:val="24"/>
          <w:szCs w:val="24"/>
        </w:rPr>
        <w:t xml:space="preserve"> </w:t>
      </w:r>
      <w:r w:rsidR="1B48252C" w:rsidRPr="022250B6">
        <w:rPr>
          <w:rFonts w:ascii="Times New Roman" w:hAnsi="Times New Roman" w:cs="Times New Roman"/>
          <w:sz w:val="24"/>
          <w:szCs w:val="24"/>
        </w:rPr>
        <w:t xml:space="preserve">Üldjuhul kaasistujad ei ole juriidiliste eriteadmisega isikud ning </w:t>
      </w:r>
      <w:r w:rsidR="7BEA3743" w:rsidRPr="022250B6">
        <w:rPr>
          <w:rFonts w:ascii="Times New Roman" w:hAnsi="Times New Roman" w:cs="Times New Roman"/>
          <w:sz w:val="24"/>
          <w:szCs w:val="24"/>
        </w:rPr>
        <w:t xml:space="preserve">näiteks </w:t>
      </w:r>
      <w:r w:rsidR="1B48252C" w:rsidRPr="022250B6">
        <w:rPr>
          <w:rFonts w:ascii="Times New Roman" w:hAnsi="Times New Roman" w:cs="Times New Roman"/>
          <w:sz w:val="24"/>
          <w:szCs w:val="24"/>
        </w:rPr>
        <w:t>olukorras</w:t>
      </w:r>
      <w:r w:rsidR="7BEA3743" w:rsidRPr="022250B6">
        <w:rPr>
          <w:rFonts w:ascii="Times New Roman" w:hAnsi="Times New Roman" w:cs="Times New Roman"/>
          <w:sz w:val="24"/>
          <w:szCs w:val="24"/>
        </w:rPr>
        <w:t>, kus istungil esitati uusi tõendeid, seisukohti ja/või kuulati üle tunnistajaid</w:t>
      </w:r>
      <w:r w:rsidR="00F44110">
        <w:rPr>
          <w:rFonts w:ascii="Times New Roman" w:hAnsi="Times New Roman" w:cs="Times New Roman"/>
          <w:sz w:val="24"/>
          <w:szCs w:val="24"/>
        </w:rPr>
        <w:t>,</w:t>
      </w:r>
      <w:r w:rsidR="7BEA3743" w:rsidRPr="022250B6">
        <w:rPr>
          <w:rFonts w:ascii="Times New Roman" w:hAnsi="Times New Roman" w:cs="Times New Roman"/>
          <w:sz w:val="24"/>
          <w:szCs w:val="24"/>
        </w:rPr>
        <w:t xml:space="preserve"> võib </w:t>
      </w:r>
      <w:r w:rsidR="5FA735B9" w:rsidRPr="022250B6">
        <w:rPr>
          <w:rFonts w:ascii="Times New Roman" w:hAnsi="Times New Roman" w:cs="Times New Roman"/>
          <w:sz w:val="24"/>
          <w:szCs w:val="24"/>
        </w:rPr>
        <w:t>TVK</w:t>
      </w:r>
      <w:r w:rsidR="7BEA3743" w:rsidRPr="022250B6">
        <w:rPr>
          <w:rFonts w:ascii="Times New Roman" w:hAnsi="Times New Roman" w:cs="Times New Roman"/>
          <w:sz w:val="24"/>
          <w:szCs w:val="24"/>
        </w:rPr>
        <w:t xml:space="preserve"> juhatajal olla vaja oluliselt rohkem aega</w:t>
      </w:r>
      <w:r w:rsidR="00F30328">
        <w:rPr>
          <w:rFonts w:ascii="Times New Roman" w:hAnsi="Times New Roman" w:cs="Times New Roman"/>
          <w:sz w:val="24"/>
          <w:szCs w:val="24"/>
        </w:rPr>
        <w:t>,</w:t>
      </w:r>
      <w:r w:rsidR="7BEA3743" w:rsidRPr="022250B6">
        <w:rPr>
          <w:rFonts w:ascii="Times New Roman" w:hAnsi="Times New Roman" w:cs="Times New Roman"/>
          <w:sz w:val="24"/>
          <w:szCs w:val="24"/>
        </w:rPr>
        <w:t xml:space="preserve"> </w:t>
      </w:r>
      <w:r w:rsidR="7BEA3743" w:rsidRPr="005D01B5">
        <w:rPr>
          <w:rFonts w:ascii="Times New Roman" w:hAnsi="Times New Roman" w:cs="Times New Roman"/>
          <w:sz w:val="24"/>
          <w:szCs w:val="24"/>
        </w:rPr>
        <w:t>kui on seda istungi</w:t>
      </w:r>
      <w:r w:rsidR="00F30328" w:rsidRPr="00D06603">
        <w:rPr>
          <w:rFonts w:ascii="Times New Roman" w:hAnsi="Times New Roman" w:cs="Times New Roman"/>
          <w:sz w:val="24"/>
          <w:szCs w:val="24"/>
        </w:rPr>
        <w:t xml:space="preserve"> </w:t>
      </w:r>
      <w:r w:rsidR="7BEA3743" w:rsidRPr="005D01B5">
        <w:rPr>
          <w:rFonts w:ascii="Times New Roman" w:hAnsi="Times New Roman" w:cs="Times New Roman"/>
          <w:sz w:val="24"/>
          <w:szCs w:val="24"/>
        </w:rPr>
        <w:t>jär</w:t>
      </w:r>
      <w:r w:rsidR="00F30328" w:rsidRPr="00D06603">
        <w:rPr>
          <w:rFonts w:ascii="Times New Roman" w:hAnsi="Times New Roman" w:cs="Times New Roman"/>
          <w:sz w:val="24"/>
          <w:szCs w:val="24"/>
        </w:rPr>
        <w:t>el</w:t>
      </w:r>
      <w:r w:rsidR="7BEA3743" w:rsidRPr="022250B6">
        <w:rPr>
          <w:rFonts w:ascii="Times New Roman" w:hAnsi="Times New Roman" w:cs="Times New Roman"/>
          <w:sz w:val="24"/>
          <w:szCs w:val="24"/>
        </w:rPr>
        <w:t>, et anda kaasistujatele ülevaade</w:t>
      </w:r>
      <w:r w:rsidR="00F30328">
        <w:rPr>
          <w:rFonts w:ascii="Times New Roman" w:hAnsi="Times New Roman" w:cs="Times New Roman"/>
          <w:sz w:val="24"/>
          <w:szCs w:val="24"/>
        </w:rPr>
        <w:t>,</w:t>
      </w:r>
      <w:r w:rsidR="7BEA3743" w:rsidRPr="022250B6">
        <w:rPr>
          <w:rFonts w:ascii="Times New Roman" w:hAnsi="Times New Roman" w:cs="Times New Roman"/>
          <w:sz w:val="24"/>
          <w:szCs w:val="24"/>
        </w:rPr>
        <w:t xml:space="preserve"> millised õiguslikud asjaolud </w:t>
      </w:r>
      <w:r w:rsidR="00F30328">
        <w:rPr>
          <w:rFonts w:ascii="Times New Roman" w:hAnsi="Times New Roman" w:cs="Times New Roman"/>
          <w:sz w:val="24"/>
          <w:szCs w:val="24"/>
        </w:rPr>
        <w:t>on</w:t>
      </w:r>
      <w:r w:rsidR="001749A0">
        <w:rPr>
          <w:rFonts w:ascii="Times New Roman" w:hAnsi="Times New Roman" w:cs="Times New Roman"/>
          <w:sz w:val="24"/>
          <w:szCs w:val="24"/>
        </w:rPr>
        <w:t xml:space="preserve"> </w:t>
      </w:r>
      <w:r w:rsidR="7BEA3743" w:rsidRPr="022250B6">
        <w:rPr>
          <w:rFonts w:ascii="Times New Roman" w:hAnsi="Times New Roman" w:cs="Times New Roman"/>
          <w:sz w:val="24"/>
          <w:szCs w:val="24"/>
        </w:rPr>
        <w:t>otsuse tegemisel tähts</w:t>
      </w:r>
      <w:r w:rsidR="001749A0">
        <w:rPr>
          <w:rFonts w:ascii="Times New Roman" w:hAnsi="Times New Roman" w:cs="Times New Roman"/>
          <w:sz w:val="24"/>
          <w:szCs w:val="24"/>
        </w:rPr>
        <w:t>ad.</w:t>
      </w:r>
      <w:r w:rsidR="7BEA3743" w:rsidRPr="022250B6">
        <w:rPr>
          <w:rFonts w:ascii="Times New Roman" w:hAnsi="Times New Roman" w:cs="Times New Roman"/>
          <w:sz w:val="24"/>
          <w:szCs w:val="24"/>
        </w:rPr>
        <w:t xml:space="preserve"> </w:t>
      </w:r>
      <w:r w:rsidR="7ED3DE2B" w:rsidRPr="022250B6">
        <w:rPr>
          <w:rFonts w:ascii="Times New Roman" w:hAnsi="Times New Roman" w:cs="Times New Roman"/>
          <w:sz w:val="24"/>
          <w:szCs w:val="24"/>
        </w:rPr>
        <w:t>Muudatus võimal</w:t>
      </w:r>
      <w:r w:rsidR="001749A0">
        <w:rPr>
          <w:rFonts w:ascii="Times New Roman" w:hAnsi="Times New Roman" w:cs="Times New Roman"/>
          <w:sz w:val="24"/>
          <w:szCs w:val="24"/>
        </w:rPr>
        <w:t>dab</w:t>
      </w:r>
      <w:r w:rsidR="7ED3DE2B" w:rsidRPr="022250B6">
        <w:rPr>
          <w:rFonts w:ascii="Times New Roman" w:hAnsi="Times New Roman" w:cs="Times New Roman"/>
          <w:sz w:val="24"/>
          <w:szCs w:val="24"/>
        </w:rPr>
        <w:t xml:space="preserve"> </w:t>
      </w:r>
      <w:r w:rsidR="5FA735B9" w:rsidRPr="022250B6">
        <w:rPr>
          <w:rFonts w:ascii="Times New Roman" w:hAnsi="Times New Roman" w:cs="Times New Roman"/>
          <w:sz w:val="24"/>
          <w:szCs w:val="24"/>
        </w:rPr>
        <w:t>TVK</w:t>
      </w:r>
      <w:r w:rsidR="752E08AD" w:rsidRPr="022250B6">
        <w:rPr>
          <w:rFonts w:ascii="Times New Roman" w:hAnsi="Times New Roman" w:cs="Times New Roman"/>
          <w:sz w:val="24"/>
          <w:szCs w:val="24"/>
        </w:rPr>
        <w:t>-</w:t>
      </w:r>
      <w:r w:rsidR="7ED3DE2B" w:rsidRPr="022250B6">
        <w:rPr>
          <w:rFonts w:ascii="Times New Roman" w:hAnsi="Times New Roman" w:cs="Times New Roman"/>
          <w:sz w:val="24"/>
          <w:szCs w:val="24"/>
        </w:rPr>
        <w:t>l olla otsuse kujundamise protsessis vähem bürokraatiast kammitsetud</w:t>
      </w:r>
      <w:r w:rsidR="2F5CA4B5" w:rsidRPr="022250B6">
        <w:rPr>
          <w:rFonts w:ascii="Times New Roman" w:hAnsi="Times New Roman" w:cs="Times New Roman"/>
          <w:sz w:val="24"/>
          <w:szCs w:val="24"/>
        </w:rPr>
        <w:t>,</w:t>
      </w:r>
      <w:r w:rsidR="7ED3DE2B" w:rsidRPr="022250B6">
        <w:rPr>
          <w:rFonts w:ascii="Times New Roman" w:hAnsi="Times New Roman" w:cs="Times New Roman"/>
          <w:sz w:val="24"/>
          <w:szCs w:val="24"/>
        </w:rPr>
        <w:t xml:space="preserve"> kuid ei too kaasa ohtu, et otsus ei ole muudatuse jõustumisel seadusega kooskõlas või põhjendatud.</w:t>
      </w:r>
    </w:p>
    <w:p w14:paraId="5625426E" w14:textId="77777777" w:rsidR="00A7199A" w:rsidRDefault="00A7199A" w:rsidP="002F3FFC">
      <w:pPr>
        <w:tabs>
          <w:tab w:val="left" w:pos="426"/>
        </w:tabs>
        <w:spacing w:after="0" w:line="240" w:lineRule="auto"/>
        <w:jc w:val="both"/>
        <w:rPr>
          <w:rFonts w:ascii="Times New Roman" w:hAnsi="Times New Roman" w:cs="Times New Roman"/>
          <w:sz w:val="24"/>
          <w:szCs w:val="24"/>
        </w:rPr>
      </w:pPr>
    </w:p>
    <w:p w14:paraId="1773CF3D" w14:textId="6BF1AE8F" w:rsidR="00A7199A" w:rsidRDefault="15942DF7"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48277A2B" w:rsidRPr="64C1D15A">
        <w:rPr>
          <w:rFonts w:ascii="Times New Roman" w:hAnsi="Times New Roman" w:cs="Times New Roman"/>
          <w:b/>
          <w:bCs/>
          <w:sz w:val="24"/>
          <w:szCs w:val="24"/>
        </w:rPr>
        <w:t xml:space="preserve">unktiga </w:t>
      </w:r>
      <w:r w:rsidR="581A1319" w:rsidRPr="64C1D15A">
        <w:rPr>
          <w:rFonts w:ascii="Times New Roman" w:hAnsi="Times New Roman" w:cs="Times New Roman"/>
          <w:b/>
          <w:bCs/>
          <w:sz w:val="24"/>
          <w:szCs w:val="24"/>
        </w:rPr>
        <w:t>66</w:t>
      </w:r>
      <w:r w:rsidR="48277A2B" w:rsidRPr="64C1D15A">
        <w:rPr>
          <w:rFonts w:ascii="Times New Roman" w:hAnsi="Times New Roman" w:cs="Times New Roman"/>
          <w:sz w:val="24"/>
          <w:szCs w:val="24"/>
        </w:rPr>
        <w:t xml:space="preserve"> täiendatakse </w:t>
      </w:r>
      <w:r w:rsidR="0C43EC3D" w:rsidRPr="64C1D15A">
        <w:rPr>
          <w:rFonts w:ascii="Times New Roman" w:hAnsi="Times New Roman" w:cs="Times New Roman"/>
          <w:sz w:val="24"/>
          <w:szCs w:val="24"/>
        </w:rPr>
        <w:t xml:space="preserve">TvLS </w:t>
      </w:r>
      <w:r w:rsidR="06C92C13" w:rsidRPr="64C1D15A">
        <w:rPr>
          <w:rFonts w:ascii="Times New Roman" w:hAnsi="Times New Roman" w:cs="Times New Roman"/>
          <w:sz w:val="24"/>
          <w:szCs w:val="24"/>
        </w:rPr>
        <w:t>§</w:t>
      </w:r>
      <w:r w:rsidR="48277A2B" w:rsidRPr="64C1D15A">
        <w:rPr>
          <w:rFonts w:ascii="Times New Roman" w:hAnsi="Times New Roman" w:cs="Times New Roman"/>
          <w:sz w:val="24"/>
          <w:szCs w:val="24"/>
        </w:rPr>
        <w:t xml:space="preserve"> 54 lõikega 6, mis lubab </w:t>
      </w:r>
      <w:r w:rsidR="526B2B93" w:rsidRPr="64C1D15A">
        <w:rPr>
          <w:rFonts w:ascii="Times New Roman" w:hAnsi="Times New Roman" w:cs="Times New Roman"/>
          <w:sz w:val="24"/>
          <w:szCs w:val="24"/>
        </w:rPr>
        <w:t>TVK</w:t>
      </w:r>
      <w:r w:rsidR="7A539295" w:rsidRPr="64C1D15A">
        <w:rPr>
          <w:rFonts w:ascii="Times New Roman" w:hAnsi="Times New Roman" w:cs="Times New Roman"/>
          <w:sz w:val="24"/>
          <w:szCs w:val="24"/>
        </w:rPr>
        <w:t>-</w:t>
      </w:r>
      <w:r w:rsidR="48277A2B" w:rsidRPr="64C1D15A">
        <w:rPr>
          <w:rFonts w:ascii="Times New Roman" w:hAnsi="Times New Roman" w:cs="Times New Roman"/>
          <w:sz w:val="24"/>
          <w:szCs w:val="24"/>
        </w:rPr>
        <w:t>l teha ühisavalduse läbivaatamisel otsuseid avaldajate kaupa eraldi, kui see osutub menetlusökonoomia seisukohast mõistlikuks. Näiteks on üsna tavapärane</w:t>
      </w:r>
      <w:r w:rsidR="72BFCAD9" w:rsidRPr="64C1D15A">
        <w:rPr>
          <w:rFonts w:ascii="Times New Roman" w:hAnsi="Times New Roman" w:cs="Times New Roman"/>
          <w:sz w:val="24"/>
          <w:szCs w:val="24"/>
        </w:rPr>
        <w:t>,</w:t>
      </w:r>
      <w:r w:rsidR="48277A2B" w:rsidRPr="64C1D15A">
        <w:rPr>
          <w:rFonts w:ascii="Times New Roman" w:hAnsi="Times New Roman" w:cs="Times New Roman"/>
          <w:sz w:val="24"/>
          <w:szCs w:val="24"/>
        </w:rPr>
        <w:t xml:space="preserve"> kui ettevõt</w:t>
      </w:r>
      <w:del w:id="50" w:author="Maarja-Liis Lall - JUSTDIGI" w:date="2025-11-14T09:46:00Z">
        <w:r w:rsidR="0083321F" w:rsidRPr="64C1D15A" w:rsidDel="48277A2B">
          <w:rPr>
            <w:rFonts w:ascii="Times New Roman" w:hAnsi="Times New Roman" w:cs="Times New Roman"/>
            <w:sz w:val="24"/>
            <w:szCs w:val="24"/>
          </w:rPr>
          <w:delText>e</w:delText>
        </w:r>
      </w:del>
      <w:ins w:id="51" w:author="Maarja-Liis Lall - JUSTDIGI" w:date="2025-11-14T09:46:00Z">
        <w:r w:rsidR="083488C1" w:rsidRPr="64C1D15A">
          <w:rPr>
            <w:rFonts w:ascii="Times New Roman" w:hAnsi="Times New Roman" w:cs="Times New Roman"/>
            <w:sz w:val="24"/>
            <w:szCs w:val="24"/>
          </w:rPr>
          <w:t>ja</w:t>
        </w:r>
      </w:ins>
      <w:r w:rsidR="48277A2B" w:rsidRPr="64C1D15A">
        <w:rPr>
          <w:rFonts w:ascii="Times New Roman" w:hAnsi="Times New Roman" w:cs="Times New Roman"/>
          <w:sz w:val="24"/>
          <w:szCs w:val="24"/>
        </w:rPr>
        <w:t xml:space="preserve"> koondab suure hulga töötajaid või on jäänud majandusraskuste tõttu (või muudel põhjustel) töötasu väljamaksmisega hätta, </w:t>
      </w:r>
      <w:r w:rsidR="48277A2B" w:rsidRPr="64C1D15A">
        <w:rPr>
          <w:rFonts w:ascii="Times New Roman" w:hAnsi="Times New Roman" w:cs="Times New Roman"/>
          <w:sz w:val="24"/>
          <w:szCs w:val="24"/>
        </w:rPr>
        <w:lastRenderedPageBreak/>
        <w:t xml:space="preserve">pöörduvad töötajad mitmekaupa ühisavaldusega </w:t>
      </w:r>
      <w:r w:rsidR="526B2B93" w:rsidRPr="64C1D15A">
        <w:rPr>
          <w:rFonts w:ascii="Times New Roman" w:hAnsi="Times New Roman" w:cs="Times New Roman"/>
          <w:sz w:val="24"/>
          <w:szCs w:val="24"/>
        </w:rPr>
        <w:t>TVK</w:t>
      </w:r>
      <w:r w:rsidR="48277A2B" w:rsidRPr="64C1D15A">
        <w:rPr>
          <w:rFonts w:ascii="Times New Roman" w:hAnsi="Times New Roman" w:cs="Times New Roman"/>
          <w:sz w:val="24"/>
          <w:szCs w:val="24"/>
        </w:rPr>
        <w:t>. Kui nõudeid on palju (näiteks töösuhte lõppemise jär</w:t>
      </w:r>
      <w:r w:rsidR="72BFCAD9" w:rsidRPr="64C1D15A">
        <w:rPr>
          <w:rFonts w:ascii="Times New Roman" w:hAnsi="Times New Roman" w:cs="Times New Roman"/>
          <w:sz w:val="24"/>
          <w:szCs w:val="24"/>
        </w:rPr>
        <w:t>el</w:t>
      </w:r>
      <w:r w:rsidR="48277A2B" w:rsidRPr="64C1D15A">
        <w:rPr>
          <w:rFonts w:ascii="Times New Roman" w:hAnsi="Times New Roman" w:cs="Times New Roman"/>
          <w:sz w:val="24"/>
          <w:szCs w:val="24"/>
        </w:rPr>
        <w:t xml:space="preserve"> võib töötajal saamata olla (mitme kuu) töötasu, kasutamata puhkuse hüvitis, lisatasud (sh öötöö, riigipühal töötamise või ületundide eest), töösuhte erakorralise ülesütlemise korral ka mitmed hüvitised (TLS § 100 või § 109 lg-tes 1 ja 2 nimetatud hüvitised) </w:t>
      </w:r>
      <w:r w:rsidR="72BFCAD9" w:rsidRPr="64C1D15A">
        <w:rPr>
          <w:rFonts w:ascii="Times New Roman" w:hAnsi="Times New Roman" w:cs="Times New Roman"/>
          <w:sz w:val="24"/>
          <w:szCs w:val="24"/>
        </w:rPr>
        <w:t>ning</w:t>
      </w:r>
      <w:r w:rsidR="5640FB02" w:rsidRPr="64C1D15A">
        <w:rPr>
          <w:rFonts w:ascii="Times New Roman" w:hAnsi="Times New Roman" w:cs="Times New Roman"/>
          <w:sz w:val="24"/>
          <w:szCs w:val="24"/>
        </w:rPr>
        <w:t xml:space="preserve"> </w:t>
      </w:r>
      <w:r w:rsidR="48277A2B" w:rsidRPr="64C1D15A">
        <w:rPr>
          <w:rFonts w:ascii="Times New Roman" w:hAnsi="Times New Roman" w:cs="Times New Roman"/>
          <w:sz w:val="24"/>
          <w:szCs w:val="24"/>
        </w:rPr>
        <w:t>avaldajaid mitu, võib olla põhjendatud need läbi vaadata küll ühes menetluses, aga otsused tehakse avaldajate kaupa eraldi, mitte ühe dokumendiga.</w:t>
      </w:r>
    </w:p>
    <w:p w14:paraId="471A4282" w14:textId="77777777" w:rsidR="00B62264" w:rsidRDefault="00B62264" w:rsidP="002F3FFC">
      <w:pPr>
        <w:tabs>
          <w:tab w:val="left" w:pos="426"/>
        </w:tabs>
        <w:spacing w:after="0" w:line="240" w:lineRule="auto"/>
        <w:jc w:val="both"/>
        <w:rPr>
          <w:rFonts w:ascii="Times New Roman" w:hAnsi="Times New Roman" w:cs="Times New Roman"/>
          <w:sz w:val="24"/>
          <w:szCs w:val="24"/>
        </w:rPr>
      </w:pPr>
    </w:p>
    <w:p w14:paraId="13D75851" w14:textId="4C04C617" w:rsidR="00B62264" w:rsidRPr="003E23E0" w:rsidRDefault="00B876FE"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P</w:t>
      </w:r>
      <w:r w:rsidR="00B62264" w:rsidRPr="003E23E0">
        <w:rPr>
          <w:rFonts w:ascii="Times New Roman" w:hAnsi="Times New Roman" w:cs="Times New Roman"/>
          <w:b/>
          <w:sz w:val="24"/>
          <w:szCs w:val="24"/>
        </w:rPr>
        <w:t xml:space="preserve">unktiga </w:t>
      </w:r>
      <w:r w:rsidR="00781CE9">
        <w:rPr>
          <w:rFonts w:ascii="Times New Roman" w:hAnsi="Times New Roman" w:cs="Times New Roman"/>
          <w:b/>
          <w:sz w:val="24"/>
          <w:szCs w:val="24"/>
        </w:rPr>
        <w:t>67</w:t>
      </w:r>
      <w:r w:rsidR="00B62264">
        <w:rPr>
          <w:rFonts w:ascii="Times New Roman" w:hAnsi="Times New Roman" w:cs="Times New Roman"/>
          <w:b/>
          <w:bCs/>
          <w:sz w:val="24"/>
          <w:szCs w:val="24"/>
        </w:rPr>
        <w:t xml:space="preserve"> </w:t>
      </w:r>
      <w:r w:rsidR="00FC6D30">
        <w:rPr>
          <w:rFonts w:ascii="Times New Roman" w:hAnsi="Times New Roman" w:cs="Times New Roman"/>
          <w:sz w:val="24"/>
          <w:szCs w:val="24"/>
        </w:rPr>
        <w:t xml:space="preserve">jäetakse </w:t>
      </w:r>
      <w:proofErr w:type="spellStart"/>
      <w:r>
        <w:rPr>
          <w:rFonts w:ascii="Times New Roman" w:hAnsi="Times New Roman" w:cs="Times New Roman"/>
          <w:sz w:val="24"/>
          <w:szCs w:val="24"/>
        </w:rPr>
        <w:t>TvLS</w:t>
      </w:r>
      <w:proofErr w:type="spellEnd"/>
      <w:r>
        <w:rPr>
          <w:rFonts w:ascii="Times New Roman" w:hAnsi="Times New Roman" w:cs="Times New Roman"/>
          <w:sz w:val="24"/>
          <w:szCs w:val="24"/>
        </w:rPr>
        <w:t xml:space="preserve"> </w:t>
      </w:r>
      <w:r w:rsidR="00D9002D" w:rsidRPr="022250B6">
        <w:rPr>
          <w:rFonts w:ascii="Times New Roman" w:hAnsi="Times New Roman" w:cs="Times New Roman"/>
          <w:sz w:val="24"/>
          <w:szCs w:val="24"/>
        </w:rPr>
        <w:t>§</w:t>
      </w:r>
      <w:r w:rsidR="00FC6D30">
        <w:rPr>
          <w:rFonts w:ascii="Times New Roman" w:hAnsi="Times New Roman" w:cs="Times New Roman"/>
          <w:sz w:val="24"/>
          <w:szCs w:val="24"/>
        </w:rPr>
        <w:t xml:space="preserve"> 57 lõikest </w:t>
      </w:r>
      <w:r w:rsidR="00BC70FD">
        <w:rPr>
          <w:rFonts w:ascii="Times New Roman" w:hAnsi="Times New Roman" w:cs="Times New Roman"/>
          <w:sz w:val="24"/>
          <w:szCs w:val="24"/>
        </w:rPr>
        <w:t>1</w:t>
      </w:r>
      <w:r w:rsidR="00FC6D30">
        <w:rPr>
          <w:rFonts w:ascii="Times New Roman" w:hAnsi="Times New Roman" w:cs="Times New Roman"/>
          <w:sz w:val="24"/>
          <w:szCs w:val="24"/>
        </w:rPr>
        <w:t xml:space="preserve"> välja </w:t>
      </w:r>
      <w:r w:rsidR="0051592A">
        <w:rPr>
          <w:rFonts w:ascii="Times New Roman" w:hAnsi="Times New Roman" w:cs="Times New Roman"/>
          <w:sz w:val="24"/>
          <w:szCs w:val="24"/>
        </w:rPr>
        <w:t xml:space="preserve">teine lause, </w:t>
      </w:r>
      <w:r w:rsidR="00543FFD">
        <w:rPr>
          <w:rFonts w:ascii="Times New Roman" w:hAnsi="Times New Roman" w:cs="Times New Roman"/>
          <w:sz w:val="24"/>
          <w:szCs w:val="24"/>
        </w:rPr>
        <w:t xml:space="preserve">mis reguleerib TVK otsuse teatavakstegemise </w:t>
      </w:r>
      <w:r w:rsidR="00FB13D0">
        <w:rPr>
          <w:rFonts w:ascii="Times New Roman" w:hAnsi="Times New Roman" w:cs="Times New Roman"/>
          <w:sz w:val="24"/>
          <w:szCs w:val="24"/>
        </w:rPr>
        <w:t>ajast teavitamist.</w:t>
      </w:r>
      <w:r w:rsidR="006C6FE2">
        <w:rPr>
          <w:rFonts w:ascii="Times New Roman" w:hAnsi="Times New Roman" w:cs="Times New Roman"/>
          <w:sz w:val="24"/>
          <w:szCs w:val="24"/>
        </w:rPr>
        <w:t xml:space="preserve"> </w:t>
      </w:r>
      <w:r w:rsidR="00D9002D">
        <w:rPr>
          <w:rFonts w:ascii="Times New Roman" w:hAnsi="Times New Roman" w:cs="Times New Roman"/>
          <w:sz w:val="24"/>
          <w:szCs w:val="24"/>
        </w:rPr>
        <w:t>Praegu</w:t>
      </w:r>
      <w:r w:rsidR="00FC6D30">
        <w:rPr>
          <w:rFonts w:ascii="Times New Roman" w:hAnsi="Times New Roman" w:cs="Times New Roman"/>
          <w:sz w:val="24"/>
          <w:szCs w:val="24"/>
        </w:rPr>
        <w:t xml:space="preserve"> tuleb sätte kohaselt </w:t>
      </w:r>
      <w:r w:rsidR="00931341">
        <w:rPr>
          <w:rFonts w:ascii="Times New Roman" w:hAnsi="Times New Roman" w:cs="Times New Roman"/>
          <w:sz w:val="24"/>
          <w:szCs w:val="24"/>
        </w:rPr>
        <w:t>TVK</w:t>
      </w:r>
      <w:r w:rsidR="00FC6D30">
        <w:rPr>
          <w:rFonts w:ascii="Times New Roman" w:hAnsi="Times New Roman" w:cs="Times New Roman"/>
          <w:sz w:val="24"/>
          <w:szCs w:val="24"/>
        </w:rPr>
        <w:t xml:space="preserve"> juhatajal p</w:t>
      </w:r>
      <w:r w:rsidR="009C31DC">
        <w:rPr>
          <w:rFonts w:ascii="Times New Roman" w:hAnsi="Times New Roman" w:cs="Times New Roman"/>
          <w:sz w:val="24"/>
          <w:szCs w:val="24"/>
        </w:rPr>
        <w:t>ärast</w:t>
      </w:r>
      <w:r w:rsidR="00FC6D30">
        <w:rPr>
          <w:rFonts w:ascii="Times New Roman" w:hAnsi="Times New Roman" w:cs="Times New Roman"/>
          <w:sz w:val="24"/>
          <w:szCs w:val="24"/>
        </w:rPr>
        <w:t xml:space="preserve"> töövaidlusasja sisulist arutamist teatada pooltele otsuse teatavakstegemise kuupäev, kellaeg ja viis. </w:t>
      </w:r>
      <w:proofErr w:type="spellStart"/>
      <w:r w:rsidR="00FB13D0">
        <w:rPr>
          <w:rFonts w:ascii="Times New Roman" w:hAnsi="Times New Roman" w:cs="Times New Roman"/>
          <w:sz w:val="24"/>
          <w:szCs w:val="24"/>
        </w:rPr>
        <w:t>TvLS</w:t>
      </w:r>
      <w:proofErr w:type="spellEnd"/>
      <w:r w:rsidR="00FB13D0">
        <w:rPr>
          <w:rFonts w:ascii="Times New Roman" w:hAnsi="Times New Roman" w:cs="Times New Roman"/>
          <w:sz w:val="24"/>
          <w:szCs w:val="24"/>
        </w:rPr>
        <w:t xml:space="preserve"> § </w:t>
      </w:r>
      <w:r w:rsidR="008438E6">
        <w:rPr>
          <w:rFonts w:ascii="Times New Roman" w:hAnsi="Times New Roman" w:cs="Times New Roman"/>
          <w:sz w:val="24"/>
          <w:szCs w:val="24"/>
        </w:rPr>
        <w:t xml:space="preserve">43 lõige 8 </w:t>
      </w:r>
      <w:r w:rsidR="00A112E1">
        <w:rPr>
          <w:rFonts w:ascii="Times New Roman" w:hAnsi="Times New Roman" w:cs="Times New Roman"/>
          <w:sz w:val="24"/>
          <w:szCs w:val="24"/>
        </w:rPr>
        <w:t xml:space="preserve">sätestab sedasama, seetõttu eemaldatakse seadusest dubleeriv lause. </w:t>
      </w:r>
    </w:p>
    <w:p w14:paraId="679B1942" w14:textId="2A3E7274" w:rsidR="001006FF" w:rsidRDefault="001006FF"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033CAB46" w14:textId="1F451799" w:rsidR="00E25DC5" w:rsidRPr="00BC5DE8" w:rsidRDefault="00481E2A" w:rsidP="002F3FFC">
      <w:pPr>
        <w:tabs>
          <w:tab w:val="left" w:pos="426"/>
        </w:tabs>
        <w:spacing w:after="0" w:line="240" w:lineRule="auto"/>
        <w:jc w:val="both"/>
        <w:rPr>
          <w:rFonts w:ascii="Times New Roman" w:hAnsi="Times New Roman" w:cs="Times New Roman"/>
          <w:sz w:val="24"/>
          <w:szCs w:val="24"/>
        </w:rPr>
      </w:pPr>
      <w:r w:rsidRPr="00BC5DE8">
        <w:rPr>
          <w:rFonts w:ascii="Times New Roman" w:hAnsi="Times New Roman" w:cs="Times New Roman"/>
          <w:sz w:val="24"/>
          <w:szCs w:val="24"/>
        </w:rPr>
        <w:t>P</w:t>
      </w:r>
      <w:r w:rsidR="48378535" w:rsidRPr="00BC5DE8">
        <w:rPr>
          <w:rFonts w:ascii="Times New Roman" w:hAnsi="Times New Roman" w:cs="Times New Roman"/>
          <w:sz w:val="24"/>
          <w:szCs w:val="24"/>
        </w:rPr>
        <w:t>unktiga täiendatakse</w:t>
      </w:r>
      <w:r w:rsidR="00BC5DE8" w:rsidRPr="00BC5DE8">
        <w:rPr>
          <w:rFonts w:ascii="Times New Roman" w:hAnsi="Times New Roman" w:cs="Times New Roman"/>
          <w:sz w:val="24"/>
          <w:szCs w:val="24"/>
        </w:rPr>
        <w:t xml:space="preserve"> lõiget ka</w:t>
      </w:r>
      <w:r w:rsidR="48378535" w:rsidRPr="00BC5DE8">
        <w:rPr>
          <w:rFonts w:ascii="Times New Roman" w:hAnsi="Times New Roman" w:cs="Times New Roman"/>
          <w:sz w:val="24"/>
          <w:szCs w:val="24"/>
        </w:rPr>
        <w:t xml:space="preserve"> kolmanda ja neljanda lausega, millega nähakse ette, et </w:t>
      </w:r>
      <w:r w:rsidR="5F565B3D" w:rsidRPr="00BC5DE8">
        <w:rPr>
          <w:rFonts w:ascii="Times New Roman" w:hAnsi="Times New Roman" w:cs="Times New Roman"/>
          <w:sz w:val="24"/>
          <w:szCs w:val="24"/>
        </w:rPr>
        <w:t>TVK</w:t>
      </w:r>
      <w:r w:rsidR="48378535" w:rsidRPr="00BC5DE8">
        <w:rPr>
          <w:rFonts w:ascii="Times New Roman" w:hAnsi="Times New Roman" w:cs="Times New Roman"/>
          <w:sz w:val="24"/>
          <w:szCs w:val="24"/>
        </w:rPr>
        <w:t xml:space="preserve"> juhataja võib mõjuval põhjusel otsuse teatavaks</w:t>
      </w:r>
      <w:r w:rsidR="00FF7E9E" w:rsidRPr="00BC5DE8">
        <w:rPr>
          <w:rFonts w:ascii="Times New Roman" w:hAnsi="Times New Roman" w:cs="Times New Roman"/>
          <w:sz w:val="24"/>
          <w:szCs w:val="24"/>
        </w:rPr>
        <w:t xml:space="preserve"> </w:t>
      </w:r>
      <w:r w:rsidR="48378535" w:rsidRPr="00BC5DE8">
        <w:rPr>
          <w:rFonts w:ascii="Times New Roman" w:hAnsi="Times New Roman" w:cs="Times New Roman"/>
          <w:sz w:val="24"/>
          <w:szCs w:val="24"/>
        </w:rPr>
        <w:t xml:space="preserve">tegemise tähtaega määrusega pikendada kuni </w:t>
      </w:r>
      <w:r w:rsidR="0096490F" w:rsidRPr="00BC5DE8">
        <w:rPr>
          <w:rFonts w:ascii="Times New Roman" w:hAnsi="Times New Roman" w:cs="Times New Roman"/>
          <w:sz w:val="24"/>
          <w:szCs w:val="24"/>
        </w:rPr>
        <w:t>kümne</w:t>
      </w:r>
      <w:r w:rsidR="48378535" w:rsidRPr="00BC5DE8">
        <w:rPr>
          <w:rFonts w:ascii="Times New Roman" w:hAnsi="Times New Roman" w:cs="Times New Roman"/>
          <w:sz w:val="24"/>
          <w:szCs w:val="24"/>
        </w:rPr>
        <w:t xml:space="preserve"> </w:t>
      </w:r>
      <w:r w:rsidR="74D21564" w:rsidRPr="00BC5DE8">
        <w:rPr>
          <w:rFonts w:ascii="Times New Roman" w:hAnsi="Times New Roman" w:cs="Times New Roman"/>
          <w:sz w:val="24"/>
          <w:szCs w:val="24"/>
        </w:rPr>
        <w:t xml:space="preserve">tööpäeva võrra </w:t>
      </w:r>
      <w:r w:rsidR="48378535" w:rsidRPr="00BC5DE8">
        <w:rPr>
          <w:rFonts w:ascii="Times New Roman" w:hAnsi="Times New Roman" w:cs="Times New Roman"/>
          <w:sz w:val="24"/>
          <w:szCs w:val="24"/>
        </w:rPr>
        <w:t xml:space="preserve">ning </w:t>
      </w:r>
      <w:r w:rsidR="5F565B3D" w:rsidRPr="00BC5DE8">
        <w:rPr>
          <w:rFonts w:ascii="Times New Roman" w:hAnsi="Times New Roman" w:cs="Times New Roman"/>
          <w:sz w:val="24"/>
          <w:szCs w:val="24"/>
        </w:rPr>
        <w:t>TVK</w:t>
      </w:r>
      <w:r w:rsidR="48378535" w:rsidRPr="00BC5DE8">
        <w:rPr>
          <w:rFonts w:ascii="Times New Roman" w:hAnsi="Times New Roman" w:cs="Times New Roman"/>
          <w:sz w:val="24"/>
          <w:szCs w:val="24"/>
        </w:rPr>
        <w:t xml:space="preserve"> teatab menetlusosalistele otsuse teatavaks</w:t>
      </w:r>
      <w:r w:rsidR="0096490F" w:rsidRPr="00BC5DE8">
        <w:rPr>
          <w:rFonts w:ascii="Times New Roman" w:hAnsi="Times New Roman" w:cs="Times New Roman"/>
          <w:sz w:val="24"/>
          <w:szCs w:val="24"/>
        </w:rPr>
        <w:t xml:space="preserve"> </w:t>
      </w:r>
      <w:r w:rsidR="48378535" w:rsidRPr="00BC5DE8">
        <w:rPr>
          <w:rFonts w:ascii="Times New Roman" w:hAnsi="Times New Roman" w:cs="Times New Roman"/>
          <w:sz w:val="24"/>
          <w:szCs w:val="24"/>
        </w:rPr>
        <w:t>tegemise aja muutmisest.</w:t>
      </w:r>
    </w:p>
    <w:p w14:paraId="4FC53020" w14:textId="77777777" w:rsidR="00E25DC5" w:rsidRPr="00D355CD" w:rsidRDefault="00E25DC5" w:rsidP="002F3FFC">
      <w:pPr>
        <w:tabs>
          <w:tab w:val="left" w:pos="426"/>
        </w:tabs>
        <w:spacing w:after="0" w:line="240" w:lineRule="auto"/>
        <w:jc w:val="both"/>
        <w:rPr>
          <w:rFonts w:ascii="Times New Roman" w:hAnsi="Times New Roman" w:cs="Times New Roman"/>
          <w:sz w:val="24"/>
          <w:szCs w:val="24"/>
        </w:rPr>
      </w:pPr>
    </w:p>
    <w:p w14:paraId="38B99B91" w14:textId="71186F93" w:rsidR="00127222" w:rsidRPr="00B701A5" w:rsidRDefault="20BF6346"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Kehtiv l</w:t>
      </w:r>
      <w:r w:rsidR="00C20513">
        <w:rPr>
          <w:rFonts w:ascii="Times New Roman" w:hAnsi="Times New Roman" w:cs="Times New Roman"/>
          <w:sz w:val="24"/>
          <w:szCs w:val="24"/>
        </w:rPr>
        <w:t>õige</w:t>
      </w:r>
      <w:r w:rsidRPr="022250B6">
        <w:rPr>
          <w:rFonts w:ascii="Times New Roman" w:hAnsi="Times New Roman" w:cs="Times New Roman"/>
          <w:sz w:val="24"/>
          <w:szCs w:val="24"/>
        </w:rPr>
        <w:t xml:space="preserve"> 1 reguleerib otsuse teatavaks tegemist menetlusosalistele, kui töövaidlusasi vaa</w:t>
      </w:r>
      <w:r w:rsidR="00C20513">
        <w:rPr>
          <w:rFonts w:ascii="Times New Roman" w:hAnsi="Times New Roman" w:cs="Times New Roman"/>
          <w:sz w:val="24"/>
          <w:szCs w:val="24"/>
        </w:rPr>
        <w:t>datakse läbi</w:t>
      </w:r>
      <w:r w:rsidRPr="022250B6">
        <w:rPr>
          <w:rFonts w:ascii="Times New Roman" w:hAnsi="Times New Roman" w:cs="Times New Roman"/>
          <w:sz w:val="24"/>
          <w:szCs w:val="24"/>
        </w:rPr>
        <w:t xml:space="preserve"> istungil</w:t>
      </w:r>
      <w:r w:rsidR="218CA3E4" w:rsidRPr="022250B6">
        <w:rPr>
          <w:rFonts w:ascii="Times New Roman" w:hAnsi="Times New Roman" w:cs="Times New Roman"/>
          <w:sz w:val="24"/>
          <w:szCs w:val="24"/>
        </w:rPr>
        <w:t xml:space="preserve"> </w:t>
      </w:r>
      <w:r w:rsidR="00F14C9A">
        <w:rPr>
          <w:rFonts w:ascii="Times New Roman" w:hAnsi="Times New Roman" w:cs="Times New Roman"/>
          <w:sz w:val="24"/>
          <w:szCs w:val="24"/>
        </w:rPr>
        <w:t>ning tavaliselt tuleb</w:t>
      </w:r>
      <w:r w:rsidRPr="022250B6">
        <w:rPr>
          <w:rFonts w:ascii="Times New Roman" w:hAnsi="Times New Roman" w:cs="Times New Roman"/>
          <w:sz w:val="24"/>
          <w:szCs w:val="24"/>
        </w:rPr>
        <w:t xml:space="preserve"> otsus teatavaks teha kümne tööpäeva jooksul pärast istungi toimumist.</w:t>
      </w:r>
      <w:r w:rsidR="745F671E" w:rsidRPr="022250B6">
        <w:rPr>
          <w:rFonts w:ascii="Times New Roman" w:hAnsi="Times New Roman" w:cs="Times New Roman"/>
          <w:sz w:val="24"/>
          <w:szCs w:val="24"/>
        </w:rPr>
        <w:t xml:space="preserve"> Tähtajast kõrvale kaldu</w:t>
      </w:r>
      <w:r w:rsidR="00F14C9A">
        <w:rPr>
          <w:rFonts w:ascii="Times New Roman" w:hAnsi="Times New Roman" w:cs="Times New Roman"/>
          <w:sz w:val="24"/>
          <w:szCs w:val="24"/>
        </w:rPr>
        <w:t>da</w:t>
      </w:r>
      <w:r w:rsidR="745F671E" w:rsidRPr="022250B6">
        <w:rPr>
          <w:rFonts w:ascii="Times New Roman" w:hAnsi="Times New Roman" w:cs="Times New Roman"/>
          <w:sz w:val="24"/>
          <w:szCs w:val="24"/>
        </w:rPr>
        <w:t xml:space="preserve"> ei ole </w:t>
      </w:r>
      <w:r w:rsidR="00F14C9A">
        <w:rPr>
          <w:rFonts w:ascii="Times New Roman" w:hAnsi="Times New Roman" w:cs="Times New Roman"/>
          <w:sz w:val="24"/>
          <w:szCs w:val="24"/>
        </w:rPr>
        <w:t>praegu</w:t>
      </w:r>
      <w:r w:rsidR="745F671E" w:rsidRPr="022250B6">
        <w:rPr>
          <w:rFonts w:ascii="Times New Roman" w:hAnsi="Times New Roman" w:cs="Times New Roman"/>
          <w:sz w:val="24"/>
          <w:szCs w:val="24"/>
        </w:rPr>
        <w:t xml:space="preserve"> seadusega </w:t>
      </w:r>
      <w:r w:rsidR="00F14C9A">
        <w:rPr>
          <w:rFonts w:ascii="Times New Roman" w:hAnsi="Times New Roman" w:cs="Times New Roman"/>
          <w:sz w:val="24"/>
          <w:szCs w:val="24"/>
        </w:rPr>
        <w:t>lubatud</w:t>
      </w:r>
      <w:r w:rsidR="745F671E" w:rsidRPr="022250B6">
        <w:rPr>
          <w:rFonts w:ascii="Times New Roman" w:hAnsi="Times New Roman" w:cs="Times New Roman"/>
          <w:sz w:val="24"/>
          <w:szCs w:val="24"/>
        </w:rPr>
        <w:t>.</w:t>
      </w:r>
      <w:r w:rsidRPr="022250B6">
        <w:rPr>
          <w:rFonts w:ascii="Times New Roman" w:hAnsi="Times New Roman" w:cs="Times New Roman"/>
          <w:sz w:val="24"/>
          <w:szCs w:val="24"/>
        </w:rPr>
        <w:t xml:space="preserve"> Seadusandja antud tähtaeg on üldjuhul piisav, kuid suurema paindlikkuse huvides on </w:t>
      </w:r>
      <w:r w:rsidR="218CA3E4" w:rsidRPr="022250B6">
        <w:rPr>
          <w:rFonts w:ascii="Times New Roman" w:hAnsi="Times New Roman" w:cs="Times New Roman"/>
          <w:sz w:val="24"/>
          <w:szCs w:val="24"/>
        </w:rPr>
        <w:t>vaja</w:t>
      </w:r>
      <w:r w:rsidRPr="022250B6">
        <w:rPr>
          <w:rFonts w:ascii="Times New Roman" w:hAnsi="Times New Roman" w:cs="Times New Roman"/>
          <w:sz w:val="24"/>
          <w:szCs w:val="24"/>
        </w:rPr>
        <w:t xml:space="preserve"> anda </w:t>
      </w:r>
      <w:r w:rsidR="5F565B3D" w:rsidRPr="022250B6">
        <w:rPr>
          <w:rFonts w:ascii="Times New Roman" w:hAnsi="Times New Roman" w:cs="Times New Roman"/>
          <w:sz w:val="24"/>
          <w:szCs w:val="24"/>
        </w:rPr>
        <w:t>TVK</w:t>
      </w:r>
      <w:r w:rsidRPr="022250B6">
        <w:rPr>
          <w:rFonts w:ascii="Times New Roman" w:hAnsi="Times New Roman" w:cs="Times New Roman"/>
          <w:sz w:val="24"/>
          <w:szCs w:val="24"/>
        </w:rPr>
        <w:t xml:space="preserve"> juhatajale võimalus otsuse teatavaks</w:t>
      </w:r>
      <w:r w:rsidR="00F42336">
        <w:rPr>
          <w:rFonts w:ascii="Times New Roman" w:hAnsi="Times New Roman" w:cs="Times New Roman"/>
          <w:sz w:val="24"/>
          <w:szCs w:val="24"/>
        </w:rPr>
        <w:t xml:space="preserve"> </w:t>
      </w:r>
      <w:r w:rsidRPr="022250B6">
        <w:rPr>
          <w:rFonts w:ascii="Times New Roman" w:hAnsi="Times New Roman" w:cs="Times New Roman"/>
          <w:sz w:val="24"/>
          <w:szCs w:val="24"/>
        </w:rPr>
        <w:t>tegemise tähtaega pikendada</w:t>
      </w:r>
      <w:r w:rsidR="2F9920BC" w:rsidRPr="022250B6">
        <w:rPr>
          <w:rFonts w:ascii="Times New Roman" w:hAnsi="Times New Roman" w:cs="Times New Roman"/>
          <w:sz w:val="24"/>
          <w:szCs w:val="24"/>
        </w:rPr>
        <w:t xml:space="preserve">, näiteks väga keerukate juhtumite puhul või olukorras, kus TVK juhatajat </w:t>
      </w:r>
      <w:r w:rsidR="59BF9A07" w:rsidRPr="022250B6">
        <w:rPr>
          <w:rFonts w:ascii="Times New Roman" w:hAnsi="Times New Roman" w:cs="Times New Roman"/>
          <w:sz w:val="24"/>
          <w:szCs w:val="24"/>
        </w:rPr>
        <w:t>pärast</w:t>
      </w:r>
      <w:r w:rsidR="2F9920BC" w:rsidRPr="022250B6">
        <w:rPr>
          <w:rFonts w:ascii="Times New Roman" w:hAnsi="Times New Roman" w:cs="Times New Roman"/>
          <w:sz w:val="24"/>
          <w:szCs w:val="24"/>
        </w:rPr>
        <w:t xml:space="preserve"> istungit </w:t>
      </w:r>
      <w:proofErr w:type="spellStart"/>
      <w:r w:rsidR="2F9920BC" w:rsidRPr="022250B6">
        <w:rPr>
          <w:rFonts w:ascii="Times New Roman" w:hAnsi="Times New Roman" w:cs="Times New Roman"/>
          <w:sz w:val="24"/>
          <w:szCs w:val="24"/>
        </w:rPr>
        <w:t>haigus</w:t>
      </w:r>
      <w:r w:rsidR="006C0B3A">
        <w:rPr>
          <w:rFonts w:ascii="Times New Roman" w:hAnsi="Times New Roman" w:cs="Times New Roman"/>
          <w:sz w:val="24"/>
          <w:szCs w:val="24"/>
        </w:rPr>
        <w:t>tub</w:t>
      </w:r>
      <w:proofErr w:type="spellEnd"/>
      <w:r w:rsidR="218CA3E4" w:rsidRPr="022250B6">
        <w:rPr>
          <w:rFonts w:ascii="Times New Roman" w:hAnsi="Times New Roman" w:cs="Times New Roman"/>
          <w:sz w:val="24"/>
          <w:szCs w:val="24"/>
        </w:rPr>
        <w:t>. M</w:t>
      </w:r>
      <w:r w:rsidR="341D8C04" w:rsidRPr="022250B6">
        <w:rPr>
          <w:rFonts w:ascii="Times New Roman" w:hAnsi="Times New Roman" w:cs="Times New Roman"/>
          <w:sz w:val="24"/>
          <w:szCs w:val="24"/>
        </w:rPr>
        <w:t xml:space="preserve">õjuv põhjus on määratlemata õigusmõiste ning jääb igal konkreetsel juhul </w:t>
      </w:r>
      <w:r w:rsidR="5F565B3D" w:rsidRPr="022250B6">
        <w:rPr>
          <w:rFonts w:ascii="Times New Roman" w:hAnsi="Times New Roman" w:cs="Times New Roman"/>
          <w:sz w:val="24"/>
          <w:szCs w:val="24"/>
        </w:rPr>
        <w:t>TVK</w:t>
      </w:r>
      <w:r w:rsidR="341D8C04" w:rsidRPr="022250B6">
        <w:rPr>
          <w:rFonts w:ascii="Times New Roman" w:hAnsi="Times New Roman" w:cs="Times New Roman"/>
          <w:sz w:val="24"/>
          <w:szCs w:val="24"/>
        </w:rPr>
        <w:t xml:space="preserve"> juhataja kaalutlusotsuseks. Samas peab silmas pidama, et tä</w:t>
      </w:r>
      <w:r w:rsidRPr="022250B6">
        <w:rPr>
          <w:rFonts w:ascii="Times New Roman" w:hAnsi="Times New Roman" w:cs="Times New Roman"/>
          <w:sz w:val="24"/>
          <w:szCs w:val="24"/>
        </w:rPr>
        <w:t>hta</w:t>
      </w:r>
      <w:r w:rsidR="00F42336">
        <w:rPr>
          <w:rFonts w:ascii="Times New Roman" w:hAnsi="Times New Roman" w:cs="Times New Roman"/>
          <w:sz w:val="24"/>
          <w:szCs w:val="24"/>
        </w:rPr>
        <w:t xml:space="preserve">ega ei </w:t>
      </w:r>
      <w:r w:rsidR="00276DFD">
        <w:rPr>
          <w:rFonts w:ascii="Times New Roman" w:hAnsi="Times New Roman" w:cs="Times New Roman"/>
          <w:sz w:val="24"/>
          <w:szCs w:val="24"/>
        </w:rPr>
        <w:t xml:space="preserve">tohi </w:t>
      </w:r>
      <w:r w:rsidRPr="022250B6">
        <w:rPr>
          <w:rFonts w:ascii="Times New Roman" w:hAnsi="Times New Roman" w:cs="Times New Roman"/>
          <w:sz w:val="24"/>
          <w:szCs w:val="24"/>
        </w:rPr>
        <w:t>pikenda</w:t>
      </w:r>
      <w:r w:rsidR="00276DFD">
        <w:rPr>
          <w:rFonts w:ascii="Times New Roman" w:hAnsi="Times New Roman" w:cs="Times New Roman"/>
          <w:sz w:val="24"/>
          <w:szCs w:val="24"/>
        </w:rPr>
        <w:t>da</w:t>
      </w:r>
      <w:r w:rsidR="218CA3E4" w:rsidRPr="022250B6">
        <w:rPr>
          <w:rFonts w:ascii="Times New Roman" w:hAnsi="Times New Roman" w:cs="Times New Roman"/>
          <w:sz w:val="24"/>
          <w:szCs w:val="24"/>
        </w:rPr>
        <w:t xml:space="preserve"> kergekäeliselt</w:t>
      </w:r>
      <w:r w:rsidR="341D8C04" w:rsidRPr="022250B6">
        <w:rPr>
          <w:rFonts w:ascii="Times New Roman" w:hAnsi="Times New Roman" w:cs="Times New Roman"/>
          <w:sz w:val="24"/>
          <w:szCs w:val="24"/>
        </w:rPr>
        <w:t xml:space="preserve">. </w:t>
      </w:r>
      <w:r w:rsidR="5F565B3D" w:rsidRPr="022250B6">
        <w:rPr>
          <w:rFonts w:ascii="Times New Roman" w:hAnsi="Times New Roman" w:cs="Times New Roman"/>
          <w:sz w:val="24"/>
          <w:szCs w:val="24"/>
        </w:rPr>
        <w:t>TVK</w:t>
      </w:r>
      <w:r w:rsidR="341D8C04" w:rsidRPr="022250B6">
        <w:rPr>
          <w:rFonts w:ascii="Times New Roman" w:hAnsi="Times New Roman" w:cs="Times New Roman"/>
          <w:sz w:val="24"/>
          <w:szCs w:val="24"/>
        </w:rPr>
        <w:t xml:space="preserve"> juhatajale antud õiguse kuritarvitamise kahtluse korral on </w:t>
      </w:r>
      <w:proofErr w:type="spellStart"/>
      <w:r w:rsidR="218CA3E4" w:rsidRPr="022250B6">
        <w:rPr>
          <w:rFonts w:ascii="Times New Roman" w:hAnsi="Times New Roman" w:cs="Times New Roman"/>
          <w:sz w:val="24"/>
          <w:szCs w:val="24"/>
        </w:rPr>
        <w:t>menetlusosalis</w:t>
      </w:r>
      <w:proofErr w:type="spellEnd"/>
      <w:r w:rsidR="341D8C04" w:rsidRPr="022250B6">
        <w:rPr>
          <w:rFonts w:ascii="Times New Roman" w:hAnsi="Times New Roman" w:cs="Times New Roman"/>
          <w:sz w:val="24"/>
          <w:szCs w:val="24"/>
        </w:rPr>
        <w:t>(t)</w:t>
      </w:r>
      <w:proofErr w:type="spellStart"/>
      <w:r w:rsidR="341D8C04" w:rsidRPr="022250B6">
        <w:rPr>
          <w:rFonts w:ascii="Times New Roman" w:hAnsi="Times New Roman" w:cs="Times New Roman"/>
          <w:sz w:val="24"/>
          <w:szCs w:val="24"/>
        </w:rPr>
        <w:t>el</w:t>
      </w:r>
      <w:proofErr w:type="spellEnd"/>
      <w:r w:rsidR="341D8C04" w:rsidRPr="022250B6">
        <w:rPr>
          <w:rFonts w:ascii="Times New Roman" w:hAnsi="Times New Roman" w:cs="Times New Roman"/>
          <w:sz w:val="24"/>
          <w:szCs w:val="24"/>
        </w:rPr>
        <w:t xml:space="preserve"> võimalik esitada </w:t>
      </w:r>
      <w:r w:rsidR="218CA3E4" w:rsidRPr="022250B6">
        <w:rPr>
          <w:rFonts w:ascii="Times New Roman" w:hAnsi="Times New Roman" w:cs="Times New Roman"/>
          <w:sz w:val="24"/>
          <w:szCs w:val="24"/>
        </w:rPr>
        <w:t>Tööinspektsiooni peadirektoril</w:t>
      </w:r>
      <w:r w:rsidR="341D8C04" w:rsidRPr="022250B6">
        <w:rPr>
          <w:rFonts w:ascii="Times New Roman" w:hAnsi="Times New Roman" w:cs="Times New Roman"/>
          <w:sz w:val="24"/>
          <w:szCs w:val="24"/>
        </w:rPr>
        <w:t>e kaebus (vt § 12</w:t>
      </w:r>
      <w:r w:rsidR="341D8C04" w:rsidRPr="022250B6">
        <w:rPr>
          <w:rFonts w:ascii="Times New Roman" w:hAnsi="Times New Roman" w:cs="Times New Roman"/>
          <w:sz w:val="24"/>
          <w:szCs w:val="24"/>
          <w:vertAlign w:val="superscript"/>
        </w:rPr>
        <w:t>1</w:t>
      </w:r>
      <w:r w:rsidR="341D8C04" w:rsidRPr="022250B6">
        <w:rPr>
          <w:rFonts w:ascii="Times New Roman" w:hAnsi="Times New Roman" w:cs="Times New Roman"/>
          <w:sz w:val="24"/>
          <w:szCs w:val="24"/>
        </w:rPr>
        <w:t xml:space="preserve">) ning Tööinspektsiooni peadirektoril on kaebuse põhjendatuse korral võimalik otsustada sellise korraldava abinõu rakendamine, mis eelduslikult võimaldab menetluse seaduses sätestatud menetlusreegleid järgides lõpule viia või eriti olulise rikkumise (näiteks tähtaja pikendamise määruse põhistamata jätmine või otsuse teatavakstegemise aja muutmise teatavakstegemise kohustuse rikkumine) </w:t>
      </w:r>
      <w:r w:rsidR="00034BEA">
        <w:rPr>
          <w:rFonts w:ascii="Times New Roman" w:hAnsi="Times New Roman" w:cs="Times New Roman"/>
          <w:sz w:val="24"/>
          <w:szCs w:val="24"/>
        </w:rPr>
        <w:t xml:space="preserve">korral </w:t>
      </w:r>
      <w:r w:rsidR="341D8C04" w:rsidRPr="022250B6">
        <w:rPr>
          <w:rFonts w:ascii="Times New Roman" w:hAnsi="Times New Roman" w:cs="Times New Roman"/>
          <w:sz w:val="24"/>
          <w:szCs w:val="24"/>
        </w:rPr>
        <w:t>teha asjaomasele ministrile ettepanek distsiplinaarmenetluse läbiviimiseks.</w:t>
      </w:r>
    </w:p>
    <w:p w14:paraId="69C9CFB0" w14:textId="77777777" w:rsidR="00D53C22" w:rsidRPr="00B701A5" w:rsidRDefault="00D53C22" w:rsidP="002F3FFC">
      <w:pPr>
        <w:tabs>
          <w:tab w:val="left" w:pos="426"/>
        </w:tabs>
        <w:spacing w:after="0" w:line="240" w:lineRule="auto"/>
        <w:jc w:val="both"/>
        <w:rPr>
          <w:rFonts w:ascii="Times New Roman" w:hAnsi="Times New Roman" w:cs="Times New Roman"/>
          <w:sz w:val="24"/>
          <w:szCs w:val="24"/>
        </w:rPr>
      </w:pPr>
    </w:p>
    <w:p w14:paraId="3BDA8030" w14:textId="5568BF8F" w:rsidR="00D53C22" w:rsidRPr="00B701A5" w:rsidRDefault="36CCC889" w:rsidP="002F3FFC">
      <w:pPr>
        <w:tabs>
          <w:tab w:val="left" w:pos="426"/>
        </w:tabs>
        <w:spacing w:after="0" w:line="240" w:lineRule="auto"/>
        <w:jc w:val="both"/>
        <w:rPr>
          <w:rFonts w:ascii="Times New Roman" w:hAnsi="Times New Roman" w:cs="Times New Roman"/>
          <w:sz w:val="24"/>
          <w:szCs w:val="24"/>
        </w:rPr>
      </w:pPr>
      <w:r w:rsidRPr="64C1D15A">
        <w:rPr>
          <w:rFonts w:ascii="Times New Roman" w:hAnsi="Times New Roman" w:cs="Times New Roman"/>
          <w:b/>
          <w:bCs/>
          <w:sz w:val="24"/>
          <w:szCs w:val="24"/>
        </w:rPr>
        <w:t>P</w:t>
      </w:r>
      <w:r w:rsidR="3F596585" w:rsidRPr="64C1D15A">
        <w:rPr>
          <w:rFonts w:ascii="Times New Roman" w:hAnsi="Times New Roman" w:cs="Times New Roman"/>
          <w:b/>
          <w:bCs/>
          <w:sz w:val="24"/>
          <w:szCs w:val="24"/>
        </w:rPr>
        <w:t xml:space="preserve">unktiga </w:t>
      </w:r>
      <w:r w:rsidRPr="64C1D15A">
        <w:rPr>
          <w:rFonts w:ascii="Times New Roman" w:hAnsi="Times New Roman" w:cs="Times New Roman"/>
          <w:b/>
          <w:bCs/>
          <w:sz w:val="24"/>
          <w:szCs w:val="24"/>
        </w:rPr>
        <w:t>6</w:t>
      </w:r>
      <w:r w:rsidR="281F77DD" w:rsidRPr="64C1D15A">
        <w:rPr>
          <w:rFonts w:ascii="Times New Roman" w:hAnsi="Times New Roman" w:cs="Times New Roman"/>
          <w:b/>
          <w:bCs/>
          <w:sz w:val="24"/>
          <w:szCs w:val="24"/>
        </w:rPr>
        <w:t>8</w:t>
      </w:r>
      <w:r w:rsidR="3F596585" w:rsidRPr="64C1D15A">
        <w:rPr>
          <w:rFonts w:ascii="Times New Roman" w:hAnsi="Times New Roman" w:cs="Times New Roman"/>
          <w:sz w:val="24"/>
          <w:szCs w:val="24"/>
        </w:rPr>
        <w:t xml:space="preserve"> </w:t>
      </w:r>
      <w:commentRangeStart w:id="52"/>
      <w:r w:rsidR="3F596585" w:rsidRPr="64C1D15A">
        <w:rPr>
          <w:rFonts w:ascii="Times New Roman" w:hAnsi="Times New Roman" w:cs="Times New Roman"/>
          <w:sz w:val="24"/>
          <w:szCs w:val="24"/>
        </w:rPr>
        <w:t xml:space="preserve">muudetakse </w:t>
      </w:r>
      <w:r w:rsidR="294D7D11" w:rsidRPr="64C1D15A">
        <w:rPr>
          <w:rFonts w:ascii="Times New Roman" w:hAnsi="Times New Roman" w:cs="Times New Roman"/>
          <w:sz w:val="24"/>
          <w:szCs w:val="24"/>
        </w:rPr>
        <w:t xml:space="preserve">TvLS </w:t>
      </w:r>
      <w:r w:rsidR="33B8502A" w:rsidRPr="64C1D15A">
        <w:rPr>
          <w:rFonts w:ascii="Times New Roman" w:hAnsi="Times New Roman" w:cs="Times New Roman"/>
          <w:sz w:val="24"/>
          <w:szCs w:val="24"/>
        </w:rPr>
        <w:t>§</w:t>
      </w:r>
      <w:r w:rsidR="3F596585" w:rsidRPr="64C1D15A">
        <w:rPr>
          <w:rFonts w:ascii="Times New Roman" w:hAnsi="Times New Roman" w:cs="Times New Roman"/>
          <w:sz w:val="24"/>
          <w:szCs w:val="24"/>
        </w:rPr>
        <w:t xml:space="preserve"> 58 lõiget 5</w:t>
      </w:r>
      <w:r w:rsidR="3C8C9ED7" w:rsidRPr="64C1D15A">
        <w:rPr>
          <w:rFonts w:ascii="Times New Roman" w:hAnsi="Times New Roman" w:cs="Times New Roman"/>
          <w:sz w:val="24"/>
          <w:szCs w:val="24"/>
        </w:rPr>
        <w:t xml:space="preserve"> nii,</w:t>
      </w:r>
      <w:r w:rsidR="2BAAAB5F" w:rsidRPr="64C1D15A">
        <w:rPr>
          <w:rFonts w:ascii="Times New Roman" w:hAnsi="Times New Roman" w:cs="Times New Roman"/>
          <w:sz w:val="24"/>
          <w:szCs w:val="24"/>
        </w:rPr>
        <w:t xml:space="preserve"> et </w:t>
      </w:r>
      <w:r w:rsidR="1369A08F" w:rsidRPr="64C1D15A">
        <w:rPr>
          <w:rFonts w:ascii="Times New Roman" w:hAnsi="Times New Roman" w:cs="Times New Roman"/>
          <w:sz w:val="24"/>
          <w:szCs w:val="24"/>
        </w:rPr>
        <w:t>töövaidlusasja jätkumisel kohtumenetluses kaotatakse</w:t>
      </w:r>
      <w:r w:rsidR="2BAAAB5F" w:rsidRPr="64C1D15A">
        <w:rPr>
          <w:rFonts w:ascii="Times New Roman" w:hAnsi="Times New Roman" w:cs="Times New Roman"/>
          <w:sz w:val="24"/>
          <w:szCs w:val="24"/>
        </w:rPr>
        <w:t xml:space="preserve"> kohtu õigus nõuda avalduse esitamist hagimenetluses ettenähtud vormis. </w:t>
      </w:r>
      <w:commentRangeEnd w:id="52"/>
      <w:r w:rsidR="00BC4E0A">
        <w:commentReference w:id="52"/>
      </w:r>
      <w:r w:rsidR="2BAAAB5F" w:rsidRPr="64C1D15A">
        <w:rPr>
          <w:rFonts w:ascii="Times New Roman" w:hAnsi="Times New Roman" w:cs="Times New Roman"/>
          <w:sz w:val="24"/>
          <w:szCs w:val="24"/>
        </w:rPr>
        <w:t>Kohtule jää</w:t>
      </w:r>
      <w:r w:rsidR="67BE2DC5" w:rsidRPr="64C1D15A">
        <w:rPr>
          <w:rFonts w:ascii="Times New Roman" w:hAnsi="Times New Roman" w:cs="Times New Roman"/>
          <w:sz w:val="24"/>
          <w:szCs w:val="24"/>
        </w:rPr>
        <w:t>b</w:t>
      </w:r>
      <w:r w:rsidR="2BAAAB5F" w:rsidRPr="64C1D15A">
        <w:rPr>
          <w:rFonts w:ascii="Times New Roman" w:hAnsi="Times New Roman" w:cs="Times New Roman"/>
          <w:sz w:val="24"/>
          <w:szCs w:val="24"/>
        </w:rPr>
        <w:t xml:space="preserve"> õigus</w:t>
      </w:r>
      <w:r w:rsidR="7EF39F76" w:rsidRPr="64C1D15A">
        <w:rPr>
          <w:rFonts w:ascii="Times New Roman" w:hAnsi="Times New Roman" w:cs="Times New Roman"/>
          <w:sz w:val="24"/>
          <w:szCs w:val="24"/>
        </w:rPr>
        <w:t xml:space="preserve"> (sarnaselt praegusega)</w:t>
      </w:r>
      <w:r w:rsidR="2BAAAB5F" w:rsidRPr="64C1D15A">
        <w:rPr>
          <w:rFonts w:ascii="Times New Roman" w:hAnsi="Times New Roman" w:cs="Times New Roman"/>
          <w:sz w:val="24"/>
          <w:szCs w:val="24"/>
        </w:rPr>
        <w:t xml:space="preserve"> TsMS</w:t>
      </w:r>
      <w:r w:rsidR="6E90B6D4" w:rsidRPr="64C1D15A">
        <w:rPr>
          <w:rFonts w:ascii="Times New Roman" w:hAnsi="Times New Roman" w:cs="Times New Roman"/>
          <w:sz w:val="24"/>
          <w:szCs w:val="24"/>
        </w:rPr>
        <w:t>-i</w:t>
      </w:r>
      <w:r w:rsidR="2BAAAB5F" w:rsidRPr="64C1D15A">
        <w:rPr>
          <w:rFonts w:ascii="Times New Roman" w:hAnsi="Times New Roman" w:cs="Times New Roman"/>
          <w:sz w:val="24"/>
          <w:szCs w:val="24"/>
        </w:rPr>
        <w:t xml:space="preserve"> sätete järgi nõuda puuduste kõrvaldamist, mis aga eeldab, et kohus toob selgelt välja</w:t>
      </w:r>
      <w:r w:rsidR="6E90B6D4" w:rsidRPr="64C1D15A">
        <w:rPr>
          <w:rFonts w:ascii="Times New Roman" w:hAnsi="Times New Roman" w:cs="Times New Roman"/>
          <w:sz w:val="24"/>
          <w:szCs w:val="24"/>
        </w:rPr>
        <w:t>,</w:t>
      </w:r>
      <w:r w:rsidR="2BAAAB5F" w:rsidRPr="64C1D15A">
        <w:rPr>
          <w:rFonts w:ascii="Times New Roman" w:hAnsi="Times New Roman" w:cs="Times New Roman"/>
          <w:sz w:val="24"/>
          <w:szCs w:val="24"/>
        </w:rPr>
        <w:t xml:space="preserve"> milline puudus takistab hagi menetlemist.</w:t>
      </w:r>
    </w:p>
    <w:p w14:paraId="45A0EC7B" w14:textId="77777777" w:rsidR="001447C0" w:rsidRPr="00B701A5" w:rsidRDefault="001447C0" w:rsidP="002F3FFC">
      <w:pPr>
        <w:tabs>
          <w:tab w:val="left" w:pos="426"/>
        </w:tabs>
        <w:spacing w:after="0" w:line="240" w:lineRule="auto"/>
        <w:jc w:val="both"/>
        <w:rPr>
          <w:rFonts w:ascii="Times New Roman" w:hAnsi="Times New Roman" w:cs="Times New Roman"/>
          <w:sz w:val="24"/>
          <w:szCs w:val="24"/>
        </w:rPr>
      </w:pPr>
    </w:p>
    <w:p w14:paraId="6D46113B" w14:textId="17C5DE83" w:rsidR="001447C0" w:rsidRPr="00B701A5" w:rsidRDefault="001447C0" w:rsidP="002F3FFC">
      <w:pPr>
        <w:tabs>
          <w:tab w:val="left" w:pos="426"/>
        </w:tabs>
        <w:spacing w:after="0" w:line="240" w:lineRule="auto"/>
        <w:jc w:val="both"/>
        <w:rPr>
          <w:rFonts w:ascii="Times New Roman" w:hAnsi="Times New Roman" w:cs="Times New Roman"/>
          <w:sz w:val="24"/>
          <w:szCs w:val="24"/>
        </w:rPr>
      </w:pPr>
      <w:r w:rsidRPr="00B701A5">
        <w:rPr>
          <w:rFonts w:ascii="Times New Roman" w:hAnsi="Times New Roman" w:cs="Times New Roman"/>
          <w:sz w:val="24"/>
          <w:szCs w:val="24"/>
        </w:rPr>
        <w:t>P</w:t>
      </w:r>
      <w:r w:rsidR="00B701A5">
        <w:rPr>
          <w:rFonts w:ascii="Times New Roman" w:hAnsi="Times New Roman" w:cs="Times New Roman"/>
          <w:sz w:val="24"/>
          <w:szCs w:val="24"/>
        </w:rPr>
        <w:t>raegu on p</w:t>
      </w:r>
      <w:r w:rsidRPr="00B701A5">
        <w:rPr>
          <w:rFonts w:ascii="Times New Roman" w:hAnsi="Times New Roman" w:cs="Times New Roman"/>
          <w:sz w:val="24"/>
          <w:szCs w:val="24"/>
        </w:rPr>
        <w:t xml:space="preserve">robleemiks asjaolu, et kuigi </w:t>
      </w:r>
      <w:proofErr w:type="spellStart"/>
      <w:r w:rsidRPr="00B701A5">
        <w:rPr>
          <w:rFonts w:ascii="Times New Roman" w:hAnsi="Times New Roman" w:cs="Times New Roman"/>
          <w:sz w:val="24"/>
          <w:szCs w:val="24"/>
        </w:rPr>
        <w:t>TvLS</w:t>
      </w:r>
      <w:proofErr w:type="spellEnd"/>
      <w:r w:rsidR="00066296">
        <w:rPr>
          <w:rFonts w:ascii="Times New Roman" w:hAnsi="Times New Roman" w:cs="Times New Roman"/>
          <w:sz w:val="24"/>
          <w:szCs w:val="24"/>
        </w:rPr>
        <w:t>-i</w:t>
      </w:r>
      <w:r w:rsidRPr="00B701A5">
        <w:rPr>
          <w:rFonts w:ascii="Times New Roman" w:hAnsi="Times New Roman" w:cs="Times New Roman"/>
          <w:sz w:val="24"/>
          <w:szCs w:val="24"/>
        </w:rPr>
        <w:t xml:space="preserve"> §</w:t>
      </w:r>
      <w:r w:rsidR="00B701A5" w:rsidRPr="00B701A5">
        <w:rPr>
          <w:rFonts w:ascii="Times New Roman" w:hAnsi="Times New Roman" w:cs="Times New Roman"/>
          <w:sz w:val="24"/>
          <w:szCs w:val="24"/>
        </w:rPr>
        <w:t xml:space="preserve"> </w:t>
      </w:r>
      <w:r w:rsidRPr="00B701A5">
        <w:rPr>
          <w:rFonts w:ascii="Times New Roman" w:hAnsi="Times New Roman" w:cs="Times New Roman"/>
          <w:sz w:val="24"/>
          <w:szCs w:val="24"/>
        </w:rPr>
        <w:t xml:space="preserve">58 </w:t>
      </w:r>
      <w:r w:rsidR="00B701A5" w:rsidRPr="00B701A5">
        <w:rPr>
          <w:rFonts w:ascii="Times New Roman" w:hAnsi="Times New Roman" w:cs="Times New Roman"/>
          <w:sz w:val="24"/>
          <w:szCs w:val="24"/>
        </w:rPr>
        <w:t>l</w:t>
      </w:r>
      <w:r w:rsidR="00066296">
        <w:rPr>
          <w:rFonts w:ascii="Times New Roman" w:hAnsi="Times New Roman" w:cs="Times New Roman"/>
          <w:sz w:val="24"/>
          <w:szCs w:val="24"/>
        </w:rPr>
        <w:t>õike</w:t>
      </w:r>
      <w:r w:rsidRPr="00B701A5">
        <w:rPr>
          <w:rFonts w:ascii="Times New Roman" w:hAnsi="Times New Roman" w:cs="Times New Roman"/>
          <w:sz w:val="24"/>
          <w:szCs w:val="24"/>
        </w:rPr>
        <w:t xml:space="preserve"> 4 kohaselt võib </w:t>
      </w:r>
      <w:r w:rsidR="00931341" w:rsidRPr="00B701A5">
        <w:rPr>
          <w:rFonts w:ascii="Times New Roman" w:hAnsi="Times New Roman" w:cs="Times New Roman"/>
          <w:sz w:val="24"/>
          <w:szCs w:val="24"/>
        </w:rPr>
        <w:t>TVK</w:t>
      </w:r>
      <w:r w:rsidRPr="00B701A5">
        <w:rPr>
          <w:rFonts w:ascii="Times New Roman" w:hAnsi="Times New Roman" w:cs="Times New Roman"/>
          <w:sz w:val="24"/>
          <w:szCs w:val="24"/>
        </w:rPr>
        <w:t xml:space="preserve"> avalduse rahuldamise korral vastaspool esitada kohtule taotluse, et</w:t>
      </w:r>
      <w:r w:rsidR="006821D2" w:rsidRPr="00B701A5">
        <w:rPr>
          <w:rFonts w:ascii="Times New Roman" w:hAnsi="Times New Roman" w:cs="Times New Roman"/>
          <w:sz w:val="24"/>
          <w:szCs w:val="24"/>
        </w:rPr>
        <w:t xml:space="preserve"> </w:t>
      </w:r>
      <w:r w:rsidR="00931341" w:rsidRPr="00B701A5">
        <w:rPr>
          <w:rFonts w:ascii="Times New Roman" w:hAnsi="Times New Roman" w:cs="Times New Roman"/>
          <w:sz w:val="24"/>
          <w:szCs w:val="24"/>
        </w:rPr>
        <w:t>TVK</w:t>
      </w:r>
      <w:r w:rsidR="006821D2" w:rsidRPr="00B701A5">
        <w:rPr>
          <w:rFonts w:ascii="Times New Roman" w:hAnsi="Times New Roman" w:cs="Times New Roman"/>
          <w:sz w:val="24"/>
          <w:szCs w:val="24"/>
        </w:rPr>
        <w:t xml:space="preserve"> esitatud</w:t>
      </w:r>
      <w:r w:rsidRPr="00B701A5">
        <w:rPr>
          <w:rFonts w:ascii="Times New Roman" w:hAnsi="Times New Roman" w:cs="Times New Roman"/>
          <w:sz w:val="24"/>
          <w:szCs w:val="24"/>
        </w:rPr>
        <w:t xml:space="preserve"> avaldus vaadataks hagimenetluse korras läbi hagina, siis näiteks 2022. aastal nõudis kohus uue hagi esitamist 70% juhtudest</w:t>
      </w:r>
      <w:r w:rsidR="000D67A0">
        <w:rPr>
          <w:rFonts w:ascii="Times New Roman" w:hAnsi="Times New Roman" w:cs="Times New Roman"/>
          <w:sz w:val="24"/>
          <w:szCs w:val="24"/>
        </w:rPr>
        <w:t>. S</w:t>
      </w:r>
      <w:r w:rsidRPr="00B701A5">
        <w:rPr>
          <w:rFonts w:ascii="Times New Roman" w:hAnsi="Times New Roman" w:cs="Times New Roman"/>
          <w:sz w:val="24"/>
          <w:szCs w:val="24"/>
        </w:rPr>
        <w:t xml:space="preserve">ealjuures </w:t>
      </w:r>
      <w:r w:rsidR="000D67A0">
        <w:rPr>
          <w:rFonts w:ascii="Times New Roman" w:hAnsi="Times New Roman" w:cs="Times New Roman"/>
          <w:sz w:val="24"/>
          <w:szCs w:val="24"/>
        </w:rPr>
        <w:t>nõuti uue hagi esitamist tihti</w:t>
      </w:r>
      <w:r w:rsidR="00D94985">
        <w:rPr>
          <w:rFonts w:ascii="Times New Roman" w:hAnsi="Times New Roman" w:cs="Times New Roman"/>
          <w:sz w:val="24"/>
          <w:szCs w:val="24"/>
        </w:rPr>
        <w:t xml:space="preserve"> täpsemalt</w:t>
      </w:r>
      <w:r w:rsidRPr="00B701A5">
        <w:rPr>
          <w:rFonts w:ascii="Times New Roman" w:hAnsi="Times New Roman" w:cs="Times New Roman"/>
          <w:sz w:val="24"/>
          <w:szCs w:val="24"/>
        </w:rPr>
        <w:t xml:space="preserve"> põhjendamata, milles TVK avalduse puudused seisnesid. </w:t>
      </w:r>
      <w:r w:rsidR="006C4729">
        <w:rPr>
          <w:rFonts w:ascii="Times New Roman" w:hAnsi="Times New Roman" w:cs="Times New Roman"/>
          <w:sz w:val="24"/>
          <w:szCs w:val="24"/>
        </w:rPr>
        <w:t xml:space="preserve"> </w:t>
      </w:r>
      <w:r w:rsidR="00D229B9">
        <w:rPr>
          <w:rFonts w:ascii="Times New Roman" w:hAnsi="Times New Roman" w:cs="Times New Roman"/>
          <w:sz w:val="24"/>
          <w:szCs w:val="24"/>
        </w:rPr>
        <w:t>Eelkirjeldatud r</w:t>
      </w:r>
      <w:r w:rsidR="007A4D68">
        <w:rPr>
          <w:rFonts w:ascii="Times New Roman" w:hAnsi="Times New Roman" w:cs="Times New Roman"/>
          <w:sz w:val="24"/>
          <w:szCs w:val="24"/>
        </w:rPr>
        <w:t xml:space="preserve">egulatsiooni </w:t>
      </w:r>
      <w:r w:rsidR="00F12325">
        <w:rPr>
          <w:rFonts w:ascii="Times New Roman" w:hAnsi="Times New Roman" w:cs="Times New Roman"/>
          <w:sz w:val="24"/>
          <w:szCs w:val="24"/>
        </w:rPr>
        <w:t xml:space="preserve">mõte </w:t>
      </w:r>
      <w:r w:rsidR="006107CC">
        <w:rPr>
          <w:rFonts w:ascii="Times New Roman" w:hAnsi="Times New Roman" w:cs="Times New Roman"/>
          <w:sz w:val="24"/>
          <w:szCs w:val="24"/>
        </w:rPr>
        <w:t>on</w:t>
      </w:r>
      <w:r w:rsidR="00853F70">
        <w:rPr>
          <w:rFonts w:ascii="Times New Roman" w:hAnsi="Times New Roman" w:cs="Times New Roman"/>
          <w:sz w:val="24"/>
          <w:szCs w:val="24"/>
        </w:rPr>
        <w:t xml:space="preserve"> peale TVK menetlust kohtusse pöördumist lihtsustada, mistõttu ei ole kujunenud olukord</w:t>
      </w:r>
      <w:r w:rsidR="0045071B">
        <w:rPr>
          <w:rFonts w:ascii="Times New Roman" w:hAnsi="Times New Roman" w:cs="Times New Roman"/>
          <w:sz w:val="24"/>
          <w:szCs w:val="24"/>
        </w:rPr>
        <w:t xml:space="preserve"> </w:t>
      </w:r>
      <w:r w:rsidR="00C06BA1">
        <w:rPr>
          <w:rFonts w:ascii="Times New Roman" w:hAnsi="Times New Roman" w:cs="Times New Roman"/>
          <w:sz w:val="24"/>
          <w:szCs w:val="24"/>
        </w:rPr>
        <w:t>kooskõlas sätte</w:t>
      </w:r>
      <w:r w:rsidR="008069CE">
        <w:rPr>
          <w:rFonts w:ascii="Times New Roman" w:hAnsi="Times New Roman" w:cs="Times New Roman"/>
          <w:sz w:val="24"/>
          <w:szCs w:val="24"/>
        </w:rPr>
        <w:t xml:space="preserve"> algse</w:t>
      </w:r>
      <w:r w:rsidR="00C06BA1">
        <w:rPr>
          <w:rFonts w:ascii="Times New Roman" w:hAnsi="Times New Roman" w:cs="Times New Roman"/>
          <w:sz w:val="24"/>
          <w:szCs w:val="24"/>
        </w:rPr>
        <w:t xml:space="preserve"> eesmärgiga. </w:t>
      </w:r>
    </w:p>
    <w:p w14:paraId="72C0A687" w14:textId="77777777" w:rsidR="00121196" w:rsidRPr="00B701A5" w:rsidRDefault="00121196" w:rsidP="002F3FFC">
      <w:pPr>
        <w:tabs>
          <w:tab w:val="left" w:pos="426"/>
        </w:tabs>
        <w:spacing w:after="0" w:line="240" w:lineRule="auto"/>
        <w:jc w:val="both"/>
        <w:rPr>
          <w:rFonts w:ascii="Times New Roman" w:hAnsi="Times New Roman" w:cs="Times New Roman"/>
          <w:sz w:val="24"/>
          <w:szCs w:val="24"/>
        </w:rPr>
      </w:pPr>
    </w:p>
    <w:p w14:paraId="1DE1B8AF" w14:textId="772CEBDA" w:rsidR="00121196" w:rsidRPr="00B701A5" w:rsidRDefault="00121196" w:rsidP="002F3FFC">
      <w:pPr>
        <w:tabs>
          <w:tab w:val="left" w:pos="426"/>
        </w:tabs>
        <w:spacing w:after="0" w:line="240" w:lineRule="auto"/>
        <w:jc w:val="both"/>
        <w:rPr>
          <w:rFonts w:ascii="Times New Roman" w:hAnsi="Times New Roman" w:cs="Times New Roman"/>
          <w:sz w:val="24"/>
          <w:szCs w:val="24"/>
        </w:rPr>
      </w:pPr>
      <w:r w:rsidRPr="00B701A5">
        <w:rPr>
          <w:rFonts w:ascii="Times New Roman" w:hAnsi="Times New Roman" w:cs="Times New Roman"/>
          <w:sz w:val="24"/>
          <w:szCs w:val="24"/>
        </w:rPr>
        <w:t>Kaasneva lisakoormuse tõttu jäetakse hagi</w:t>
      </w:r>
      <w:r w:rsidR="0061004D" w:rsidRPr="00B701A5">
        <w:rPr>
          <w:rFonts w:ascii="Times New Roman" w:hAnsi="Times New Roman" w:cs="Times New Roman"/>
          <w:sz w:val="24"/>
          <w:szCs w:val="24"/>
        </w:rPr>
        <w:t xml:space="preserve"> sageli esitamata, mistõttu </w:t>
      </w:r>
      <w:r w:rsidR="00931341" w:rsidRPr="00B701A5">
        <w:rPr>
          <w:rFonts w:ascii="Times New Roman" w:hAnsi="Times New Roman" w:cs="Times New Roman"/>
          <w:sz w:val="24"/>
          <w:szCs w:val="24"/>
        </w:rPr>
        <w:t>TVK</w:t>
      </w:r>
      <w:r w:rsidR="0061004D" w:rsidRPr="00B701A5">
        <w:rPr>
          <w:rFonts w:ascii="Times New Roman" w:hAnsi="Times New Roman" w:cs="Times New Roman"/>
          <w:sz w:val="24"/>
          <w:szCs w:val="24"/>
        </w:rPr>
        <w:t xml:space="preserve"> otsus </w:t>
      </w:r>
      <w:r w:rsidR="00006DB8">
        <w:rPr>
          <w:rFonts w:ascii="Times New Roman" w:hAnsi="Times New Roman" w:cs="Times New Roman"/>
          <w:sz w:val="24"/>
          <w:szCs w:val="24"/>
        </w:rPr>
        <w:t>vaidlustatud</w:t>
      </w:r>
      <w:r w:rsidR="000A4352">
        <w:rPr>
          <w:rFonts w:ascii="Times New Roman" w:hAnsi="Times New Roman" w:cs="Times New Roman"/>
          <w:sz w:val="24"/>
          <w:szCs w:val="24"/>
        </w:rPr>
        <w:t xml:space="preserve"> osas</w:t>
      </w:r>
      <w:r w:rsidR="0061004D" w:rsidRPr="00B701A5">
        <w:rPr>
          <w:rFonts w:ascii="Times New Roman" w:hAnsi="Times New Roman" w:cs="Times New Roman"/>
          <w:sz w:val="24"/>
          <w:szCs w:val="24"/>
        </w:rPr>
        <w:t xml:space="preserve"> ei jõustu. See on toonud kaasa olukordi, kus hageja, olles saanud </w:t>
      </w:r>
      <w:r w:rsidR="00931341" w:rsidRPr="00B701A5">
        <w:rPr>
          <w:rFonts w:ascii="Times New Roman" w:hAnsi="Times New Roman" w:cs="Times New Roman"/>
          <w:sz w:val="24"/>
          <w:szCs w:val="24"/>
        </w:rPr>
        <w:t>TVK</w:t>
      </w:r>
      <w:r w:rsidR="00D94985">
        <w:rPr>
          <w:rFonts w:ascii="Times New Roman" w:hAnsi="Times New Roman" w:cs="Times New Roman"/>
          <w:sz w:val="24"/>
          <w:szCs w:val="24"/>
        </w:rPr>
        <w:t>-</w:t>
      </w:r>
      <w:r w:rsidR="0061004D" w:rsidRPr="00B701A5">
        <w:rPr>
          <w:rFonts w:ascii="Times New Roman" w:hAnsi="Times New Roman" w:cs="Times New Roman"/>
          <w:sz w:val="24"/>
          <w:szCs w:val="24"/>
        </w:rPr>
        <w:t xml:space="preserve">st õiguse, ei saagi </w:t>
      </w:r>
      <w:r w:rsidR="00CB6716" w:rsidRPr="00B701A5">
        <w:rPr>
          <w:rFonts w:ascii="Times New Roman" w:hAnsi="Times New Roman" w:cs="Times New Roman"/>
          <w:sz w:val="24"/>
          <w:szCs w:val="24"/>
        </w:rPr>
        <w:t xml:space="preserve">õiglast lahendit ning peab </w:t>
      </w:r>
      <w:r w:rsidR="00931341" w:rsidRPr="00B701A5">
        <w:rPr>
          <w:rFonts w:ascii="Times New Roman" w:hAnsi="Times New Roman" w:cs="Times New Roman"/>
          <w:sz w:val="24"/>
          <w:szCs w:val="24"/>
        </w:rPr>
        <w:t>TVK</w:t>
      </w:r>
      <w:r w:rsidR="00D94985">
        <w:rPr>
          <w:rFonts w:ascii="Times New Roman" w:hAnsi="Times New Roman" w:cs="Times New Roman"/>
          <w:sz w:val="24"/>
          <w:szCs w:val="24"/>
        </w:rPr>
        <w:t>-</w:t>
      </w:r>
      <w:r w:rsidR="00CB6716" w:rsidRPr="00B701A5">
        <w:rPr>
          <w:rFonts w:ascii="Times New Roman" w:hAnsi="Times New Roman" w:cs="Times New Roman"/>
          <w:sz w:val="24"/>
          <w:szCs w:val="24"/>
        </w:rPr>
        <w:t xml:space="preserve">s kaotajaks jäänud poolele </w:t>
      </w:r>
      <w:r w:rsidR="00CC05EB" w:rsidRPr="00B701A5">
        <w:rPr>
          <w:rFonts w:ascii="Times New Roman" w:hAnsi="Times New Roman" w:cs="Times New Roman"/>
          <w:sz w:val="24"/>
          <w:szCs w:val="24"/>
        </w:rPr>
        <w:t xml:space="preserve">nõudmise korral kinni maksma ka menetluskulud. </w:t>
      </w:r>
      <w:r w:rsidR="00931341" w:rsidRPr="00B701A5">
        <w:rPr>
          <w:rFonts w:ascii="Times New Roman" w:hAnsi="Times New Roman" w:cs="Times New Roman"/>
          <w:sz w:val="24"/>
          <w:szCs w:val="24"/>
        </w:rPr>
        <w:t>TVK</w:t>
      </w:r>
      <w:r w:rsidR="00CC05EB" w:rsidRPr="00B701A5">
        <w:rPr>
          <w:rFonts w:ascii="Times New Roman" w:hAnsi="Times New Roman" w:cs="Times New Roman"/>
          <w:sz w:val="24"/>
          <w:szCs w:val="24"/>
        </w:rPr>
        <w:t xml:space="preserve"> eesmärk on pooltele tuua lihtne, kiire, odav ja õiglane lahendus. </w:t>
      </w:r>
      <w:r w:rsidR="00A65F87">
        <w:rPr>
          <w:rFonts w:ascii="Times New Roman" w:hAnsi="Times New Roman" w:cs="Times New Roman"/>
          <w:sz w:val="24"/>
          <w:szCs w:val="24"/>
        </w:rPr>
        <w:lastRenderedPageBreak/>
        <w:t>Kõnea</w:t>
      </w:r>
      <w:r w:rsidR="00F505EE">
        <w:rPr>
          <w:rFonts w:ascii="Times New Roman" w:hAnsi="Times New Roman" w:cs="Times New Roman"/>
          <w:sz w:val="24"/>
          <w:szCs w:val="24"/>
        </w:rPr>
        <w:t>lune</w:t>
      </w:r>
      <w:r w:rsidR="00CC05EB" w:rsidRPr="00B701A5">
        <w:rPr>
          <w:rFonts w:ascii="Times New Roman" w:hAnsi="Times New Roman" w:cs="Times New Roman"/>
          <w:sz w:val="24"/>
          <w:szCs w:val="24"/>
        </w:rPr>
        <w:t xml:space="preserve"> muudatus aitab seda eesmärki saavutada.</w:t>
      </w:r>
      <w:r w:rsidR="00083C73">
        <w:rPr>
          <w:rFonts w:ascii="Times New Roman" w:hAnsi="Times New Roman" w:cs="Times New Roman"/>
          <w:sz w:val="24"/>
          <w:szCs w:val="24"/>
        </w:rPr>
        <w:t xml:space="preserve"> Teisalt ei ole tegu </w:t>
      </w:r>
      <w:r w:rsidR="00CF6AF8">
        <w:rPr>
          <w:rFonts w:ascii="Times New Roman" w:hAnsi="Times New Roman" w:cs="Times New Roman"/>
          <w:sz w:val="24"/>
          <w:szCs w:val="24"/>
        </w:rPr>
        <w:t xml:space="preserve">põhimõttelise muudatusega, vaid </w:t>
      </w:r>
      <w:r w:rsidR="00A919C5">
        <w:rPr>
          <w:rFonts w:ascii="Times New Roman" w:hAnsi="Times New Roman" w:cs="Times New Roman"/>
          <w:sz w:val="24"/>
          <w:szCs w:val="24"/>
        </w:rPr>
        <w:t xml:space="preserve">juba praegu </w:t>
      </w:r>
      <w:proofErr w:type="spellStart"/>
      <w:r w:rsidR="00A919C5">
        <w:rPr>
          <w:rFonts w:ascii="Times New Roman" w:hAnsi="Times New Roman" w:cs="Times New Roman"/>
          <w:sz w:val="24"/>
          <w:szCs w:val="24"/>
        </w:rPr>
        <w:t>TvLS-is</w:t>
      </w:r>
      <w:proofErr w:type="spellEnd"/>
      <w:r w:rsidR="00A919C5">
        <w:rPr>
          <w:rFonts w:ascii="Times New Roman" w:hAnsi="Times New Roman" w:cs="Times New Roman"/>
          <w:sz w:val="24"/>
          <w:szCs w:val="24"/>
        </w:rPr>
        <w:t xml:space="preserve"> ettenähtud praktikaga</w:t>
      </w:r>
      <w:r w:rsidR="002E0353">
        <w:rPr>
          <w:rFonts w:ascii="Times New Roman" w:hAnsi="Times New Roman" w:cs="Times New Roman"/>
          <w:sz w:val="24"/>
          <w:szCs w:val="24"/>
        </w:rPr>
        <w:t xml:space="preserve">, mille sõnastust täpsustatakse. </w:t>
      </w:r>
    </w:p>
    <w:p w14:paraId="26F73CB0" w14:textId="77777777" w:rsidR="001C66F9" w:rsidRPr="00B701A5" w:rsidRDefault="001C66F9" w:rsidP="002F3FFC">
      <w:pPr>
        <w:tabs>
          <w:tab w:val="left" w:pos="426"/>
        </w:tabs>
        <w:spacing w:after="0" w:line="240" w:lineRule="auto"/>
        <w:jc w:val="both"/>
        <w:rPr>
          <w:rFonts w:ascii="Times New Roman" w:hAnsi="Times New Roman" w:cs="Times New Roman"/>
          <w:sz w:val="24"/>
          <w:szCs w:val="24"/>
        </w:rPr>
      </w:pPr>
    </w:p>
    <w:p w14:paraId="25238BD8" w14:textId="77777777" w:rsidR="00C76CD2" w:rsidRDefault="001C66F9" w:rsidP="002F3FFC">
      <w:pPr>
        <w:tabs>
          <w:tab w:val="left" w:pos="426"/>
        </w:tabs>
        <w:spacing w:after="0" w:line="240" w:lineRule="auto"/>
        <w:jc w:val="both"/>
        <w:rPr>
          <w:rFonts w:ascii="Times New Roman" w:hAnsi="Times New Roman" w:cs="Times New Roman"/>
          <w:sz w:val="24"/>
          <w:szCs w:val="24"/>
        </w:rPr>
      </w:pPr>
      <w:r w:rsidRPr="00B701A5">
        <w:rPr>
          <w:rFonts w:ascii="Times New Roman" w:hAnsi="Times New Roman" w:cs="Times New Roman"/>
          <w:sz w:val="24"/>
          <w:szCs w:val="24"/>
        </w:rPr>
        <w:t xml:space="preserve">Puhkudeks, kus avaldaja on </w:t>
      </w:r>
      <w:r w:rsidR="00931341" w:rsidRPr="00B701A5">
        <w:rPr>
          <w:rFonts w:ascii="Times New Roman" w:hAnsi="Times New Roman" w:cs="Times New Roman"/>
          <w:sz w:val="24"/>
          <w:szCs w:val="24"/>
        </w:rPr>
        <w:t>TVK</w:t>
      </w:r>
      <w:r w:rsidR="00D94985">
        <w:rPr>
          <w:rFonts w:ascii="Times New Roman" w:hAnsi="Times New Roman" w:cs="Times New Roman"/>
          <w:sz w:val="24"/>
          <w:szCs w:val="24"/>
        </w:rPr>
        <w:t>-</w:t>
      </w:r>
      <w:r w:rsidRPr="00B701A5">
        <w:rPr>
          <w:rFonts w:ascii="Times New Roman" w:hAnsi="Times New Roman" w:cs="Times New Roman"/>
          <w:sz w:val="24"/>
          <w:szCs w:val="24"/>
        </w:rPr>
        <w:t xml:space="preserve">s enda avaldust muutnud ning seetõttu võib kohtule ja pooltele olla ebaselge, mis on avalduse sisu, </w:t>
      </w:r>
      <w:r w:rsidR="00213FE8" w:rsidRPr="00B701A5">
        <w:rPr>
          <w:rFonts w:ascii="Times New Roman" w:hAnsi="Times New Roman" w:cs="Times New Roman"/>
          <w:sz w:val="24"/>
          <w:szCs w:val="24"/>
        </w:rPr>
        <w:t>säilib</w:t>
      </w:r>
      <w:r w:rsidRPr="00B701A5">
        <w:rPr>
          <w:rFonts w:ascii="Times New Roman" w:hAnsi="Times New Roman" w:cs="Times New Roman"/>
          <w:sz w:val="24"/>
          <w:szCs w:val="24"/>
        </w:rPr>
        <w:t xml:space="preserve"> </w:t>
      </w:r>
      <w:r w:rsidR="00213FE8" w:rsidRPr="00B701A5">
        <w:rPr>
          <w:rFonts w:ascii="Times New Roman" w:hAnsi="Times New Roman" w:cs="Times New Roman"/>
          <w:sz w:val="24"/>
          <w:szCs w:val="24"/>
        </w:rPr>
        <w:t xml:space="preserve">kohtul </w:t>
      </w:r>
      <w:r w:rsidRPr="00B701A5">
        <w:rPr>
          <w:rFonts w:ascii="Times New Roman" w:hAnsi="Times New Roman" w:cs="Times New Roman"/>
          <w:sz w:val="24"/>
          <w:szCs w:val="24"/>
        </w:rPr>
        <w:t>võimalus nõuda hagi tervikteksti esitamist.</w:t>
      </w:r>
    </w:p>
    <w:p w14:paraId="47275F61" w14:textId="77777777" w:rsidR="00C76CD2" w:rsidRDefault="00C76CD2" w:rsidP="002F3FFC">
      <w:pPr>
        <w:tabs>
          <w:tab w:val="left" w:pos="426"/>
        </w:tabs>
        <w:spacing w:after="0" w:line="240" w:lineRule="auto"/>
        <w:jc w:val="both"/>
        <w:rPr>
          <w:rFonts w:ascii="Times New Roman" w:hAnsi="Times New Roman" w:cs="Times New Roman"/>
          <w:sz w:val="24"/>
          <w:szCs w:val="24"/>
        </w:rPr>
      </w:pPr>
    </w:p>
    <w:p w14:paraId="4E89FB99" w14:textId="4A84A310" w:rsidR="00177F80" w:rsidRDefault="0072165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4A228DD" w:rsidRPr="1952477E">
        <w:rPr>
          <w:rFonts w:ascii="Times New Roman" w:hAnsi="Times New Roman" w:cs="Times New Roman"/>
          <w:b/>
          <w:bCs/>
          <w:sz w:val="24"/>
          <w:szCs w:val="24"/>
        </w:rPr>
        <w:t xml:space="preserve">unktiga </w:t>
      </w:r>
      <w:r w:rsidR="00BC5DE8">
        <w:rPr>
          <w:rFonts w:ascii="Times New Roman" w:hAnsi="Times New Roman" w:cs="Times New Roman"/>
          <w:b/>
          <w:bCs/>
          <w:sz w:val="24"/>
          <w:szCs w:val="24"/>
        </w:rPr>
        <w:t>69</w:t>
      </w:r>
      <w:r w:rsidR="04A228DD" w:rsidRPr="1952477E">
        <w:rPr>
          <w:rFonts w:ascii="Times New Roman" w:hAnsi="Times New Roman" w:cs="Times New Roman"/>
          <w:b/>
          <w:bCs/>
          <w:sz w:val="24"/>
          <w:szCs w:val="24"/>
        </w:rPr>
        <w:t xml:space="preserve"> </w:t>
      </w:r>
      <w:r w:rsidR="5A4DF2B8" w:rsidRPr="1952477E">
        <w:rPr>
          <w:rFonts w:ascii="Times New Roman" w:hAnsi="Times New Roman" w:cs="Times New Roman"/>
          <w:sz w:val="24"/>
          <w:szCs w:val="24"/>
        </w:rPr>
        <w:t xml:space="preserve">muudetakse </w:t>
      </w:r>
      <w:proofErr w:type="spellStart"/>
      <w:r w:rsidR="00EE5B1D">
        <w:rPr>
          <w:rFonts w:ascii="Times New Roman" w:hAnsi="Times New Roman" w:cs="Times New Roman"/>
          <w:sz w:val="24"/>
          <w:szCs w:val="24"/>
        </w:rPr>
        <w:t>TvLS</w:t>
      </w:r>
      <w:proofErr w:type="spellEnd"/>
      <w:r w:rsidR="00EE5B1D">
        <w:rPr>
          <w:rFonts w:ascii="Times New Roman" w:hAnsi="Times New Roman" w:cs="Times New Roman"/>
          <w:sz w:val="24"/>
          <w:szCs w:val="24"/>
        </w:rPr>
        <w:t xml:space="preserve"> </w:t>
      </w:r>
      <w:r w:rsidR="00F505EE" w:rsidRPr="022250B6">
        <w:rPr>
          <w:rFonts w:ascii="Times New Roman" w:hAnsi="Times New Roman" w:cs="Times New Roman"/>
          <w:sz w:val="24"/>
          <w:szCs w:val="24"/>
        </w:rPr>
        <w:t>§</w:t>
      </w:r>
      <w:r w:rsidR="5A4DF2B8" w:rsidRPr="1952477E">
        <w:rPr>
          <w:rFonts w:ascii="Times New Roman" w:hAnsi="Times New Roman" w:cs="Times New Roman"/>
          <w:sz w:val="24"/>
          <w:szCs w:val="24"/>
        </w:rPr>
        <w:t xml:space="preserve"> 58</w:t>
      </w:r>
      <w:r w:rsidR="44212A22" w:rsidRPr="1952477E">
        <w:rPr>
          <w:rFonts w:ascii="Times New Roman" w:hAnsi="Times New Roman" w:cs="Times New Roman"/>
          <w:sz w:val="24"/>
          <w:szCs w:val="24"/>
        </w:rPr>
        <w:t xml:space="preserve"> lõiget 7</w:t>
      </w:r>
      <w:r w:rsidR="0CA0BF30" w:rsidRPr="1952477E">
        <w:rPr>
          <w:rFonts w:ascii="Times New Roman" w:hAnsi="Times New Roman" w:cs="Times New Roman"/>
          <w:sz w:val="24"/>
          <w:szCs w:val="24"/>
        </w:rPr>
        <w:t xml:space="preserve"> sarnaselt </w:t>
      </w:r>
      <w:r w:rsidR="73AB93FD" w:rsidRPr="1952477E">
        <w:rPr>
          <w:rFonts w:ascii="Times New Roman" w:hAnsi="Times New Roman" w:cs="Times New Roman"/>
          <w:sz w:val="24"/>
          <w:szCs w:val="24"/>
        </w:rPr>
        <w:t>eelnõu eelmise punktiga (</w:t>
      </w:r>
      <w:proofErr w:type="spellStart"/>
      <w:r w:rsidR="73AB93FD" w:rsidRPr="1952477E">
        <w:rPr>
          <w:rFonts w:ascii="Times New Roman" w:hAnsi="Times New Roman" w:cs="Times New Roman"/>
          <w:sz w:val="24"/>
          <w:szCs w:val="24"/>
        </w:rPr>
        <w:t>TvLS</w:t>
      </w:r>
      <w:proofErr w:type="spellEnd"/>
      <w:r w:rsidR="73AB93FD" w:rsidRPr="1952477E">
        <w:rPr>
          <w:rFonts w:ascii="Times New Roman" w:hAnsi="Times New Roman" w:cs="Times New Roman"/>
          <w:sz w:val="24"/>
          <w:szCs w:val="24"/>
        </w:rPr>
        <w:t xml:space="preserve"> § 58 lg 5 muudatus) viisil</w:t>
      </w:r>
      <w:r w:rsidR="0CA0BF30" w:rsidRPr="1952477E">
        <w:rPr>
          <w:rFonts w:ascii="Times New Roman" w:hAnsi="Times New Roman" w:cs="Times New Roman"/>
          <w:sz w:val="24"/>
          <w:szCs w:val="24"/>
        </w:rPr>
        <w:t xml:space="preserve">, et </w:t>
      </w:r>
      <w:r w:rsidR="0CEDB571" w:rsidRPr="1952477E">
        <w:rPr>
          <w:rFonts w:ascii="Times New Roman" w:hAnsi="Times New Roman" w:cs="Times New Roman"/>
          <w:sz w:val="24"/>
          <w:szCs w:val="24"/>
        </w:rPr>
        <w:t>kohtu</w:t>
      </w:r>
      <w:r w:rsidR="00F505EE">
        <w:rPr>
          <w:rFonts w:ascii="Times New Roman" w:hAnsi="Times New Roman" w:cs="Times New Roman"/>
          <w:sz w:val="24"/>
          <w:szCs w:val="24"/>
        </w:rPr>
        <w:t>l</w:t>
      </w:r>
      <w:r w:rsidR="0CEDB571" w:rsidRPr="1952477E">
        <w:rPr>
          <w:rFonts w:ascii="Times New Roman" w:hAnsi="Times New Roman" w:cs="Times New Roman"/>
          <w:sz w:val="24"/>
          <w:szCs w:val="24"/>
        </w:rPr>
        <w:t xml:space="preserve"> </w:t>
      </w:r>
      <w:r w:rsidR="00F505EE" w:rsidRPr="1952477E">
        <w:rPr>
          <w:rFonts w:ascii="Times New Roman" w:hAnsi="Times New Roman" w:cs="Times New Roman"/>
          <w:sz w:val="24"/>
          <w:szCs w:val="24"/>
        </w:rPr>
        <w:t xml:space="preserve">kaob </w:t>
      </w:r>
      <w:r w:rsidR="0CEDB571" w:rsidRPr="1952477E">
        <w:rPr>
          <w:rFonts w:ascii="Times New Roman" w:hAnsi="Times New Roman" w:cs="Times New Roman"/>
          <w:sz w:val="24"/>
          <w:szCs w:val="24"/>
        </w:rPr>
        <w:t xml:space="preserve">õigus nõuda </w:t>
      </w:r>
      <w:r w:rsidR="1B4DE5B0" w:rsidRPr="1952477E">
        <w:rPr>
          <w:rFonts w:ascii="Times New Roman" w:hAnsi="Times New Roman" w:cs="Times New Roman"/>
          <w:sz w:val="24"/>
          <w:szCs w:val="24"/>
        </w:rPr>
        <w:t>avalduse esitamist hagimenetluses ettenähtud vormis.</w:t>
      </w:r>
      <w:r w:rsidR="5A9771AB" w:rsidRPr="1952477E">
        <w:rPr>
          <w:rFonts w:ascii="Times New Roman" w:hAnsi="Times New Roman" w:cs="Times New Roman"/>
          <w:sz w:val="24"/>
          <w:szCs w:val="24"/>
        </w:rPr>
        <w:t xml:space="preserve"> </w:t>
      </w:r>
      <w:r w:rsidR="00583DFA" w:rsidRPr="1952477E">
        <w:rPr>
          <w:rFonts w:ascii="Times New Roman" w:hAnsi="Times New Roman" w:cs="Times New Roman"/>
          <w:sz w:val="24"/>
          <w:szCs w:val="24"/>
        </w:rPr>
        <w:t xml:space="preserve">Olukorras, kus </w:t>
      </w:r>
      <w:r w:rsidR="5F565B3D" w:rsidRPr="1952477E">
        <w:rPr>
          <w:rFonts w:ascii="Times New Roman" w:hAnsi="Times New Roman" w:cs="Times New Roman"/>
          <w:sz w:val="24"/>
          <w:szCs w:val="24"/>
        </w:rPr>
        <w:t>TVK</w:t>
      </w:r>
      <w:r w:rsidR="00583DFA" w:rsidRPr="1952477E">
        <w:rPr>
          <w:rFonts w:ascii="Times New Roman" w:hAnsi="Times New Roman" w:cs="Times New Roman"/>
          <w:sz w:val="24"/>
          <w:szCs w:val="24"/>
        </w:rPr>
        <w:t xml:space="preserve"> on avalduse rahuldanud ja kohtusse pöördub vastaspool, nõuavad kohtud sageli põhjendamatult hagi esitamist</w:t>
      </w:r>
      <w:r w:rsidR="73AB93FD" w:rsidRPr="1952477E">
        <w:rPr>
          <w:rFonts w:ascii="Times New Roman" w:hAnsi="Times New Roman" w:cs="Times New Roman"/>
          <w:sz w:val="24"/>
          <w:szCs w:val="24"/>
        </w:rPr>
        <w:t>.</w:t>
      </w:r>
      <w:r w:rsidR="00583DFA" w:rsidRPr="1952477E">
        <w:rPr>
          <w:rFonts w:ascii="Times New Roman" w:hAnsi="Times New Roman" w:cs="Times New Roman"/>
          <w:sz w:val="24"/>
          <w:szCs w:val="24"/>
        </w:rPr>
        <w:t xml:space="preserve"> </w:t>
      </w:r>
      <w:proofErr w:type="spellStart"/>
      <w:r w:rsidR="00583DFA" w:rsidRPr="1952477E">
        <w:rPr>
          <w:rFonts w:ascii="Times New Roman" w:hAnsi="Times New Roman" w:cs="Times New Roman"/>
          <w:sz w:val="24"/>
          <w:szCs w:val="24"/>
        </w:rPr>
        <w:t>TvLS</w:t>
      </w:r>
      <w:proofErr w:type="spellEnd"/>
      <w:r w:rsidR="000768C2">
        <w:rPr>
          <w:rFonts w:ascii="Times New Roman" w:hAnsi="Times New Roman" w:cs="Times New Roman"/>
          <w:sz w:val="24"/>
          <w:szCs w:val="24"/>
        </w:rPr>
        <w:t>-i</w:t>
      </w:r>
      <w:r w:rsidR="00583DFA" w:rsidRPr="1952477E">
        <w:rPr>
          <w:rFonts w:ascii="Times New Roman" w:hAnsi="Times New Roman" w:cs="Times New Roman"/>
          <w:sz w:val="24"/>
          <w:szCs w:val="24"/>
        </w:rPr>
        <w:t xml:space="preserve"> § 58 l</w:t>
      </w:r>
      <w:r w:rsidR="000768C2">
        <w:rPr>
          <w:rFonts w:ascii="Times New Roman" w:hAnsi="Times New Roman" w:cs="Times New Roman"/>
          <w:sz w:val="24"/>
          <w:szCs w:val="24"/>
        </w:rPr>
        <w:t>õike</w:t>
      </w:r>
      <w:r w:rsidR="00583DFA" w:rsidRPr="1952477E">
        <w:rPr>
          <w:rFonts w:ascii="Times New Roman" w:hAnsi="Times New Roman" w:cs="Times New Roman"/>
          <w:sz w:val="24"/>
          <w:szCs w:val="24"/>
        </w:rPr>
        <w:t xml:space="preserve"> 5 kohaselt tuleks üldjuhul lugeda hagiavalduseks </w:t>
      </w:r>
      <w:r w:rsidR="5F565B3D" w:rsidRPr="1952477E">
        <w:rPr>
          <w:rFonts w:ascii="Times New Roman" w:hAnsi="Times New Roman" w:cs="Times New Roman"/>
          <w:sz w:val="24"/>
          <w:szCs w:val="24"/>
        </w:rPr>
        <w:t>TVK</w:t>
      </w:r>
      <w:r w:rsidR="73AB93FD" w:rsidRPr="1952477E">
        <w:rPr>
          <w:rFonts w:ascii="Times New Roman" w:hAnsi="Times New Roman" w:cs="Times New Roman"/>
          <w:sz w:val="24"/>
          <w:szCs w:val="24"/>
        </w:rPr>
        <w:t>-</w:t>
      </w:r>
      <w:proofErr w:type="spellStart"/>
      <w:r w:rsidR="167C29E6" w:rsidRPr="1952477E">
        <w:rPr>
          <w:rFonts w:ascii="Times New Roman" w:hAnsi="Times New Roman" w:cs="Times New Roman"/>
          <w:sz w:val="24"/>
          <w:szCs w:val="24"/>
        </w:rPr>
        <w:t>le</w:t>
      </w:r>
      <w:proofErr w:type="spellEnd"/>
      <w:r w:rsidR="00583DFA" w:rsidRPr="1952477E">
        <w:rPr>
          <w:rFonts w:ascii="Times New Roman" w:hAnsi="Times New Roman" w:cs="Times New Roman"/>
          <w:sz w:val="24"/>
          <w:szCs w:val="24"/>
        </w:rPr>
        <w:t xml:space="preserve"> esitatud avaldus. Üksnes juhul, kui see ei vasta hagiavalduse nõuetele, tuleks nõuda eraldi hagi esitamist.</w:t>
      </w:r>
    </w:p>
    <w:p w14:paraId="3BB6FB38" w14:textId="77777777" w:rsidR="00C76CD2" w:rsidRPr="00B701A5" w:rsidRDefault="00C76CD2" w:rsidP="002F3FFC">
      <w:pPr>
        <w:tabs>
          <w:tab w:val="left" w:pos="426"/>
        </w:tabs>
        <w:spacing w:after="0" w:line="240" w:lineRule="auto"/>
        <w:jc w:val="both"/>
        <w:rPr>
          <w:rFonts w:ascii="Times New Roman" w:hAnsi="Times New Roman" w:cs="Times New Roman"/>
          <w:sz w:val="24"/>
          <w:szCs w:val="24"/>
        </w:rPr>
      </w:pPr>
    </w:p>
    <w:p w14:paraId="335F469E" w14:textId="1FC5E6E9" w:rsidR="00C76CD2" w:rsidRDefault="00C31394" w:rsidP="002F3FFC">
      <w:pPr>
        <w:tabs>
          <w:tab w:val="left" w:pos="426"/>
        </w:tabs>
        <w:spacing w:after="0" w:line="240" w:lineRule="auto"/>
        <w:jc w:val="both"/>
        <w:rPr>
          <w:rFonts w:ascii="Times New Roman" w:hAnsi="Times New Roman" w:cs="Times New Roman"/>
          <w:sz w:val="24"/>
          <w:szCs w:val="24"/>
        </w:rPr>
      </w:pPr>
      <w:r w:rsidRPr="00B701A5">
        <w:rPr>
          <w:rFonts w:ascii="Times New Roman" w:hAnsi="Times New Roman" w:cs="Times New Roman"/>
          <w:sz w:val="24"/>
          <w:szCs w:val="24"/>
        </w:rPr>
        <w:t xml:space="preserve">2022. a esitatud avalduste puhul nõudis kohus uue hagi esitamist 70% juhtudest. Seejuures puudusid kohtumäärustes sageli põhjendused, milles seisnesid TVK avalduse puudused, või välja toodud puudused ei olnud sellised, mis takistaksid hagi menetlemist, nt märkimata oli, kas hageja soovib suulist või kirjalikku menetlust. </w:t>
      </w:r>
      <w:r w:rsidR="00F77038">
        <w:rPr>
          <w:rFonts w:ascii="Times New Roman" w:hAnsi="Times New Roman" w:cs="Times New Roman"/>
          <w:sz w:val="24"/>
          <w:szCs w:val="24"/>
        </w:rPr>
        <w:t>E</w:t>
      </w:r>
      <w:r w:rsidRPr="00B701A5">
        <w:rPr>
          <w:rFonts w:ascii="Times New Roman" w:hAnsi="Times New Roman" w:cs="Times New Roman"/>
          <w:sz w:val="24"/>
          <w:szCs w:val="24"/>
        </w:rPr>
        <w:t>nam kui 10% juhtudest ei esitanud hageja hagi, mistõttu tema nõue jäi kohtus läbi vaatamata, st potentsiaalselt tema õigused kaitseta.</w:t>
      </w:r>
      <w:r w:rsidR="006A34E3" w:rsidRPr="00B701A5">
        <w:rPr>
          <w:rFonts w:ascii="Times New Roman" w:hAnsi="Times New Roman" w:cs="Times New Roman"/>
          <w:sz w:val="24"/>
          <w:szCs w:val="24"/>
        </w:rPr>
        <w:t xml:space="preserve"> Muudatus aitab taolisi olukordi edaspidi vältida</w:t>
      </w:r>
      <w:r w:rsidR="00C76CD2">
        <w:rPr>
          <w:rFonts w:ascii="Times New Roman" w:hAnsi="Times New Roman" w:cs="Times New Roman"/>
          <w:sz w:val="24"/>
          <w:szCs w:val="24"/>
        </w:rPr>
        <w:t>.</w:t>
      </w:r>
    </w:p>
    <w:p w14:paraId="56AC04BF" w14:textId="77777777" w:rsidR="00C76CD2" w:rsidRDefault="00C76CD2" w:rsidP="002F3FFC">
      <w:pPr>
        <w:tabs>
          <w:tab w:val="left" w:pos="426"/>
        </w:tabs>
        <w:spacing w:after="0" w:line="240" w:lineRule="auto"/>
        <w:jc w:val="both"/>
        <w:rPr>
          <w:rFonts w:ascii="Times New Roman" w:hAnsi="Times New Roman" w:cs="Times New Roman"/>
          <w:sz w:val="24"/>
          <w:szCs w:val="24"/>
        </w:rPr>
      </w:pPr>
    </w:p>
    <w:p w14:paraId="2735B269" w14:textId="54CE69A0" w:rsidR="00FE5584" w:rsidRPr="00D355CD" w:rsidRDefault="40D530C4" w:rsidP="002F3FFC">
      <w:pPr>
        <w:tabs>
          <w:tab w:val="left" w:pos="426"/>
        </w:tabs>
        <w:spacing w:after="0" w:line="240" w:lineRule="auto"/>
        <w:jc w:val="both"/>
        <w:rPr>
          <w:rFonts w:ascii="Times New Roman" w:hAnsi="Times New Roman" w:cs="Times New Roman"/>
          <w:sz w:val="24"/>
          <w:szCs w:val="24"/>
        </w:rPr>
      </w:pPr>
      <w:commentRangeStart w:id="53"/>
      <w:r w:rsidRPr="64C1D15A">
        <w:rPr>
          <w:rFonts w:ascii="Times New Roman" w:hAnsi="Times New Roman" w:cs="Times New Roman"/>
          <w:sz w:val="24"/>
          <w:szCs w:val="24"/>
        </w:rPr>
        <w:t>Punktiga 61 muudetakse ka</w:t>
      </w:r>
      <w:r w:rsidR="718E9DF0" w:rsidRPr="64C1D15A">
        <w:rPr>
          <w:rFonts w:ascii="Times New Roman" w:hAnsi="Times New Roman" w:cs="Times New Roman"/>
          <w:sz w:val="24"/>
          <w:szCs w:val="24"/>
        </w:rPr>
        <w:t xml:space="preserve">  </w:t>
      </w:r>
      <w:r w:rsidR="49E8C29B" w:rsidRPr="64C1D15A">
        <w:rPr>
          <w:rFonts w:ascii="Times New Roman" w:hAnsi="Times New Roman" w:cs="Times New Roman"/>
          <w:sz w:val="24"/>
          <w:szCs w:val="24"/>
        </w:rPr>
        <w:t>§</w:t>
      </w:r>
      <w:r w:rsidR="718E9DF0" w:rsidRPr="64C1D15A">
        <w:rPr>
          <w:rFonts w:ascii="Times New Roman" w:hAnsi="Times New Roman" w:cs="Times New Roman"/>
          <w:sz w:val="24"/>
          <w:szCs w:val="24"/>
        </w:rPr>
        <w:t xml:space="preserve"> 58 lõi</w:t>
      </w:r>
      <w:r w:rsidR="49E8C29B" w:rsidRPr="64C1D15A">
        <w:rPr>
          <w:rFonts w:ascii="Times New Roman" w:hAnsi="Times New Roman" w:cs="Times New Roman"/>
          <w:sz w:val="24"/>
          <w:szCs w:val="24"/>
        </w:rPr>
        <w:t>get</w:t>
      </w:r>
      <w:r w:rsidR="718E9DF0" w:rsidRPr="64C1D15A">
        <w:rPr>
          <w:rFonts w:ascii="Times New Roman" w:hAnsi="Times New Roman" w:cs="Times New Roman"/>
          <w:sz w:val="24"/>
          <w:szCs w:val="24"/>
        </w:rPr>
        <w:t xml:space="preserve"> 8</w:t>
      </w:r>
      <w:r w:rsidR="49E8C29B" w:rsidRPr="64C1D15A">
        <w:rPr>
          <w:rFonts w:ascii="Times New Roman" w:hAnsi="Times New Roman" w:cs="Times New Roman"/>
          <w:sz w:val="24"/>
          <w:szCs w:val="24"/>
        </w:rPr>
        <w:t>,</w:t>
      </w:r>
      <w:r w:rsidR="718E9DF0" w:rsidRPr="64C1D15A">
        <w:rPr>
          <w:rFonts w:ascii="Times New Roman" w:hAnsi="Times New Roman" w:cs="Times New Roman"/>
          <w:sz w:val="24"/>
          <w:szCs w:val="24"/>
        </w:rPr>
        <w:t xml:space="preserve"> lisad</w:t>
      </w:r>
      <w:r w:rsidR="49E8C29B" w:rsidRPr="64C1D15A">
        <w:rPr>
          <w:rFonts w:ascii="Times New Roman" w:hAnsi="Times New Roman" w:cs="Times New Roman"/>
          <w:sz w:val="24"/>
          <w:szCs w:val="24"/>
        </w:rPr>
        <w:t>es</w:t>
      </w:r>
      <w:r w:rsidR="718E9DF0" w:rsidRPr="64C1D15A">
        <w:rPr>
          <w:rFonts w:ascii="Times New Roman" w:hAnsi="Times New Roman" w:cs="Times New Roman"/>
          <w:sz w:val="24"/>
          <w:szCs w:val="24"/>
        </w:rPr>
        <w:t xml:space="preserve"> võimalus</w:t>
      </w:r>
      <w:r w:rsidR="49E8C29B" w:rsidRPr="64C1D15A">
        <w:rPr>
          <w:rFonts w:ascii="Times New Roman" w:hAnsi="Times New Roman" w:cs="Times New Roman"/>
          <w:sz w:val="24"/>
          <w:szCs w:val="24"/>
        </w:rPr>
        <w:t>e</w:t>
      </w:r>
      <w:r w:rsidR="718E9DF0" w:rsidRPr="64C1D15A">
        <w:rPr>
          <w:rFonts w:ascii="Times New Roman" w:hAnsi="Times New Roman" w:cs="Times New Roman"/>
          <w:sz w:val="24"/>
          <w:szCs w:val="24"/>
        </w:rPr>
        <w:t xml:space="preserve"> kohtule esitatud avalduse</w:t>
      </w:r>
      <w:r w:rsidR="02C1A1E8" w:rsidRPr="64C1D15A">
        <w:rPr>
          <w:rFonts w:ascii="Times New Roman" w:hAnsi="Times New Roman" w:cs="Times New Roman"/>
          <w:sz w:val="24"/>
          <w:szCs w:val="24"/>
        </w:rPr>
        <w:t>s</w:t>
      </w:r>
      <w:r w:rsidR="62BB518E" w:rsidRPr="64C1D15A">
        <w:rPr>
          <w:rFonts w:ascii="Times New Roman" w:hAnsi="Times New Roman" w:cs="Times New Roman"/>
          <w:sz w:val="24"/>
          <w:szCs w:val="24"/>
        </w:rPr>
        <w:t xml:space="preserve"> hagist</w:t>
      </w:r>
      <w:r w:rsidR="02C1A1E8" w:rsidRPr="64C1D15A">
        <w:rPr>
          <w:rFonts w:ascii="Times New Roman" w:hAnsi="Times New Roman" w:cs="Times New Roman"/>
          <w:sz w:val="24"/>
          <w:szCs w:val="24"/>
        </w:rPr>
        <w:t xml:space="preserve"> </w:t>
      </w:r>
      <w:r w:rsidR="4F122D5C" w:rsidRPr="64C1D15A">
        <w:rPr>
          <w:rFonts w:ascii="Times New Roman" w:hAnsi="Times New Roman" w:cs="Times New Roman"/>
          <w:sz w:val="24"/>
          <w:szCs w:val="24"/>
        </w:rPr>
        <w:t>loobumise k</w:t>
      </w:r>
      <w:r w:rsidR="433AFFDB" w:rsidRPr="64C1D15A">
        <w:rPr>
          <w:rFonts w:ascii="Times New Roman" w:hAnsi="Times New Roman" w:cs="Times New Roman"/>
          <w:sz w:val="24"/>
          <w:szCs w:val="24"/>
        </w:rPr>
        <w:t xml:space="preserve">õrval </w:t>
      </w:r>
      <w:r w:rsidR="62BB518E" w:rsidRPr="64C1D15A">
        <w:rPr>
          <w:rFonts w:ascii="Times New Roman" w:hAnsi="Times New Roman" w:cs="Times New Roman"/>
          <w:sz w:val="24"/>
          <w:szCs w:val="24"/>
        </w:rPr>
        <w:t>avaldus</w:t>
      </w:r>
      <w:r w:rsidR="02C1A1E8" w:rsidRPr="64C1D15A">
        <w:rPr>
          <w:rFonts w:ascii="Times New Roman" w:hAnsi="Times New Roman" w:cs="Times New Roman"/>
          <w:sz w:val="24"/>
          <w:szCs w:val="24"/>
        </w:rPr>
        <w:t xml:space="preserve"> </w:t>
      </w:r>
      <w:r w:rsidR="718E9DF0" w:rsidRPr="64C1D15A">
        <w:rPr>
          <w:rFonts w:ascii="Times New Roman" w:hAnsi="Times New Roman" w:cs="Times New Roman"/>
          <w:sz w:val="24"/>
          <w:szCs w:val="24"/>
        </w:rPr>
        <w:t>ka tagasi võtta.</w:t>
      </w:r>
      <w:r w:rsidR="05598633" w:rsidRPr="64C1D15A">
        <w:rPr>
          <w:rFonts w:ascii="Times New Roman" w:hAnsi="Times New Roman" w:cs="Times New Roman"/>
          <w:sz w:val="24"/>
          <w:szCs w:val="24"/>
        </w:rPr>
        <w:t xml:space="preserve"> </w:t>
      </w:r>
      <w:commentRangeEnd w:id="53"/>
      <w:r w:rsidR="000B7F78">
        <w:commentReference w:id="53"/>
      </w:r>
      <w:r w:rsidR="1260AD20" w:rsidRPr="64C1D15A">
        <w:rPr>
          <w:rFonts w:ascii="Times New Roman" w:hAnsi="Times New Roman" w:cs="Times New Roman"/>
          <w:sz w:val="24"/>
          <w:szCs w:val="24"/>
        </w:rPr>
        <w:t>Kohtule esitatud hagiavalduse tagasivõtmiseks või sellest loobumiseks kehtib erikord, m</w:t>
      </w:r>
      <w:r w:rsidR="4F122D5C" w:rsidRPr="64C1D15A">
        <w:rPr>
          <w:rFonts w:ascii="Times New Roman" w:hAnsi="Times New Roman" w:cs="Times New Roman"/>
          <w:sz w:val="24"/>
          <w:szCs w:val="24"/>
        </w:rPr>
        <w:t>uu hulgas</w:t>
      </w:r>
      <w:r w:rsidR="1260AD20" w:rsidRPr="64C1D15A">
        <w:rPr>
          <w:rFonts w:ascii="Times New Roman" w:hAnsi="Times New Roman" w:cs="Times New Roman"/>
          <w:sz w:val="24"/>
          <w:szCs w:val="24"/>
        </w:rPr>
        <w:t xml:space="preserve"> peab kohus tagasivõtmise või loobumise määrusega lahendama. Hagist loobumine ei jõustu enne, kui kohus on selle määrusega vastu võtnud ja selle TsMS</w:t>
      </w:r>
      <w:r w:rsidR="6F88B8BF" w:rsidRPr="64C1D15A">
        <w:rPr>
          <w:rFonts w:ascii="Times New Roman" w:hAnsi="Times New Roman" w:cs="Times New Roman"/>
          <w:sz w:val="24"/>
          <w:szCs w:val="24"/>
        </w:rPr>
        <w:t>-i</w:t>
      </w:r>
      <w:r w:rsidR="1260AD20" w:rsidRPr="64C1D15A">
        <w:rPr>
          <w:rFonts w:ascii="Times New Roman" w:hAnsi="Times New Roman" w:cs="Times New Roman"/>
          <w:sz w:val="24"/>
          <w:szCs w:val="24"/>
        </w:rPr>
        <w:t xml:space="preserve"> §</w:t>
      </w:r>
      <w:r w:rsidR="6F88B8BF" w:rsidRPr="64C1D15A">
        <w:rPr>
          <w:rFonts w:ascii="Times New Roman" w:hAnsi="Times New Roman" w:cs="Times New Roman"/>
          <w:sz w:val="24"/>
          <w:szCs w:val="24"/>
        </w:rPr>
        <w:t> </w:t>
      </w:r>
      <w:r w:rsidR="1260AD20" w:rsidRPr="64C1D15A">
        <w:rPr>
          <w:rFonts w:ascii="Times New Roman" w:hAnsi="Times New Roman" w:cs="Times New Roman"/>
          <w:sz w:val="24"/>
          <w:szCs w:val="24"/>
        </w:rPr>
        <w:t>429 l</w:t>
      </w:r>
      <w:r w:rsidR="6F88B8BF" w:rsidRPr="64C1D15A">
        <w:rPr>
          <w:rFonts w:ascii="Times New Roman" w:hAnsi="Times New Roman" w:cs="Times New Roman"/>
          <w:sz w:val="24"/>
          <w:szCs w:val="24"/>
        </w:rPr>
        <w:t>õike</w:t>
      </w:r>
      <w:r w:rsidR="1260AD20" w:rsidRPr="64C1D15A">
        <w:rPr>
          <w:rFonts w:ascii="Times New Roman" w:hAnsi="Times New Roman" w:cs="Times New Roman"/>
          <w:sz w:val="24"/>
          <w:szCs w:val="24"/>
        </w:rPr>
        <w:t xml:space="preserve"> 1 esimese lause ja § 431 l</w:t>
      </w:r>
      <w:r w:rsidR="6F88B8BF" w:rsidRPr="64C1D15A">
        <w:rPr>
          <w:rFonts w:ascii="Times New Roman" w:hAnsi="Times New Roman" w:cs="Times New Roman"/>
          <w:sz w:val="24"/>
          <w:szCs w:val="24"/>
        </w:rPr>
        <w:t>õike</w:t>
      </w:r>
      <w:r w:rsidR="1260AD20" w:rsidRPr="64C1D15A">
        <w:rPr>
          <w:rFonts w:ascii="Times New Roman" w:hAnsi="Times New Roman" w:cs="Times New Roman"/>
          <w:sz w:val="24"/>
          <w:szCs w:val="24"/>
        </w:rPr>
        <w:t xml:space="preserve"> 1 esimese lause alusel menetluse lõpetanud. Kuni loobumistaotluse lahendamiseni on hagejal õigus ümber mõelda ja avaldus tagasi võtta, st oma menetluslikku positsiooni muuta.</w:t>
      </w:r>
      <w:r w:rsidR="50DC4085" w:rsidRPr="64C1D15A">
        <w:rPr>
          <w:rFonts w:ascii="Times New Roman" w:hAnsi="Times New Roman" w:cs="Times New Roman"/>
          <w:sz w:val="24"/>
          <w:szCs w:val="24"/>
        </w:rPr>
        <w:t xml:space="preserve"> Muudatuse tulemusena kaob põhjendamatu piirang, mille kohaselt kohtule esitatud avaldu</w:t>
      </w:r>
      <w:r w:rsidR="5A6C4D31" w:rsidRPr="64C1D15A">
        <w:rPr>
          <w:rFonts w:ascii="Times New Roman" w:hAnsi="Times New Roman" w:cs="Times New Roman"/>
          <w:sz w:val="24"/>
          <w:szCs w:val="24"/>
        </w:rPr>
        <w:t xml:space="preserve">sest võib loobuda, kuid mitte seda tagasi võtta. Tagasivõtmise korral säiliks </w:t>
      </w:r>
      <w:r w:rsidR="07A392B6" w:rsidRPr="64C1D15A">
        <w:rPr>
          <w:rFonts w:ascii="Times New Roman" w:hAnsi="Times New Roman" w:cs="Times New Roman"/>
          <w:sz w:val="24"/>
          <w:szCs w:val="24"/>
        </w:rPr>
        <w:t xml:space="preserve">võimalus </w:t>
      </w:r>
      <w:r w:rsidR="5A6C4D31" w:rsidRPr="64C1D15A">
        <w:rPr>
          <w:rFonts w:ascii="Times New Roman" w:hAnsi="Times New Roman" w:cs="Times New Roman"/>
          <w:sz w:val="24"/>
          <w:szCs w:val="24"/>
        </w:rPr>
        <w:t>sama nõudega ka tulevikus kohtu poole pöörduda.</w:t>
      </w:r>
    </w:p>
    <w:p w14:paraId="52360ECC" w14:textId="24F84194" w:rsidR="00D26776" w:rsidRDefault="00D26776"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18EFEC7D" w14:textId="19A4D313" w:rsidR="00523D11" w:rsidRPr="00D355CD" w:rsidRDefault="003F21AD"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184FAA12" w:rsidRPr="022250B6">
        <w:rPr>
          <w:rFonts w:ascii="Times New Roman" w:hAnsi="Times New Roman" w:cs="Times New Roman"/>
          <w:b/>
          <w:bCs/>
          <w:sz w:val="24"/>
          <w:szCs w:val="24"/>
        </w:rPr>
        <w:t xml:space="preserve">unktiga </w:t>
      </w:r>
      <w:r w:rsidR="006B41AC">
        <w:rPr>
          <w:rFonts w:ascii="Times New Roman" w:hAnsi="Times New Roman" w:cs="Times New Roman"/>
          <w:b/>
          <w:bCs/>
          <w:sz w:val="24"/>
          <w:szCs w:val="24"/>
        </w:rPr>
        <w:t>7</w:t>
      </w:r>
      <w:r w:rsidR="006C6FE2">
        <w:rPr>
          <w:rFonts w:ascii="Times New Roman" w:hAnsi="Times New Roman" w:cs="Times New Roman"/>
          <w:b/>
          <w:bCs/>
          <w:sz w:val="24"/>
          <w:szCs w:val="24"/>
        </w:rPr>
        <w:t>0</w:t>
      </w:r>
      <w:r w:rsidR="184FAA12" w:rsidRPr="022250B6">
        <w:rPr>
          <w:rFonts w:ascii="Times New Roman" w:hAnsi="Times New Roman" w:cs="Times New Roman"/>
          <w:sz w:val="24"/>
          <w:szCs w:val="24"/>
        </w:rPr>
        <w:t xml:space="preserve"> täiendatakse </w:t>
      </w:r>
      <w:proofErr w:type="spellStart"/>
      <w:r w:rsidR="00AA2BA5">
        <w:rPr>
          <w:rFonts w:ascii="Times New Roman" w:hAnsi="Times New Roman" w:cs="Times New Roman"/>
          <w:sz w:val="24"/>
          <w:szCs w:val="24"/>
        </w:rPr>
        <w:t>TvLS</w:t>
      </w:r>
      <w:proofErr w:type="spellEnd"/>
      <w:r w:rsidR="00AA2BA5">
        <w:rPr>
          <w:rFonts w:ascii="Times New Roman" w:hAnsi="Times New Roman" w:cs="Times New Roman"/>
          <w:sz w:val="24"/>
          <w:szCs w:val="24"/>
        </w:rPr>
        <w:t xml:space="preserve"> </w:t>
      </w:r>
      <w:r w:rsidR="006F3388" w:rsidRPr="022250B6">
        <w:rPr>
          <w:rFonts w:ascii="Times New Roman" w:hAnsi="Times New Roman" w:cs="Times New Roman"/>
          <w:sz w:val="24"/>
          <w:szCs w:val="24"/>
        </w:rPr>
        <w:t>§</w:t>
      </w:r>
      <w:r w:rsidR="184FAA12" w:rsidRPr="022250B6">
        <w:rPr>
          <w:rFonts w:ascii="Times New Roman" w:hAnsi="Times New Roman" w:cs="Times New Roman"/>
          <w:sz w:val="24"/>
          <w:szCs w:val="24"/>
        </w:rPr>
        <w:t xml:space="preserve"> 59 lõikega 2</w:t>
      </w:r>
      <w:r w:rsidR="184FAA12" w:rsidRPr="022250B6">
        <w:rPr>
          <w:rFonts w:ascii="Times New Roman" w:hAnsi="Times New Roman" w:cs="Times New Roman"/>
          <w:sz w:val="24"/>
          <w:szCs w:val="24"/>
          <w:vertAlign w:val="superscript"/>
        </w:rPr>
        <w:t>1</w:t>
      </w:r>
      <w:r w:rsidR="0CDD1DD9" w:rsidRPr="022250B6">
        <w:rPr>
          <w:rFonts w:ascii="Times New Roman" w:hAnsi="Times New Roman" w:cs="Times New Roman"/>
          <w:sz w:val="24"/>
          <w:szCs w:val="24"/>
        </w:rPr>
        <w:t xml:space="preserve">. </w:t>
      </w:r>
      <w:r w:rsidR="7397951B" w:rsidRPr="022250B6">
        <w:rPr>
          <w:rFonts w:ascii="Times New Roman" w:hAnsi="Times New Roman" w:cs="Times New Roman"/>
          <w:sz w:val="24"/>
          <w:szCs w:val="24"/>
        </w:rPr>
        <w:t xml:space="preserve">Muudatus on seotud </w:t>
      </w:r>
      <w:proofErr w:type="spellStart"/>
      <w:r w:rsidR="7397951B" w:rsidRPr="022250B6">
        <w:rPr>
          <w:rFonts w:ascii="Times New Roman" w:hAnsi="Times New Roman" w:cs="Times New Roman"/>
          <w:sz w:val="24"/>
          <w:szCs w:val="24"/>
        </w:rPr>
        <w:t>TvLS</w:t>
      </w:r>
      <w:proofErr w:type="spellEnd"/>
      <w:r w:rsidR="7397951B" w:rsidRPr="022250B6">
        <w:rPr>
          <w:rFonts w:ascii="Times New Roman" w:hAnsi="Times New Roman" w:cs="Times New Roman"/>
          <w:sz w:val="24"/>
          <w:szCs w:val="24"/>
        </w:rPr>
        <w:t xml:space="preserve"> § 32 lõige 4 kehtetuks tunnistamisega ja eeskuju on võetud </w:t>
      </w:r>
      <w:proofErr w:type="spellStart"/>
      <w:r w:rsidR="7397951B" w:rsidRPr="022250B6">
        <w:rPr>
          <w:rFonts w:ascii="Times New Roman" w:hAnsi="Times New Roman" w:cs="Times New Roman"/>
          <w:sz w:val="24"/>
          <w:szCs w:val="24"/>
        </w:rPr>
        <w:t>TsMS</w:t>
      </w:r>
      <w:proofErr w:type="spellEnd"/>
      <w:r w:rsidR="7397951B" w:rsidRPr="022250B6">
        <w:rPr>
          <w:rFonts w:ascii="Times New Roman" w:hAnsi="Times New Roman" w:cs="Times New Roman"/>
          <w:sz w:val="24"/>
          <w:szCs w:val="24"/>
        </w:rPr>
        <w:t xml:space="preserve"> § 457 l</w:t>
      </w:r>
      <w:r w:rsidR="2246947C" w:rsidRPr="022250B6">
        <w:rPr>
          <w:rFonts w:ascii="Times New Roman" w:hAnsi="Times New Roman" w:cs="Times New Roman"/>
          <w:sz w:val="24"/>
          <w:szCs w:val="24"/>
        </w:rPr>
        <w:t>õikest</w:t>
      </w:r>
      <w:r w:rsidR="7397951B" w:rsidRPr="022250B6">
        <w:rPr>
          <w:rFonts w:ascii="Times New Roman" w:hAnsi="Times New Roman" w:cs="Times New Roman"/>
          <w:sz w:val="24"/>
          <w:szCs w:val="24"/>
        </w:rPr>
        <w:t xml:space="preserve"> 2</w:t>
      </w:r>
      <w:r w:rsidR="63E8FD09" w:rsidRPr="022250B6">
        <w:rPr>
          <w:rFonts w:ascii="Times New Roman" w:hAnsi="Times New Roman" w:cs="Times New Roman"/>
          <w:sz w:val="24"/>
          <w:szCs w:val="24"/>
        </w:rPr>
        <w:t xml:space="preserve"> ning selle eesmär</w:t>
      </w:r>
      <w:r w:rsidR="006F3388">
        <w:rPr>
          <w:rFonts w:ascii="Times New Roman" w:hAnsi="Times New Roman" w:cs="Times New Roman"/>
          <w:sz w:val="24"/>
          <w:szCs w:val="24"/>
        </w:rPr>
        <w:t>k</w:t>
      </w:r>
      <w:r w:rsidR="63E8FD09" w:rsidRPr="022250B6">
        <w:rPr>
          <w:rFonts w:ascii="Times New Roman" w:hAnsi="Times New Roman" w:cs="Times New Roman"/>
          <w:sz w:val="24"/>
          <w:szCs w:val="24"/>
        </w:rPr>
        <w:t xml:space="preserve"> on välistada olukord, kus menetluse vastaspoolel oleks võimalik saavutada oma nõude korduv läbivaatamine.</w:t>
      </w:r>
    </w:p>
    <w:p w14:paraId="4F8A0441" w14:textId="77777777" w:rsidR="005D59B0" w:rsidRPr="00D355CD" w:rsidRDefault="005D59B0" w:rsidP="002F3FFC">
      <w:pPr>
        <w:tabs>
          <w:tab w:val="left" w:pos="426"/>
        </w:tabs>
        <w:spacing w:after="0" w:line="240" w:lineRule="auto"/>
        <w:jc w:val="both"/>
        <w:rPr>
          <w:rFonts w:ascii="Times New Roman" w:hAnsi="Times New Roman" w:cs="Times New Roman"/>
          <w:sz w:val="24"/>
          <w:szCs w:val="24"/>
        </w:rPr>
      </w:pPr>
    </w:p>
    <w:p w14:paraId="4784DFCA" w14:textId="1EB9E318" w:rsidR="005D59B0" w:rsidRPr="00D355CD" w:rsidRDefault="19159DEB" w:rsidP="002F3FFC">
      <w:pPr>
        <w:tabs>
          <w:tab w:val="left" w:pos="426"/>
        </w:tabs>
        <w:spacing w:after="0" w:line="240" w:lineRule="auto"/>
        <w:jc w:val="both"/>
        <w:rPr>
          <w:rFonts w:ascii="Times New Roman" w:hAnsi="Times New Roman" w:cs="Times New Roman"/>
          <w:sz w:val="24"/>
          <w:szCs w:val="24"/>
        </w:rPr>
      </w:pPr>
      <w:r w:rsidRPr="00D355CD">
        <w:rPr>
          <w:rFonts w:ascii="Times New Roman" w:hAnsi="Times New Roman" w:cs="Times New Roman"/>
          <w:sz w:val="24"/>
          <w:szCs w:val="24"/>
        </w:rPr>
        <w:t xml:space="preserve">Kohtupraktikas on lubatavaks loetud tasaarvestuse avalduse tegemine menetluses </w:t>
      </w:r>
      <w:r w:rsidR="006F3388">
        <w:rPr>
          <w:rFonts w:ascii="Times New Roman" w:hAnsi="Times New Roman" w:cs="Times New Roman"/>
          <w:sz w:val="24"/>
          <w:szCs w:val="24"/>
        </w:rPr>
        <w:t>ning</w:t>
      </w:r>
      <w:r w:rsidRPr="00D355CD">
        <w:rPr>
          <w:rFonts w:ascii="Times New Roman" w:hAnsi="Times New Roman" w:cs="Times New Roman"/>
          <w:sz w:val="24"/>
          <w:szCs w:val="24"/>
        </w:rPr>
        <w:t xml:space="preserve"> käsitletud seda vastuväite</w:t>
      </w:r>
      <w:r w:rsidR="007527F2">
        <w:rPr>
          <w:rFonts w:ascii="Times New Roman" w:hAnsi="Times New Roman" w:cs="Times New Roman"/>
          <w:sz w:val="24"/>
          <w:szCs w:val="24"/>
        </w:rPr>
        <w:t>na</w:t>
      </w:r>
      <w:r w:rsidRPr="00D355CD">
        <w:rPr>
          <w:rFonts w:ascii="Times New Roman" w:hAnsi="Times New Roman" w:cs="Times New Roman"/>
          <w:sz w:val="24"/>
          <w:szCs w:val="24"/>
        </w:rPr>
        <w:t xml:space="preserve"> haginõudele. Menetlusseadustik sätestab tasaarvestuse vastu</w:t>
      </w:r>
      <w:r w:rsidR="00DB1972">
        <w:rPr>
          <w:rFonts w:ascii="Times New Roman" w:hAnsi="Times New Roman" w:cs="Times New Roman"/>
          <w:sz w:val="24"/>
          <w:szCs w:val="24"/>
        </w:rPr>
        <w:softHyphen/>
      </w:r>
      <w:r w:rsidRPr="00D355CD">
        <w:rPr>
          <w:rFonts w:ascii="Times New Roman" w:hAnsi="Times New Roman" w:cs="Times New Roman"/>
          <w:sz w:val="24"/>
          <w:szCs w:val="24"/>
        </w:rPr>
        <w:t xml:space="preserve">väitega arvestamise erandina ka otsuse jõustumisel. Üldreegli kohaselt on jõustunud kohtuotsus kohustuslik menetlusosalistele osas, milles otsuse resolutsiooniga lahendatakse hagi või </w:t>
      </w:r>
      <w:proofErr w:type="spellStart"/>
      <w:r w:rsidRPr="00D355CD">
        <w:rPr>
          <w:rFonts w:ascii="Times New Roman" w:hAnsi="Times New Roman" w:cs="Times New Roman"/>
          <w:sz w:val="24"/>
          <w:szCs w:val="24"/>
        </w:rPr>
        <w:t>vastuhagiga</w:t>
      </w:r>
      <w:proofErr w:type="spellEnd"/>
      <w:r w:rsidRPr="00D355CD">
        <w:rPr>
          <w:rFonts w:ascii="Times New Roman" w:hAnsi="Times New Roman" w:cs="Times New Roman"/>
          <w:sz w:val="24"/>
          <w:szCs w:val="24"/>
        </w:rPr>
        <w:t xml:space="preserve"> esitatud nõue. Kuid seaduses on lubat</w:t>
      </w:r>
      <w:r w:rsidR="00360D3F">
        <w:rPr>
          <w:rFonts w:ascii="Times New Roman" w:hAnsi="Times New Roman" w:cs="Times New Roman"/>
          <w:sz w:val="24"/>
          <w:szCs w:val="24"/>
        </w:rPr>
        <w:t>ud</w:t>
      </w:r>
      <w:r w:rsidRPr="00D355CD">
        <w:rPr>
          <w:rFonts w:ascii="Times New Roman" w:hAnsi="Times New Roman" w:cs="Times New Roman"/>
          <w:sz w:val="24"/>
          <w:szCs w:val="24"/>
        </w:rPr>
        <w:t xml:space="preserve"> erand: kui kostja on esitanud menetluses haginõude vastu tasaarvestuse vastuväite, seob otsus menetlusosalisi ka ulatuses, milles </w:t>
      </w:r>
      <w:proofErr w:type="spellStart"/>
      <w:r w:rsidRPr="00D355CD">
        <w:rPr>
          <w:rFonts w:ascii="Times New Roman" w:hAnsi="Times New Roman" w:cs="Times New Roman"/>
          <w:sz w:val="24"/>
          <w:szCs w:val="24"/>
        </w:rPr>
        <w:t>vastunõude</w:t>
      </w:r>
      <w:proofErr w:type="spellEnd"/>
      <w:r w:rsidRPr="00D355CD">
        <w:rPr>
          <w:rFonts w:ascii="Times New Roman" w:hAnsi="Times New Roman" w:cs="Times New Roman"/>
          <w:sz w:val="24"/>
          <w:szCs w:val="24"/>
        </w:rPr>
        <w:t xml:space="preserve"> olemasolu ja tasaarvestust ei tunnustata (§ 457 lg 2).</w:t>
      </w:r>
      <w:r w:rsidR="005D59B0" w:rsidRPr="00D355CD">
        <w:rPr>
          <w:rStyle w:val="Allmrkuseviide"/>
          <w:rFonts w:ascii="Times New Roman" w:hAnsi="Times New Roman"/>
          <w:sz w:val="24"/>
          <w:szCs w:val="24"/>
        </w:rPr>
        <w:footnoteReference w:id="35"/>
      </w:r>
    </w:p>
    <w:p w14:paraId="020D6DD9" w14:textId="77777777" w:rsidR="005D59B0" w:rsidRPr="00D355CD" w:rsidRDefault="005D59B0" w:rsidP="002F3FFC">
      <w:pPr>
        <w:tabs>
          <w:tab w:val="left" w:pos="426"/>
        </w:tabs>
        <w:spacing w:after="0" w:line="240" w:lineRule="auto"/>
        <w:jc w:val="both"/>
        <w:rPr>
          <w:rFonts w:ascii="Times New Roman" w:hAnsi="Times New Roman" w:cs="Times New Roman"/>
          <w:sz w:val="24"/>
          <w:szCs w:val="24"/>
        </w:rPr>
      </w:pPr>
    </w:p>
    <w:p w14:paraId="401FDAAB" w14:textId="5DF3750A" w:rsidR="002E232F" w:rsidRPr="00D355CD" w:rsidRDefault="19159DEB" w:rsidP="002F3FFC">
      <w:pPr>
        <w:tabs>
          <w:tab w:val="left" w:pos="426"/>
        </w:tabs>
        <w:spacing w:after="0" w:line="240" w:lineRule="auto"/>
        <w:jc w:val="both"/>
        <w:rPr>
          <w:rFonts w:ascii="Times New Roman" w:hAnsi="Times New Roman" w:cs="Times New Roman"/>
          <w:sz w:val="24"/>
          <w:szCs w:val="24"/>
        </w:rPr>
      </w:pPr>
      <w:r w:rsidRPr="00D355CD">
        <w:rPr>
          <w:rFonts w:ascii="Times New Roman" w:hAnsi="Times New Roman" w:cs="Times New Roman"/>
          <w:sz w:val="24"/>
          <w:szCs w:val="24"/>
        </w:rPr>
        <w:t>Silmas peab pidama, et o</w:t>
      </w:r>
      <w:r w:rsidR="5AB31B93" w:rsidRPr="00D355CD">
        <w:rPr>
          <w:rFonts w:ascii="Times New Roman" w:hAnsi="Times New Roman" w:cs="Times New Roman"/>
          <w:sz w:val="24"/>
          <w:szCs w:val="24"/>
        </w:rPr>
        <w:t xml:space="preserve">tsuse õigusjõud laieneb tasaarvestuse vastuväitele ainult siis, kui </w:t>
      </w:r>
      <w:r w:rsidR="273B49A3">
        <w:rPr>
          <w:rFonts w:ascii="Times New Roman" w:hAnsi="Times New Roman" w:cs="Times New Roman"/>
          <w:sz w:val="24"/>
          <w:szCs w:val="24"/>
        </w:rPr>
        <w:t>TVK</w:t>
      </w:r>
      <w:r w:rsidR="5AB31B93" w:rsidRPr="00D355CD">
        <w:rPr>
          <w:rFonts w:ascii="Times New Roman" w:hAnsi="Times New Roman" w:cs="Times New Roman"/>
          <w:sz w:val="24"/>
          <w:szCs w:val="24"/>
        </w:rPr>
        <w:t xml:space="preserve"> on selle sisuliselt lahendanud. </w:t>
      </w:r>
      <w:r w:rsidR="273B49A3">
        <w:rPr>
          <w:rFonts w:ascii="Times New Roman" w:hAnsi="Times New Roman" w:cs="Times New Roman"/>
          <w:sz w:val="24"/>
          <w:szCs w:val="24"/>
        </w:rPr>
        <w:t>TVK</w:t>
      </w:r>
      <w:r w:rsidR="5AB31B93" w:rsidRPr="00D355CD">
        <w:rPr>
          <w:rFonts w:ascii="Times New Roman" w:hAnsi="Times New Roman" w:cs="Times New Roman"/>
          <w:sz w:val="24"/>
          <w:szCs w:val="24"/>
        </w:rPr>
        <w:t xml:space="preserve"> lahendab </w:t>
      </w:r>
      <w:proofErr w:type="spellStart"/>
      <w:r w:rsidR="5AB31B93" w:rsidRPr="00D355CD">
        <w:rPr>
          <w:rFonts w:ascii="Times New Roman" w:hAnsi="Times New Roman" w:cs="Times New Roman"/>
          <w:sz w:val="24"/>
          <w:szCs w:val="24"/>
        </w:rPr>
        <w:t>vastunõude</w:t>
      </w:r>
      <w:proofErr w:type="spellEnd"/>
      <w:r w:rsidR="5AB31B93" w:rsidRPr="00D355CD">
        <w:rPr>
          <w:rFonts w:ascii="Times New Roman" w:hAnsi="Times New Roman" w:cs="Times New Roman"/>
          <w:sz w:val="24"/>
          <w:szCs w:val="24"/>
        </w:rPr>
        <w:t xml:space="preserve"> otsuse resolutsioonis ning selle </w:t>
      </w:r>
      <w:r w:rsidR="5AB31B93" w:rsidRPr="00D355CD">
        <w:rPr>
          <w:rFonts w:ascii="Times New Roman" w:hAnsi="Times New Roman" w:cs="Times New Roman"/>
          <w:sz w:val="24"/>
          <w:szCs w:val="24"/>
        </w:rPr>
        <w:lastRenderedPageBreak/>
        <w:t>lahendamiseks resolutsioonis ei pea pool esitama iseseisvat taotlust.</w:t>
      </w:r>
      <w:r w:rsidR="001126C9" w:rsidRPr="00D355CD">
        <w:rPr>
          <w:rStyle w:val="Allmrkuseviide"/>
          <w:rFonts w:ascii="Times New Roman" w:hAnsi="Times New Roman"/>
          <w:sz w:val="24"/>
          <w:szCs w:val="24"/>
        </w:rPr>
        <w:footnoteReference w:id="36"/>
      </w:r>
      <w:r w:rsidR="5AB31B93" w:rsidRPr="00D355CD">
        <w:rPr>
          <w:rFonts w:ascii="Times New Roman" w:hAnsi="Times New Roman" w:cs="Times New Roman"/>
          <w:sz w:val="24"/>
          <w:szCs w:val="24"/>
        </w:rPr>
        <w:t xml:space="preserve"> Vastuväidet käsitletakse otsuse põhjendavas osas.</w:t>
      </w:r>
      <w:r w:rsidRPr="00D355CD">
        <w:rPr>
          <w:rFonts w:ascii="Times New Roman" w:hAnsi="Times New Roman" w:cs="Times New Roman"/>
          <w:sz w:val="24"/>
          <w:szCs w:val="24"/>
        </w:rPr>
        <w:t xml:space="preserve"> </w:t>
      </w:r>
      <w:r w:rsidR="5AB31B93" w:rsidRPr="00D355CD">
        <w:rPr>
          <w:rFonts w:ascii="Times New Roman" w:hAnsi="Times New Roman" w:cs="Times New Roman"/>
          <w:sz w:val="24"/>
          <w:szCs w:val="24"/>
        </w:rPr>
        <w:t xml:space="preserve">Kui avaldus jääb muul põhjusel rahuldamata või läbi vaatamata </w:t>
      </w:r>
      <w:r w:rsidR="00E55804">
        <w:rPr>
          <w:rFonts w:ascii="Times New Roman" w:hAnsi="Times New Roman" w:cs="Times New Roman"/>
          <w:sz w:val="24"/>
          <w:szCs w:val="24"/>
        </w:rPr>
        <w:t>ning</w:t>
      </w:r>
      <w:r w:rsidR="5AB31B93" w:rsidRPr="00D355CD">
        <w:rPr>
          <w:rFonts w:ascii="Times New Roman" w:hAnsi="Times New Roman" w:cs="Times New Roman"/>
          <w:sz w:val="24"/>
          <w:szCs w:val="24"/>
        </w:rPr>
        <w:t xml:space="preserve"> tasaarvestuse vastuväite kontrollimiseks puudub vajadus, ei takista see tasaarvestuseks esitatud nõude </w:t>
      </w:r>
      <w:proofErr w:type="spellStart"/>
      <w:r w:rsidR="5AB31B93" w:rsidRPr="00D355CD">
        <w:rPr>
          <w:rFonts w:ascii="Times New Roman" w:hAnsi="Times New Roman" w:cs="Times New Roman"/>
          <w:sz w:val="24"/>
          <w:szCs w:val="24"/>
        </w:rPr>
        <w:t>maksmapanemist</w:t>
      </w:r>
      <w:proofErr w:type="spellEnd"/>
      <w:r w:rsidR="5AB31B93" w:rsidRPr="00D355CD">
        <w:rPr>
          <w:rFonts w:ascii="Times New Roman" w:hAnsi="Times New Roman" w:cs="Times New Roman"/>
          <w:sz w:val="24"/>
          <w:szCs w:val="24"/>
        </w:rPr>
        <w:t xml:space="preserve"> eraldi menetluses.</w:t>
      </w:r>
    </w:p>
    <w:p w14:paraId="2EC8888D" w14:textId="77777777" w:rsidR="002E232F" w:rsidRPr="00D355CD" w:rsidRDefault="002E232F" w:rsidP="002F3FFC">
      <w:pPr>
        <w:tabs>
          <w:tab w:val="left" w:pos="426"/>
        </w:tabs>
        <w:spacing w:after="0" w:line="240" w:lineRule="auto"/>
        <w:jc w:val="both"/>
        <w:rPr>
          <w:rFonts w:ascii="Times New Roman" w:hAnsi="Times New Roman" w:cs="Times New Roman"/>
          <w:sz w:val="24"/>
          <w:szCs w:val="24"/>
        </w:rPr>
      </w:pPr>
    </w:p>
    <w:p w14:paraId="62F89072" w14:textId="1269D866" w:rsidR="00D26776" w:rsidRPr="00D355CD" w:rsidRDefault="2894228E"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Kui otsuse õigusjõud tasaarvestuse vastuväitele ei laieneks, saaks vastaspool</w:t>
      </w:r>
      <w:r w:rsidR="6E9D281E" w:rsidRPr="022250B6">
        <w:rPr>
          <w:rFonts w:ascii="Times New Roman" w:hAnsi="Times New Roman" w:cs="Times New Roman"/>
          <w:sz w:val="24"/>
          <w:szCs w:val="24"/>
        </w:rPr>
        <w:t xml:space="preserve"> </w:t>
      </w:r>
      <w:r w:rsidRPr="022250B6">
        <w:rPr>
          <w:rFonts w:ascii="Times New Roman" w:hAnsi="Times New Roman" w:cs="Times New Roman"/>
          <w:sz w:val="24"/>
          <w:szCs w:val="24"/>
        </w:rPr>
        <w:t xml:space="preserve">vabalt nõuda oma nõude rahuldamist hilisemas menetluses. Seega oleks vastaspoolel (erinevalt avaldajast) võimalik saavutada oma nõude korduv läbivaatamine. Muudatuse eesmärk on </w:t>
      </w:r>
      <w:r w:rsidR="005607DB" w:rsidRPr="022250B6">
        <w:rPr>
          <w:rFonts w:ascii="Times New Roman" w:hAnsi="Times New Roman" w:cs="Times New Roman"/>
          <w:sz w:val="24"/>
          <w:szCs w:val="24"/>
        </w:rPr>
        <w:t xml:space="preserve">piirata </w:t>
      </w:r>
      <w:r w:rsidRPr="022250B6">
        <w:rPr>
          <w:rFonts w:ascii="Times New Roman" w:hAnsi="Times New Roman" w:cs="Times New Roman"/>
          <w:sz w:val="24"/>
          <w:szCs w:val="24"/>
        </w:rPr>
        <w:t>seda võimalust.</w:t>
      </w:r>
    </w:p>
    <w:p w14:paraId="41928DD7" w14:textId="3D447595" w:rsidR="002E232F" w:rsidRDefault="002E232F"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065FB557" w14:textId="74A3CE60" w:rsidR="002E232F" w:rsidRPr="00D355CD" w:rsidRDefault="2566D02B" w:rsidP="002F3FFC">
      <w:pPr>
        <w:tabs>
          <w:tab w:val="left" w:pos="426"/>
        </w:tabs>
        <w:spacing w:after="0" w:line="240" w:lineRule="auto"/>
        <w:jc w:val="both"/>
        <w:rPr>
          <w:rFonts w:ascii="Times New Roman" w:hAnsi="Times New Roman" w:cs="Times New Roman"/>
          <w:sz w:val="24"/>
          <w:szCs w:val="24"/>
        </w:rPr>
      </w:pPr>
      <w:commentRangeStart w:id="54"/>
      <w:r w:rsidRPr="64C1D15A">
        <w:rPr>
          <w:rFonts w:ascii="Times New Roman" w:hAnsi="Times New Roman" w:cs="Times New Roman"/>
          <w:b/>
          <w:bCs/>
          <w:sz w:val="24"/>
          <w:szCs w:val="24"/>
        </w:rPr>
        <w:t>P</w:t>
      </w:r>
      <w:r w:rsidR="1B06EE0D" w:rsidRPr="64C1D15A">
        <w:rPr>
          <w:rFonts w:ascii="Times New Roman" w:hAnsi="Times New Roman" w:cs="Times New Roman"/>
          <w:b/>
          <w:bCs/>
          <w:sz w:val="24"/>
          <w:szCs w:val="24"/>
        </w:rPr>
        <w:t xml:space="preserve">unktiga </w:t>
      </w:r>
      <w:r w:rsidR="17979D36" w:rsidRPr="64C1D15A">
        <w:rPr>
          <w:rFonts w:ascii="Times New Roman" w:hAnsi="Times New Roman" w:cs="Times New Roman"/>
          <w:b/>
          <w:bCs/>
          <w:sz w:val="24"/>
          <w:szCs w:val="24"/>
        </w:rPr>
        <w:t>7</w:t>
      </w:r>
      <w:r w:rsidR="5BB9FCA5" w:rsidRPr="64C1D15A">
        <w:rPr>
          <w:rFonts w:ascii="Times New Roman" w:hAnsi="Times New Roman" w:cs="Times New Roman"/>
          <w:b/>
          <w:bCs/>
          <w:sz w:val="24"/>
          <w:szCs w:val="24"/>
        </w:rPr>
        <w:t>1</w:t>
      </w:r>
      <w:r w:rsidR="1B06EE0D" w:rsidRPr="64C1D15A">
        <w:rPr>
          <w:rFonts w:ascii="Times New Roman" w:hAnsi="Times New Roman" w:cs="Times New Roman"/>
          <w:sz w:val="24"/>
          <w:szCs w:val="24"/>
        </w:rPr>
        <w:t xml:space="preserve"> </w:t>
      </w:r>
      <w:commentRangeEnd w:id="54"/>
      <w:r w:rsidR="005C2F9B">
        <w:commentReference w:id="54"/>
      </w:r>
      <w:r w:rsidR="1B06EE0D" w:rsidRPr="64C1D15A">
        <w:rPr>
          <w:rFonts w:ascii="Times New Roman" w:hAnsi="Times New Roman" w:cs="Times New Roman"/>
          <w:sz w:val="24"/>
          <w:szCs w:val="24"/>
        </w:rPr>
        <w:t xml:space="preserve">asendatakse </w:t>
      </w:r>
      <w:r w:rsidR="7CC27E5E" w:rsidRPr="64C1D15A">
        <w:rPr>
          <w:rFonts w:ascii="Times New Roman" w:hAnsi="Times New Roman" w:cs="Times New Roman"/>
          <w:sz w:val="24"/>
          <w:szCs w:val="24"/>
        </w:rPr>
        <w:t xml:space="preserve">TvLS </w:t>
      </w:r>
      <w:r w:rsidR="0B302EE6" w:rsidRPr="64C1D15A">
        <w:rPr>
          <w:rFonts w:ascii="Times New Roman" w:hAnsi="Times New Roman" w:cs="Times New Roman"/>
          <w:sz w:val="24"/>
          <w:szCs w:val="24"/>
        </w:rPr>
        <w:t>§</w:t>
      </w:r>
      <w:r w:rsidR="2598B1D1" w:rsidRPr="64C1D15A">
        <w:rPr>
          <w:rFonts w:ascii="Times New Roman" w:hAnsi="Times New Roman" w:cs="Times New Roman"/>
          <w:sz w:val="24"/>
          <w:szCs w:val="24"/>
        </w:rPr>
        <w:t xml:space="preserve"> </w:t>
      </w:r>
      <w:r w:rsidR="1B06EE0D" w:rsidRPr="64C1D15A">
        <w:rPr>
          <w:rFonts w:ascii="Times New Roman" w:hAnsi="Times New Roman" w:cs="Times New Roman"/>
          <w:sz w:val="24"/>
          <w:szCs w:val="24"/>
        </w:rPr>
        <w:t>59 lõikes 3 sõnad „</w:t>
      </w:r>
      <w:r w:rsidR="526B2B93" w:rsidRPr="64C1D15A">
        <w:rPr>
          <w:rFonts w:ascii="Times New Roman" w:hAnsi="Times New Roman" w:cs="Times New Roman"/>
          <w:sz w:val="24"/>
          <w:szCs w:val="24"/>
        </w:rPr>
        <w:t>TVK</w:t>
      </w:r>
      <w:r w:rsidR="1B06EE0D" w:rsidRPr="64C1D15A">
        <w:rPr>
          <w:rFonts w:ascii="Times New Roman" w:hAnsi="Times New Roman" w:cs="Times New Roman"/>
          <w:sz w:val="24"/>
          <w:szCs w:val="24"/>
        </w:rPr>
        <w:t xml:space="preserve"> juhataja või sekretär“ sõnaga „Tööinspektsioon“. Muudatus ei ole seotud töövaidluse sisulise lahendamisega</w:t>
      </w:r>
      <w:r w:rsidR="2598B1D1" w:rsidRPr="64C1D15A">
        <w:rPr>
          <w:rFonts w:ascii="Times New Roman" w:hAnsi="Times New Roman" w:cs="Times New Roman"/>
          <w:sz w:val="24"/>
          <w:szCs w:val="24"/>
        </w:rPr>
        <w:t>,</w:t>
      </w:r>
      <w:r w:rsidR="1B06EE0D" w:rsidRPr="64C1D15A">
        <w:rPr>
          <w:rFonts w:ascii="Times New Roman" w:hAnsi="Times New Roman" w:cs="Times New Roman"/>
          <w:sz w:val="24"/>
          <w:szCs w:val="24"/>
        </w:rPr>
        <w:t xml:space="preserve"> vaid on tehnili</w:t>
      </w:r>
      <w:r w:rsidR="7A24FAD4" w:rsidRPr="64C1D15A">
        <w:rPr>
          <w:rFonts w:ascii="Times New Roman" w:hAnsi="Times New Roman" w:cs="Times New Roman"/>
          <w:sz w:val="24"/>
          <w:szCs w:val="24"/>
        </w:rPr>
        <w:t>ne</w:t>
      </w:r>
      <w:r w:rsidR="1B06EE0D" w:rsidRPr="64C1D15A">
        <w:rPr>
          <w:rFonts w:ascii="Times New Roman" w:hAnsi="Times New Roman" w:cs="Times New Roman"/>
          <w:sz w:val="24"/>
          <w:szCs w:val="24"/>
        </w:rPr>
        <w:t xml:space="preserve">. </w:t>
      </w:r>
      <w:r w:rsidR="526B2B93" w:rsidRPr="64C1D15A">
        <w:rPr>
          <w:rFonts w:ascii="Times New Roman" w:hAnsi="Times New Roman" w:cs="Times New Roman"/>
          <w:sz w:val="24"/>
          <w:szCs w:val="24"/>
        </w:rPr>
        <w:t>TVK</w:t>
      </w:r>
      <w:r w:rsidR="1B06EE0D" w:rsidRPr="64C1D15A">
        <w:rPr>
          <w:rFonts w:ascii="Times New Roman" w:hAnsi="Times New Roman" w:cs="Times New Roman"/>
          <w:sz w:val="24"/>
          <w:szCs w:val="24"/>
        </w:rPr>
        <w:t xml:space="preserve"> tehniline teenindamine on Tööinspektsiooni üldosakonna ülesanne ja jõustumismärke lisamine tehniline tegevus.</w:t>
      </w:r>
    </w:p>
    <w:p w14:paraId="4C5B159C" w14:textId="5D58D391" w:rsidR="002E232F" w:rsidRDefault="002E232F"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33B94FF9" w14:textId="10B7E53E" w:rsidR="002E232F" w:rsidRPr="00D355CD" w:rsidRDefault="7CC27E5E" w:rsidP="002F3FFC">
      <w:pPr>
        <w:tabs>
          <w:tab w:val="left" w:pos="426"/>
        </w:tabs>
        <w:spacing w:after="0" w:line="240" w:lineRule="auto"/>
        <w:jc w:val="both"/>
        <w:rPr>
          <w:rFonts w:ascii="Times New Roman" w:hAnsi="Times New Roman" w:cs="Times New Roman"/>
          <w:sz w:val="24"/>
          <w:szCs w:val="24"/>
        </w:rPr>
      </w:pPr>
      <w:commentRangeStart w:id="55"/>
      <w:r w:rsidRPr="64C1D15A">
        <w:rPr>
          <w:rFonts w:ascii="Times New Roman" w:hAnsi="Times New Roman" w:cs="Times New Roman"/>
          <w:b/>
          <w:bCs/>
          <w:sz w:val="24"/>
          <w:szCs w:val="24"/>
        </w:rPr>
        <w:t>P</w:t>
      </w:r>
      <w:r w:rsidR="1C3C09C1" w:rsidRPr="64C1D15A">
        <w:rPr>
          <w:rFonts w:ascii="Times New Roman" w:hAnsi="Times New Roman" w:cs="Times New Roman"/>
          <w:b/>
          <w:bCs/>
          <w:sz w:val="24"/>
          <w:szCs w:val="24"/>
        </w:rPr>
        <w:t xml:space="preserve">unktiga </w:t>
      </w:r>
      <w:r w:rsidR="1E945601" w:rsidRPr="64C1D15A">
        <w:rPr>
          <w:rFonts w:ascii="Times New Roman" w:hAnsi="Times New Roman" w:cs="Times New Roman"/>
          <w:b/>
          <w:bCs/>
          <w:sz w:val="24"/>
          <w:szCs w:val="24"/>
        </w:rPr>
        <w:t>7</w:t>
      </w:r>
      <w:r w:rsidR="5BB9FCA5" w:rsidRPr="64C1D15A">
        <w:rPr>
          <w:rFonts w:ascii="Times New Roman" w:hAnsi="Times New Roman" w:cs="Times New Roman"/>
          <w:b/>
          <w:bCs/>
          <w:sz w:val="24"/>
          <w:szCs w:val="24"/>
        </w:rPr>
        <w:t>2</w:t>
      </w:r>
      <w:commentRangeEnd w:id="55"/>
      <w:r w:rsidR="007F4FAF">
        <w:commentReference w:id="55"/>
      </w:r>
      <w:r w:rsidR="1C3C09C1" w:rsidRPr="64C1D15A">
        <w:rPr>
          <w:rFonts w:ascii="Times New Roman" w:hAnsi="Times New Roman" w:cs="Times New Roman"/>
          <w:sz w:val="24"/>
          <w:szCs w:val="24"/>
        </w:rPr>
        <w:t xml:space="preserve"> kavandatud muudatus</w:t>
      </w:r>
      <w:r w:rsidR="5D38DE08" w:rsidRPr="64C1D15A">
        <w:rPr>
          <w:rFonts w:ascii="Times New Roman" w:hAnsi="Times New Roman" w:cs="Times New Roman"/>
          <w:sz w:val="24"/>
          <w:szCs w:val="24"/>
        </w:rPr>
        <w:t xml:space="preserve">ega muudetakse </w:t>
      </w:r>
      <w:r w:rsidR="02E490E5" w:rsidRPr="64C1D15A">
        <w:rPr>
          <w:rFonts w:ascii="Times New Roman" w:hAnsi="Times New Roman" w:cs="Times New Roman"/>
          <w:sz w:val="24"/>
          <w:szCs w:val="24"/>
        </w:rPr>
        <w:t xml:space="preserve">§ 59 lõike 4 sõnastust sujuvamaks ning kaotatakse viide </w:t>
      </w:r>
      <w:r w:rsidR="76CE0E73" w:rsidRPr="64C1D15A">
        <w:rPr>
          <w:rFonts w:ascii="Times New Roman" w:hAnsi="Times New Roman" w:cs="Times New Roman"/>
          <w:sz w:val="24"/>
          <w:szCs w:val="24"/>
        </w:rPr>
        <w:t>TVK juhatajale ja sekretärile</w:t>
      </w:r>
      <w:r w:rsidR="4877A76B" w:rsidRPr="64C1D15A">
        <w:rPr>
          <w:rFonts w:ascii="Times New Roman" w:hAnsi="Times New Roman" w:cs="Times New Roman"/>
          <w:sz w:val="24"/>
          <w:szCs w:val="24"/>
        </w:rPr>
        <w:t>. Seaduse tasandil on tarbetu reguleerida</w:t>
      </w:r>
      <w:r w:rsidR="7B96D0DE" w:rsidRPr="64C1D15A">
        <w:rPr>
          <w:rFonts w:ascii="Times New Roman" w:hAnsi="Times New Roman" w:cs="Times New Roman"/>
          <w:sz w:val="24"/>
          <w:szCs w:val="24"/>
        </w:rPr>
        <w:t>, millise ametinimetusega töötaja peaks otsusele jõustumismärke lisama</w:t>
      </w:r>
      <w:r w:rsidR="55DA8B96" w:rsidRPr="64C1D15A">
        <w:rPr>
          <w:rFonts w:ascii="Times New Roman" w:hAnsi="Times New Roman" w:cs="Times New Roman"/>
          <w:sz w:val="24"/>
          <w:szCs w:val="24"/>
        </w:rPr>
        <w:t>.</w:t>
      </w:r>
      <w:r w:rsidR="11301592" w:rsidRPr="64C1D15A">
        <w:rPr>
          <w:rFonts w:ascii="Times New Roman" w:hAnsi="Times New Roman" w:cs="Times New Roman"/>
          <w:sz w:val="24"/>
          <w:szCs w:val="24"/>
        </w:rPr>
        <w:t xml:space="preserve"> </w:t>
      </w:r>
    </w:p>
    <w:p w14:paraId="37263BA6" w14:textId="77777777" w:rsidR="007F5A21" w:rsidRPr="00D355CD" w:rsidRDefault="007F5A21" w:rsidP="002F3FFC">
      <w:pPr>
        <w:tabs>
          <w:tab w:val="left" w:pos="426"/>
        </w:tabs>
        <w:spacing w:after="0" w:line="240" w:lineRule="auto"/>
        <w:jc w:val="both"/>
        <w:rPr>
          <w:rFonts w:ascii="Times New Roman" w:hAnsi="Times New Roman" w:cs="Times New Roman"/>
          <w:sz w:val="24"/>
          <w:szCs w:val="24"/>
        </w:rPr>
      </w:pPr>
    </w:p>
    <w:p w14:paraId="14CB0238" w14:textId="506B35DC" w:rsidR="001006FF" w:rsidRDefault="00526FE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3ED5ADC9" w:rsidRPr="00E97F2A">
        <w:rPr>
          <w:rFonts w:ascii="Times New Roman" w:hAnsi="Times New Roman" w:cs="Times New Roman"/>
          <w:b/>
          <w:bCs/>
          <w:sz w:val="24"/>
          <w:szCs w:val="24"/>
        </w:rPr>
        <w:t xml:space="preserve">unktiga </w:t>
      </w:r>
      <w:r w:rsidR="00941A15">
        <w:rPr>
          <w:rFonts w:ascii="Times New Roman" w:hAnsi="Times New Roman" w:cs="Times New Roman"/>
          <w:b/>
          <w:bCs/>
          <w:sz w:val="24"/>
          <w:szCs w:val="24"/>
        </w:rPr>
        <w:t>7</w:t>
      </w:r>
      <w:r w:rsidR="006C6FE2">
        <w:rPr>
          <w:rFonts w:ascii="Times New Roman" w:hAnsi="Times New Roman" w:cs="Times New Roman"/>
          <w:b/>
          <w:bCs/>
          <w:sz w:val="24"/>
          <w:szCs w:val="24"/>
        </w:rPr>
        <w:t>3</w:t>
      </w:r>
      <w:r w:rsidR="00941A15" w:rsidRPr="00E97F2A">
        <w:rPr>
          <w:rFonts w:ascii="Times New Roman" w:hAnsi="Times New Roman" w:cs="Times New Roman"/>
          <w:sz w:val="24"/>
          <w:szCs w:val="24"/>
        </w:rPr>
        <w:t xml:space="preserve"> </w:t>
      </w:r>
      <w:r w:rsidR="00E97F2A">
        <w:rPr>
          <w:rFonts w:ascii="Times New Roman" w:hAnsi="Times New Roman" w:cs="Times New Roman"/>
          <w:sz w:val="24"/>
          <w:szCs w:val="24"/>
        </w:rPr>
        <w:t>muudetakse</w:t>
      </w:r>
      <w:r w:rsidR="6B9387E9" w:rsidRPr="00E97F2A">
        <w:rPr>
          <w:rFonts w:ascii="Times New Roman" w:hAnsi="Times New Roman" w:cs="Times New Roman"/>
          <w:sz w:val="24"/>
          <w:szCs w:val="24"/>
        </w:rPr>
        <w:t xml:space="preserve"> </w:t>
      </w:r>
      <w:r w:rsidR="00E97F2A" w:rsidRPr="022250B6">
        <w:rPr>
          <w:rFonts w:ascii="Times New Roman" w:hAnsi="Times New Roman" w:cs="Times New Roman"/>
          <w:sz w:val="24"/>
          <w:szCs w:val="24"/>
        </w:rPr>
        <w:t>§</w:t>
      </w:r>
      <w:r w:rsidR="6B9387E9" w:rsidRPr="00E97F2A">
        <w:rPr>
          <w:rFonts w:ascii="Times New Roman" w:hAnsi="Times New Roman" w:cs="Times New Roman"/>
          <w:sz w:val="24"/>
          <w:szCs w:val="24"/>
        </w:rPr>
        <w:t xml:space="preserve"> 60 lõi</w:t>
      </w:r>
      <w:r w:rsidR="00E97F2A">
        <w:rPr>
          <w:rFonts w:ascii="Times New Roman" w:hAnsi="Times New Roman" w:cs="Times New Roman"/>
          <w:sz w:val="24"/>
          <w:szCs w:val="24"/>
        </w:rPr>
        <w:t>ke</w:t>
      </w:r>
      <w:r w:rsidR="6B9387E9" w:rsidRPr="00E97F2A">
        <w:rPr>
          <w:rFonts w:ascii="Times New Roman" w:hAnsi="Times New Roman" w:cs="Times New Roman"/>
          <w:sz w:val="24"/>
          <w:szCs w:val="24"/>
        </w:rPr>
        <w:t xml:space="preserve"> 2 </w:t>
      </w:r>
      <w:r w:rsidR="00E97F2A">
        <w:rPr>
          <w:rFonts w:ascii="Times New Roman" w:hAnsi="Times New Roman" w:cs="Times New Roman"/>
          <w:sz w:val="24"/>
          <w:szCs w:val="24"/>
        </w:rPr>
        <w:t>sõnastust.</w:t>
      </w:r>
      <w:r w:rsidR="6B9387E9" w:rsidRPr="00E97F2A">
        <w:rPr>
          <w:rFonts w:ascii="Times New Roman" w:hAnsi="Times New Roman" w:cs="Times New Roman"/>
          <w:sz w:val="24"/>
          <w:szCs w:val="24"/>
        </w:rPr>
        <w:t xml:space="preserve"> </w:t>
      </w:r>
      <w:r w:rsidR="5F565B3D" w:rsidRPr="00E97F2A">
        <w:rPr>
          <w:rFonts w:ascii="Times New Roman" w:hAnsi="Times New Roman" w:cs="Times New Roman"/>
          <w:sz w:val="24"/>
          <w:szCs w:val="24"/>
        </w:rPr>
        <w:t>TVK</w:t>
      </w:r>
      <w:r w:rsidR="6B9387E9" w:rsidRPr="00E97F2A">
        <w:rPr>
          <w:rFonts w:ascii="Times New Roman" w:hAnsi="Times New Roman" w:cs="Times New Roman"/>
          <w:sz w:val="24"/>
          <w:szCs w:val="24"/>
        </w:rPr>
        <w:t xml:space="preserve"> juhatajal on </w:t>
      </w:r>
      <w:r w:rsidR="00892A67">
        <w:rPr>
          <w:rFonts w:ascii="Times New Roman" w:hAnsi="Times New Roman" w:cs="Times New Roman"/>
          <w:sz w:val="24"/>
          <w:szCs w:val="24"/>
        </w:rPr>
        <w:t xml:space="preserve">edaspidi </w:t>
      </w:r>
      <w:r w:rsidR="6B9387E9" w:rsidRPr="00E97F2A">
        <w:rPr>
          <w:rFonts w:ascii="Times New Roman" w:hAnsi="Times New Roman" w:cs="Times New Roman"/>
          <w:sz w:val="24"/>
          <w:szCs w:val="24"/>
        </w:rPr>
        <w:t>õigus</w:t>
      </w:r>
      <w:r w:rsidR="6B9387E9" w:rsidRPr="022250B6">
        <w:rPr>
          <w:rFonts w:ascii="Times New Roman" w:hAnsi="Times New Roman" w:cs="Times New Roman"/>
          <w:sz w:val="24"/>
          <w:szCs w:val="24"/>
        </w:rPr>
        <w:t xml:space="preserve"> määrusega tühistada otsus, kui esinevad </w:t>
      </w:r>
      <w:proofErr w:type="spellStart"/>
      <w:r w:rsidR="00A30A7B">
        <w:rPr>
          <w:rFonts w:ascii="Times New Roman" w:hAnsi="Times New Roman" w:cs="Times New Roman"/>
          <w:sz w:val="24"/>
          <w:szCs w:val="24"/>
        </w:rPr>
        <w:t>TvLS</w:t>
      </w:r>
      <w:proofErr w:type="spellEnd"/>
      <w:r w:rsidR="6B9387E9" w:rsidRPr="022250B6">
        <w:rPr>
          <w:rFonts w:ascii="Times New Roman" w:hAnsi="Times New Roman" w:cs="Times New Roman"/>
          <w:sz w:val="24"/>
          <w:szCs w:val="24"/>
        </w:rPr>
        <w:t xml:space="preserve"> § 28 lõikes 2, § 28</w:t>
      </w:r>
      <w:r w:rsidR="6B9387E9" w:rsidRPr="022250B6">
        <w:rPr>
          <w:rFonts w:ascii="Times New Roman" w:hAnsi="Times New Roman" w:cs="Times New Roman"/>
          <w:sz w:val="24"/>
          <w:szCs w:val="24"/>
          <w:vertAlign w:val="superscript"/>
        </w:rPr>
        <w:t>1</w:t>
      </w:r>
      <w:r w:rsidR="6B9387E9" w:rsidRPr="022250B6">
        <w:rPr>
          <w:rFonts w:ascii="Times New Roman" w:hAnsi="Times New Roman" w:cs="Times New Roman"/>
          <w:sz w:val="24"/>
          <w:szCs w:val="24"/>
        </w:rPr>
        <w:t xml:space="preserve"> lõikes 1, § 42</w:t>
      </w:r>
      <w:r w:rsidR="6B9387E9" w:rsidRPr="022250B6">
        <w:rPr>
          <w:rFonts w:ascii="Times New Roman" w:hAnsi="Times New Roman" w:cs="Times New Roman"/>
          <w:sz w:val="24"/>
          <w:szCs w:val="24"/>
          <w:vertAlign w:val="superscript"/>
        </w:rPr>
        <w:t>2</w:t>
      </w:r>
      <w:r w:rsidR="6B9387E9" w:rsidRPr="022250B6">
        <w:rPr>
          <w:rFonts w:ascii="Times New Roman" w:hAnsi="Times New Roman" w:cs="Times New Roman"/>
          <w:sz w:val="24"/>
          <w:szCs w:val="24"/>
        </w:rPr>
        <w:t xml:space="preserve"> lõikes 10 ja § 51 lõikes 1 sätestatud juhud. Muudatus on tingitud </w:t>
      </w:r>
      <w:proofErr w:type="spellStart"/>
      <w:r w:rsidR="3ED5ADC9" w:rsidRPr="022250B6">
        <w:rPr>
          <w:rFonts w:ascii="Times New Roman" w:hAnsi="Times New Roman" w:cs="Times New Roman"/>
          <w:sz w:val="24"/>
          <w:szCs w:val="24"/>
        </w:rPr>
        <w:t>TvLS</w:t>
      </w:r>
      <w:proofErr w:type="spellEnd"/>
      <w:r w:rsidR="00ED548E">
        <w:rPr>
          <w:rFonts w:ascii="Times New Roman" w:hAnsi="Times New Roman" w:cs="Times New Roman"/>
          <w:sz w:val="24"/>
          <w:szCs w:val="24"/>
        </w:rPr>
        <w:t>-i</w:t>
      </w:r>
      <w:r w:rsidR="3ED5ADC9" w:rsidRPr="022250B6">
        <w:rPr>
          <w:rFonts w:ascii="Times New Roman" w:hAnsi="Times New Roman" w:cs="Times New Roman"/>
          <w:sz w:val="24"/>
          <w:szCs w:val="24"/>
        </w:rPr>
        <w:t xml:space="preserve"> </w:t>
      </w:r>
      <w:r w:rsidR="00F8564A" w:rsidRPr="022250B6">
        <w:rPr>
          <w:rFonts w:ascii="Times New Roman" w:hAnsi="Times New Roman" w:cs="Times New Roman"/>
          <w:sz w:val="24"/>
          <w:szCs w:val="24"/>
        </w:rPr>
        <w:t>lisa</w:t>
      </w:r>
      <w:r w:rsidR="00F8564A">
        <w:rPr>
          <w:rFonts w:ascii="Times New Roman" w:hAnsi="Times New Roman" w:cs="Times New Roman"/>
          <w:sz w:val="24"/>
          <w:szCs w:val="24"/>
        </w:rPr>
        <w:t>tud</w:t>
      </w:r>
      <w:r w:rsidR="00F8564A" w:rsidRPr="022250B6">
        <w:rPr>
          <w:rFonts w:ascii="Times New Roman" w:hAnsi="Times New Roman" w:cs="Times New Roman"/>
          <w:sz w:val="24"/>
          <w:szCs w:val="24"/>
        </w:rPr>
        <w:t xml:space="preserve"> </w:t>
      </w:r>
      <w:r w:rsidR="3ED5ADC9" w:rsidRPr="022250B6">
        <w:rPr>
          <w:rFonts w:ascii="Times New Roman" w:hAnsi="Times New Roman" w:cs="Times New Roman"/>
          <w:sz w:val="24"/>
          <w:szCs w:val="24"/>
        </w:rPr>
        <w:t>§ 28</w:t>
      </w:r>
      <w:r w:rsidR="3ED5ADC9" w:rsidRPr="022250B6">
        <w:rPr>
          <w:rFonts w:ascii="Times New Roman" w:hAnsi="Times New Roman" w:cs="Times New Roman"/>
          <w:sz w:val="24"/>
          <w:szCs w:val="24"/>
          <w:vertAlign w:val="superscript"/>
        </w:rPr>
        <w:t>1</w:t>
      </w:r>
      <w:r w:rsidR="3ED5ADC9" w:rsidRPr="022250B6">
        <w:rPr>
          <w:rFonts w:ascii="Times New Roman" w:hAnsi="Times New Roman" w:cs="Times New Roman"/>
          <w:sz w:val="24"/>
          <w:szCs w:val="24"/>
        </w:rPr>
        <w:t xml:space="preserve"> l</w:t>
      </w:r>
      <w:r w:rsidR="6B9387E9" w:rsidRPr="022250B6">
        <w:rPr>
          <w:rFonts w:ascii="Times New Roman" w:hAnsi="Times New Roman" w:cs="Times New Roman"/>
          <w:sz w:val="24"/>
          <w:szCs w:val="24"/>
        </w:rPr>
        <w:t>õikest</w:t>
      </w:r>
      <w:r w:rsidR="3ED5ADC9" w:rsidRPr="022250B6">
        <w:rPr>
          <w:rFonts w:ascii="Times New Roman" w:hAnsi="Times New Roman" w:cs="Times New Roman"/>
          <w:sz w:val="24"/>
          <w:szCs w:val="24"/>
        </w:rPr>
        <w:t xml:space="preserve"> 1, § 42</w:t>
      </w:r>
      <w:r w:rsidR="3ED5ADC9" w:rsidRPr="022250B6">
        <w:rPr>
          <w:rFonts w:ascii="Times New Roman" w:hAnsi="Times New Roman" w:cs="Times New Roman"/>
          <w:sz w:val="24"/>
          <w:szCs w:val="24"/>
          <w:vertAlign w:val="superscript"/>
        </w:rPr>
        <w:t>2</w:t>
      </w:r>
      <w:r w:rsidR="3ED5ADC9" w:rsidRPr="022250B6">
        <w:rPr>
          <w:rFonts w:ascii="Times New Roman" w:hAnsi="Times New Roman" w:cs="Times New Roman"/>
          <w:sz w:val="24"/>
          <w:szCs w:val="24"/>
        </w:rPr>
        <w:t xml:space="preserve"> lõi</w:t>
      </w:r>
      <w:r w:rsidR="6B9387E9" w:rsidRPr="022250B6">
        <w:rPr>
          <w:rFonts w:ascii="Times New Roman" w:hAnsi="Times New Roman" w:cs="Times New Roman"/>
          <w:sz w:val="24"/>
          <w:szCs w:val="24"/>
        </w:rPr>
        <w:t>kest</w:t>
      </w:r>
      <w:r w:rsidR="3539F20B" w:rsidRPr="022250B6">
        <w:rPr>
          <w:rFonts w:ascii="Times New Roman" w:hAnsi="Times New Roman" w:cs="Times New Roman"/>
          <w:sz w:val="24"/>
          <w:szCs w:val="24"/>
        </w:rPr>
        <w:t xml:space="preserve"> 10</w:t>
      </w:r>
      <w:r w:rsidR="16D7D0B2" w:rsidRPr="022250B6">
        <w:rPr>
          <w:rFonts w:ascii="Times New Roman" w:hAnsi="Times New Roman" w:cs="Times New Roman"/>
          <w:sz w:val="24"/>
          <w:szCs w:val="24"/>
        </w:rPr>
        <w:t xml:space="preserve">, mille kohaselt sätestatakse </w:t>
      </w:r>
      <w:proofErr w:type="spellStart"/>
      <w:r w:rsidR="16D7D0B2" w:rsidRPr="022250B6">
        <w:rPr>
          <w:rFonts w:ascii="Times New Roman" w:hAnsi="Times New Roman" w:cs="Times New Roman"/>
          <w:sz w:val="24"/>
          <w:szCs w:val="24"/>
        </w:rPr>
        <w:t>TvLS-is</w:t>
      </w:r>
      <w:proofErr w:type="spellEnd"/>
      <w:r w:rsidR="16D7D0B2" w:rsidRPr="022250B6">
        <w:rPr>
          <w:rFonts w:ascii="Times New Roman" w:hAnsi="Times New Roman" w:cs="Times New Roman"/>
          <w:sz w:val="24"/>
          <w:szCs w:val="24"/>
        </w:rPr>
        <w:t xml:space="preserve"> </w:t>
      </w:r>
      <w:r w:rsidR="09638056" w:rsidRPr="022250B6">
        <w:rPr>
          <w:rFonts w:ascii="Times New Roman" w:hAnsi="Times New Roman" w:cs="Times New Roman"/>
          <w:sz w:val="24"/>
          <w:szCs w:val="24"/>
        </w:rPr>
        <w:t xml:space="preserve">avaldajale </w:t>
      </w:r>
      <w:r w:rsidR="16D7D0B2" w:rsidRPr="022250B6">
        <w:rPr>
          <w:rFonts w:ascii="Times New Roman" w:hAnsi="Times New Roman" w:cs="Times New Roman"/>
          <w:sz w:val="24"/>
          <w:szCs w:val="24"/>
        </w:rPr>
        <w:t>võimalus avaldusest l</w:t>
      </w:r>
      <w:r w:rsidR="6218902D" w:rsidRPr="022250B6">
        <w:rPr>
          <w:rFonts w:ascii="Times New Roman" w:hAnsi="Times New Roman" w:cs="Times New Roman"/>
          <w:sz w:val="24"/>
          <w:szCs w:val="24"/>
        </w:rPr>
        <w:t>oobuda ning TVK-</w:t>
      </w:r>
      <w:proofErr w:type="spellStart"/>
      <w:r w:rsidR="6218902D" w:rsidRPr="022250B6">
        <w:rPr>
          <w:rFonts w:ascii="Times New Roman" w:hAnsi="Times New Roman" w:cs="Times New Roman"/>
          <w:sz w:val="24"/>
          <w:szCs w:val="24"/>
        </w:rPr>
        <w:t>l</w:t>
      </w:r>
      <w:r w:rsidR="6D2E9560" w:rsidRPr="022250B6">
        <w:rPr>
          <w:rFonts w:ascii="Times New Roman" w:hAnsi="Times New Roman" w:cs="Times New Roman"/>
          <w:sz w:val="24"/>
          <w:szCs w:val="24"/>
        </w:rPr>
        <w:t>e</w:t>
      </w:r>
      <w:proofErr w:type="spellEnd"/>
      <w:r w:rsidR="6D2E9560" w:rsidRPr="022250B6">
        <w:rPr>
          <w:rFonts w:ascii="Times New Roman" w:hAnsi="Times New Roman" w:cs="Times New Roman"/>
          <w:sz w:val="24"/>
          <w:szCs w:val="24"/>
        </w:rPr>
        <w:t xml:space="preserve"> </w:t>
      </w:r>
      <w:r w:rsidR="00F8564A">
        <w:rPr>
          <w:rFonts w:ascii="Times New Roman" w:hAnsi="Times New Roman" w:cs="Times New Roman"/>
          <w:sz w:val="24"/>
          <w:szCs w:val="24"/>
        </w:rPr>
        <w:t>teha</w:t>
      </w:r>
      <w:r w:rsidR="6D2E9560" w:rsidRPr="022250B6">
        <w:rPr>
          <w:rFonts w:ascii="Times New Roman" w:hAnsi="Times New Roman" w:cs="Times New Roman"/>
          <w:sz w:val="24"/>
          <w:szCs w:val="24"/>
        </w:rPr>
        <w:t xml:space="preserve"> </w:t>
      </w:r>
      <w:proofErr w:type="spellStart"/>
      <w:r w:rsidR="6D2E9560" w:rsidRPr="022250B6">
        <w:rPr>
          <w:rFonts w:ascii="Times New Roman" w:hAnsi="Times New Roman" w:cs="Times New Roman"/>
          <w:sz w:val="24"/>
          <w:szCs w:val="24"/>
        </w:rPr>
        <w:t>tagaseljaotsuseid</w:t>
      </w:r>
      <w:proofErr w:type="spellEnd"/>
      <w:r w:rsidR="6D2E9560" w:rsidRPr="022250B6">
        <w:rPr>
          <w:rFonts w:ascii="Times New Roman" w:hAnsi="Times New Roman" w:cs="Times New Roman"/>
          <w:sz w:val="24"/>
          <w:szCs w:val="24"/>
        </w:rPr>
        <w:t xml:space="preserve">. Edaspidi tühistab TVK juhataja määrusega otsuse juhul, kui </w:t>
      </w:r>
      <w:r w:rsidR="61AB9756" w:rsidRPr="022250B6">
        <w:rPr>
          <w:rFonts w:ascii="Times New Roman" w:hAnsi="Times New Roman" w:cs="Times New Roman"/>
          <w:sz w:val="24"/>
          <w:szCs w:val="24"/>
        </w:rPr>
        <w:t xml:space="preserve">avaldaja võtab avalduse tagasi enne otsuse jõustumist, kui avaldaja loobub avaldusest enne otsuse jõustumist, kui </w:t>
      </w:r>
      <w:r w:rsidR="3BB330AA" w:rsidRPr="022250B6">
        <w:rPr>
          <w:rFonts w:ascii="Times New Roman" w:hAnsi="Times New Roman" w:cs="Times New Roman"/>
          <w:sz w:val="24"/>
          <w:szCs w:val="24"/>
        </w:rPr>
        <w:t>p</w:t>
      </w:r>
      <w:r w:rsidR="00F8564A">
        <w:rPr>
          <w:rFonts w:ascii="Times New Roman" w:hAnsi="Times New Roman" w:cs="Times New Roman"/>
          <w:sz w:val="24"/>
          <w:szCs w:val="24"/>
        </w:rPr>
        <w:t>ärast</w:t>
      </w:r>
      <w:r w:rsidR="3BB330AA" w:rsidRPr="022250B6">
        <w:rPr>
          <w:rFonts w:ascii="Times New Roman" w:hAnsi="Times New Roman" w:cs="Times New Roman"/>
          <w:sz w:val="24"/>
          <w:szCs w:val="24"/>
        </w:rPr>
        <w:t xml:space="preserve"> </w:t>
      </w:r>
      <w:proofErr w:type="spellStart"/>
      <w:r w:rsidR="3BB330AA" w:rsidRPr="022250B6">
        <w:rPr>
          <w:rFonts w:ascii="Times New Roman" w:hAnsi="Times New Roman" w:cs="Times New Roman"/>
          <w:sz w:val="24"/>
          <w:szCs w:val="24"/>
        </w:rPr>
        <w:t>tagaseljaotsuse</w:t>
      </w:r>
      <w:proofErr w:type="spellEnd"/>
      <w:r w:rsidR="3BB330AA" w:rsidRPr="022250B6">
        <w:rPr>
          <w:rFonts w:ascii="Times New Roman" w:hAnsi="Times New Roman" w:cs="Times New Roman"/>
          <w:sz w:val="24"/>
          <w:szCs w:val="24"/>
        </w:rPr>
        <w:t xml:space="preserve"> tegemist taastatakse vastaspoole taotlusel menetlus ning kui </w:t>
      </w:r>
      <w:r w:rsidR="4DFA0922" w:rsidRPr="022250B6">
        <w:rPr>
          <w:rFonts w:ascii="Times New Roman" w:hAnsi="Times New Roman" w:cs="Times New Roman"/>
          <w:sz w:val="24"/>
          <w:szCs w:val="24"/>
        </w:rPr>
        <w:t>poolte vahel saavutatakse kompromiss.</w:t>
      </w:r>
    </w:p>
    <w:p w14:paraId="2378A683" w14:textId="4CDE7278" w:rsidR="008049F8" w:rsidRPr="00D355CD" w:rsidRDefault="008049F8" w:rsidP="002F3FFC">
      <w:pPr>
        <w:tabs>
          <w:tab w:val="left" w:pos="426"/>
        </w:tabs>
        <w:spacing w:after="0" w:line="240" w:lineRule="auto"/>
        <w:jc w:val="both"/>
        <w:rPr>
          <w:rFonts w:ascii="Times New Roman" w:hAnsi="Times New Roman" w:cs="Times New Roman"/>
          <w:sz w:val="24"/>
          <w:szCs w:val="24"/>
        </w:rPr>
      </w:pPr>
    </w:p>
    <w:p w14:paraId="0B41177F" w14:textId="62BEE93C" w:rsidR="008049F8" w:rsidRPr="00D355CD" w:rsidRDefault="003558AA"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25CE36C6" w:rsidRPr="1952477E">
        <w:rPr>
          <w:rFonts w:ascii="Times New Roman" w:hAnsi="Times New Roman" w:cs="Times New Roman"/>
          <w:b/>
          <w:bCs/>
          <w:sz w:val="24"/>
          <w:szCs w:val="24"/>
        </w:rPr>
        <w:t xml:space="preserve">unktiga </w:t>
      </w:r>
      <w:r w:rsidR="00E11872">
        <w:rPr>
          <w:rFonts w:ascii="Times New Roman" w:hAnsi="Times New Roman" w:cs="Times New Roman"/>
          <w:b/>
          <w:bCs/>
          <w:sz w:val="24"/>
          <w:szCs w:val="24"/>
        </w:rPr>
        <w:t>7</w:t>
      </w:r>
      <w:r w:rsidR="006C6FE2">
        <w:rPr>
          <w:rFonts w:ascii="Times New Roman" w:hAnsi="Times New Roman" w:cs="Times New Roman"/>
          <w:b/>
          <w:bCs/>
          <w:sz w:val="24"/>
          <w:szCs w:val="24"/>
        </w:rPr>
        <w:t>4</w:t>
      </w:r>
      <w:r w:rsidR="25CE36C6" w:rsidRPr="1952477E">
        <w:rPr>
          <w:rFonts w:ascii="Times New Roman" w:hAnsi="Times New Roman" w:cs="Times New Roman"/>
          <w:sz w:val="24"/>
          <w:szCs w:val="24"/>
        </w:rPr>
        <w:t xml:space="preserve"> </w:t>
      </w:r>
      <w:r w:rsidR="17F0A007" w:rsidRPr="1952477E">
        <w:rPr>
          <w:rFonts w:ascii="Times New Roman" w:hAnsi="Times New Roman" w:cs="Times New Roman"/>
          <w:sz w:val="24"/>
          <w:szCs w:val="24"/>
        </w:rPr>
        <w:t xml:space="preserve">muudetakse </w:t>
      </w:r>
      <w:proofErr w:type="spellStart"/>
      <w:r w:rsidR="00132EE7">
        <w:rPr>
          <w:rFonts w:ascii="Times New Roman" w:hAnsi="Times New Roman" w:cs="Times New Roman"/>
          <w:sz w:val="24"/>
          <w:szCs w:val="24"/>
        </w:rPr>
        <w:t>TvLS</w:t>
      </w:r>
      <w:proofErr w:type="spellEnd"/>
      <w:r w:rsidR="00132EE7">
        <w:rPr>
          <w:rFonts w:ascii="Times New Roman" w:hAnsi="Times New Roman" w:cs="Times New Roman"/>
          <w:sz w:val="24"/>
          <w:szCs w:val="24"/>
        </w:rPr>
        <w:t xml:space="preserve"> </w:t>
      </w:r>
      <w:r w:rsidR="001B0359" w:rsidRPr="022250B6">
        <w:rPr>
          <w:rFonts w:ascii="Times New Roman" w:hAnsi="Times New Roman" w:cs="Times New Roman"/>
          <w:sz w:val="24"/>
          <w:szCs w:val="24"/>
        </w:rPr>
        <w:t>§</w:t>
      </w:r>
      <w:r w:rsidR="25CE36C6" w:rsidRPr="1952477E">
        <w:rPr>
          <w:rFonts w:ascii="Times New Roman" w:hAnsi="Times New Roman" w:cs="Times New Roman"/>
          <w:sz w:val="24"/>
          <w:szCs w:val="24"/>
        </w:rPr>
        <w:t xml:space="preserve"> 63 pealkirja</w:t>
      </w:r>
      <w:r w:rsidR="52B54254" w:rsidRPr="1952477E">
        <w:rPr>
          <w:rFonts w:ascii="Times New Roman" w:hAnsi="Times New Roman" w:cs="Times New Roman"/>
          <w:sz w:val="24"/>
          <w:szCs w:val="24"/>
        </w:rPr>
        <w:t xml:space="preserve">, mis reguleerib </w:t>
      </w:r>
      <w:proofErr w:type="spellStart"/>
      <w:r w:rsidR="52B54254" w:rsidRPr="1952477E">
        <w:rPr>
          <w:rFonts w:ascii="Times New Roman" w:hAnsi="Times New Roman" w:cs="Times New Roman"/>
          <w:sz w:val="24"/>
          <w:szCs w:val="24"/>
        </w:rPr>
        <w:t>TvLS</w:t>
      </w:r>
      <w:proofErr w:type="spellEnd"/>
      <w:r w:rsidR="001B0359">
        <w:rPr>
          <w:rFonts w:ascii="Times New Roman" w:hAnsi="Times New Roman" w:cs="Times New Roman"/>
          <w:sz w:val="24"/>
          <w:szCs w:val="24"/>
        </w:rPr>
        <w:t>-i</w:t>
      </w:r>
      <w:r w:rsidR="52B54254" w:rsidRPr="1952477E">
        <w:rPr>
          <w:rFonts w:ascii="Times New Roman" w:hAnsi="Times New Roman" w:cs="Times New Roman"/>
          <w:sz w:val="24"/>
          <w:szCs w:val="24"/>
        </w:rPr>
        <w:t xml:space="preserve"> kehtivas sõnastuses TVK otsuse kandmist</w:t>
      </w:r>
      <w:r w:rsidR="6E2923F2" w:rsidRPr="1952477E">
        <w:rPr>
          <w:rFonts w:ascii="Times New Roman" w:hAnsi="Times New Roman" w:cs="Times New Roman"/>
          <w:sz w:val="24"/>
          <w:szCs w:val="24"/>
        </w:rPr>
        <w:t xml:space="preserve"> töötamise registrisse</w:t>
      </w:r>
      <w:r w:rsidR="54918AFF" w:rsidRPr="1952477E">
        <w:rPr>
          <w:rFonts w:ascii="Times New Roman" w:hAnsi="Times New Roman" w:cs="Times New Roman"/>
          <w:sz w:val="24"/>
          <w:szCs w:val="24"/>
        </w:rPr>
        <w:t xml:space="preserve"> </w:t>
      </w:r>
      <w:r w:rsidR="759C169A" w:rsidRPr="1952477E">
        <w:rPr>
          <w:rFonts w:ascii="Times New Roman" w:hAnsi="Times New Roman" w:cs="Times New Roman"/>
          <w:sz w:val="24"/>
          <w:szCs w:val="24"/>
        </w:rPr>
        <w:t>(</w:t>
      </w:r>
      <w:r w:rsidR="52B54254" w:rsidRPr="1952477E">
        <w:rPr>
          <w:rFonts w:ascii="Times New Roman" w:hAnsi="Times New Roman" w:cs="Times New Roman"/>
          <w:sz w:val="24"/>
          <w:szCs w:val="24"/>
        </w:rPr>
        <w:t>TÖR</w:t>
      </w:r>
      <w:r w:rsidR="14F3B109" w:rsidRPr="1952477E">
        <w:rPr>
          <w:rFonts w:ascii="Times New Roman" w:hAnsi="Times New Roman" w:cs="Times New Roman"/>
          <w:sz w:val="24"/>
          <w:szCs w:val="24"/>
        </w:rPr>
        <w:t>)</w:t>
      </w:r>
      <w:r w:rsidR="52B54254" w:rsidRPr="1952477E">
        <w:rPr>
          <w:rFonts w:ascii="Times New Roman" w:hAnsi="Times New Roman" w:cs="Times New Roman"/>
          <w:sz w:val="24"/>
          <w:szCs w:val="24"/>
        </w:rPr>
        <w:t xml:space="preserve">. </w:t>
      </w:r>
      <w:r w:rsidR="54918AFF" w:rsidRPr="1952477E">
        <w:rPr>
          <w:rFonts w:ascii="Times New Roman" w:hAnsi="Times New Roman" w:cs="Times New Roman"/>
          <w:sz w:val="24"/>
          <w:szCs w:val="24"/>
        </w:rPr>
        <w:t>Pealkirjast</w:t>
      </w:r>
      <w:r w:rsidR="6CB7FAF8" w:rsidRPr="1952477E">
        <w:rPr>
          <w:rFonts w:ascii="Times New Roman" w:hAnsi="Times New Roman" w:cs="Times New Roman"/>
          <w:sz w:val="24"/>
          <w:szCs w:val="24"/>
        </w:rPr>
        <w:t xml:space="preserve"> </w:t>
      </w:r>
      <w:r w:rsidR="001B0359">
        <w:rPr>
          <w:rFonts w:ascii="Times New Roman" w:hAnsi="Times New Roman" w:cs="Times New Roman"/>
          <w:sz w:val="24"/>
          <w:szCs w:val="24"/>
        </w:rPr>
        <w:t>jäetakse välja</w:t>
      </w:r>
      <w:r w:rsidR="6CB7FAF8" w:rsidRPr="1952477E">
        <w:rPr>
          <w:rFonts w:ascii="Times New Roman" w:hAnsi="Times New Roman" w:cs="Times New Roman"/>
          <w:sz w:val="24"/>
          <w:szCs w:val="24"/>
        </w:rPr>
        <w:t xml:space="preserve"> viide </w:t>
      </w:r>
      <w:r w:rsidR="3FBDB101" w:rsidRPr="1952477E">
        <w:rPr>
          <w:rFonts w:ascii="Times New Roman" w:hAnsi="Times New Roman" w:cs="Times New Roman"/>
          <w:sz w:val="24"/>
          <w:szCs w:val="24"/>
        </w:rPr>
        <w:t xml:space="preserve">kitsalt TVK </w:t>
      </w:r>
      <w:r w:rsidR="6CB7FAF8" w:rsidRPr="1952477E">
        <w:rPr>
          <w:rFonts w:ascii="Times New Roman" w:hAnsi="Times New Roman" w:cs="Times New Roman"/>
          <w:sz w:val="24"/>
          <w:szCs w:val="24"/>
        </w:rPr>
        <w:t>otsusele</w:t>
      </w:r>
      <w:r w:rsidR="3FBDB101" w:rsidRPr="1952477E">
        <w:rPr>
          <w:rFonts w:ascii="Times New Roman" w:hAnsi="Times New Roman" w:cs="Times New Roman"/>
          <w:sz w:val="24"/>
          <w:szCs w:val="24"/>
        </w:rPr>
        <w:t xml:space="preserve"> ja selle asemel viidatakse kande tegemisele laiemalt</w:t>
      </w:r>
      <w:r w:rsidR="6CB7FAF8" w:rsidRPr="1952477E">
        <w:rPr>
          <w:rFonts w:ascii="Times New Roman" w:hAnsi="Times New Roman" w:cs="Times New Roman"/>
          <w:sz w:val="24"/>
          <w:szCs w:val="24"/>
        </w:rPr>
        <w:t xml:space="preserve">. Muudatus on seotud eelnõu järgmise punktiga, millega muudetakse </w:t>
      </w:r>
      <w:r w:rsidR="00153961" w:rsidRPr="022250B6">
        <w:rPr>
          <w:rFonts w:ascii="Times New Roman" w:hAnsi="Times New Roman" w:cs="Times New Roman"/>
          <w:sz w:val="24"/>
          <w:szCs w:val="24"/>
        </w:rPr>
        <w:t>§</w:t>
      </w:r>
      <w:r w:rsidR="00153961">
        <w:rPr>
          <w:rFonts w:ascii="Times New Roman" w:hAnsi="Times New Roman" w:cs="Times New Roman"/>
          <w:sz w:val="24"/>
          <w:szCs w:val="24"/>
        </w:rPr>
        <w:t xml:space="preserve"> </w:t>
      </w:r>
      <w:r w:rsidR="0FABC82A" w:rsidRPr="1952477E">
        <w:rPr>
          <w:rFonts w:ascii="Times New Roman" w:hAnsi="Times New Roman" w:cs="Times New Roman"/>
          <w:sz w:val="24"/>
          <w:szCs w:val="24"/>
        </w:rPr>
        <w:t xml:space="preserve">63 </w:t>
      </w:r>
      <w:r w:rsidR="456BD40F" w:rsidRPr="1952477E">
        <w:rPr>
          <w:rFonts w:ascii="Times New Roman" w:hAnsi="Times New Roman" w:cs="Times New Roman"/>
          <w:sz w:val="24"/>
          <w:szCs w:val="24"/>
        </w:rPr>
        <w:t>viisil</w:t>
      </w:r>
      <w:r w:rsidR="0FABC82A" w:rsidRPr="1952477E">
        <w:rPr>
          <w:rFonts w:ascii="Times New Roman" w:hAnsi="Times New Roman" w:cs="Times New Roman"/>
          <w:sz w:val="24"/>
          <w:szCs w:val="24"/>
        </w:rPr>
        <w:t>, et lisaks jõustunud otsusele</w:t>
      </w:r>
      <w:r w:rsidR="304248E7" w:rsidRPr="1952477E">
        <w:rPr>
          <w:rFonts w:ascii="Times New Roman" w:hAnsi="Times New Roman" w:cs="Times New Roman"/>
          <w:sz w:val="24"/>
          <w:szCs w:val="24"/>
        </w:rPr>
        <w:t xml:space="preserve"> saab</w:t>
      </w:r>
      <w:r w:rsidR="54918AFF" w:rsidRPr="1952477E">
        <w:rPr>
          <w:rFonts w:ascii="Times New Roman" w:hAnsi="Times New Roman" w:cs="Times New Roman"/>
          <w:sz w:val="24"/>
          <w:szCs w:val="24"/>
        </w:rPr>
        <w:t xml:space="preserve"> TVK</w:t>
      </w:r>
      <w:r w:rsidR="0FABC82A" w:rsidRPr="1952477E">
        <w:rPr>
          <w:rFonts w:ascii="Times New Roman" w:hAnsi="Times New Roman" w:cs="Times New Roman"/>
          <w:sz w:val="24"/>
          <w:szCs w:val="24"/>
        </w:rPr>
        <w:t xml:space="preserve"> ka määruse ja lepituskokkuleppe </w:t>
      </w:r>
      <w:r w:rsidR="553500AD" w:rsidRPr="1952477E">
        <w:rPr>
          <w:rFonts w:ascii="Times New Roman" w:hAnsi="Times New Roman" w:cs="Times New Roman"/>
          <w:sz w:val="24"/>
          <w:szCs w:val="24"/>
        </w:rPr>
        <w:t xml:space="preserve">alusel </w:t>
      </w:r>
      <w:r w:rsidR="00153961" w:rsidRPr="1952477E">
        <w:rPr>
          <w:rFonts w:ascii="Times New Roman" w:hAnsi="Times New Roman" w:cs="Times New Roman"/>
          <w:sz w:val="24"/>
          <w:szCs w:val="24"/>
        </w:rPr>
        <w:t xml:space="preserve">teha kandeid </w:t>
      </w:r>
      <w:proofErr w:type="spellStart"/>
      <w:r w:rsidR="54918AFF" w:rsidRPr="1952477E">
        <w:rPr>
          <w:rFonts w:ascii="Times New Roman" w:hAnsi="Times New Roman" w:cs="Times New Roman"/>
          <w:sz w:val="24"/>
          <w:szCs w:val="24"/>
        </w:rPr>
        <w:t>TÖR</w:t>
      </w:r>
      <w:r w:rsidR="00153961">
        <w:rPr>
          <w:rFonts w:ascii="Times New Roman" w:hAnsi="Times New Roman" w:cs="Times New Roman"/>
          <w:sz w:val="24"/>
          <w:szCs w:val="24"/>
        </w:rPr>
        <w:t>-i</w:t>
      </w:r>
      <w:proofErr w:type="spellEnd"/>
      <w:r w:rsidR="553500AD" w:rsidRPr="1952477E">
        <w:rPr>
          <w:rFonts w:ascii="Times New Roman" w:hAnsi="Times New Roman" w:cs="Times New Roman"/>
          <w:sz w:val="24"/>
          <w:szCs w:val="24"/>
        </w:rPr>
        <w:t>.</w:t>
      </w:r>
    </w:p>
    <w:p w14:paraId="3A5D82C2" w14:textId="306E2B7D" w:rsidR="00F839A1" w:rsidRDefault="00F839A1" w:rsidP="002F3FFC">
      <w:pPr>
        <w:tabs>
          <w:tab w:val="left" w:pos="426"/>
        </w:tabs>
        <w:spacing w:after="0" w:line="240" w:lineRule="auto"/>
        <w:jc w:val="both"/>
        <w:rPr>
          <w:rFonts w:ascii="Times New Roman" w:hAnsi="Times New Roman" w:cs="Times New Roman"/>
          <w:color w:val="A6A6A6" w:themeColor="background1" w:themeShade="A6"/>
          <w:sz w:val="24"/>
          <w:szCs w:val="24"/>
        </w:rPr>
      </w:pPr>
    </w:p>
    <w:p w14:paraId="0D871A2D" w14:textId="27E43F6E" w:rsidR="00F839A1" w:rsidRPr="00D355CD" w:rsidRDefault="00132EE7"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839A1" w:rsidRPr="00D355CD">
        <w:rPr>
          <w:rFonts w:ascii="Times New Roman" w:hAnsi="Times New Roman" w:cs="Times New Roman"/>
          <w:b/>
          <w:bCs/>
          <w:sz w:val="24"/>
          <w:szCs w:val="24"/>
        </w:rPr>
        <w:t xml:space="preserve">unktiga </w:t>
      </w:r>
      <w:r w:rsidR="00D3761B">
        <w:rPr>
          <w:rFonts w:ascii="Times New Roman" w:hAnsi="Times New Roman" w:cs="Times New Roman"/>
          <w:b/>
          <w:bCs/>
          <w:sz w:val="24"/>
          <w:szCs w:val="24"/>
        </w:rPr>
        <w:t>7</w:t>
      </w:r>
      <w:r w:rsidR="006C6FE2">
        <w:rPr>
          <w:rFonts w:ascii="Times New Roman" w:hAnsi="Times New Roman" w:cs="Times New Roman"/>
          <w:b/>
          <w:bCs/>
          <w:sz w:val="24"/>
          <w:szCs w:val="24"/>
        </w:rPr>
        <w:t>5</w:t>
      </w:r>
      <w:r w:rsidR="00F839A1" w:rsidRPr="00D355CD">
        <w:rPr>
          <w:rFonts w:ascii="Times New Roman" w:hAnsi="Times New Roman" w:cs="Times New Roman"/>
          <w:sz w:val="24"/>
          <w:szCs w:val="24"/>
        </w:rPr>
        <w:t xml:space="preserve"> muudetakse </w:t>
      </w:r>
      <w:proofErr w:type="spellStart"/>
      <w:r w:rsidR="0040403A">
        <w:rPr>
          <w:rFonts w:ascii="Times New Roman" w:hAnsi="Times New Roman" w:cs="Times New Roman"/>
          <w:sz w:val="24"/>
          <w:szCs w:val="24"/>
        </w:rPr>
        <w:t>TvLS</w:t>
      </w:r>
      <w:proofErr w:type="spellEnd"/>
      <w:r w:rsidR="0040403A">
        <w:rPr>
          <w:rFonts w:ascii="Times New Roman" w:hAnsi="Times New Roman" w:cs="Times New Roman"/>
          <w:sz w:val="24"/>
          <w:szCs w:val="24"/>
        </w:rPr>
        <w:t xml:space="preserve"> </w:t>
      </w:r>
      <w:r w:rsidR="00604D50" w:rsidRPr="022250B6">
        <w:rPr>
          <w:rFonts w:ascii="Times New Roman" w:hAnsi="Times New Roman" w:cs="Times New Roman"/>
          <w:sz w:val="24"/>
          <w:szCs w:val="24"/>
        </w:rPr>
        <w:t>§</w:t>
      </w:r>
      <w:r w:rsidR="00F839A1" w:rsidRPr="00D355CD">
        <w:rPr>
          <w:rFonts w:ascii="Times New Roman" w:hAnsi="Times New Roman" w:cs="Times New Roman"/>
          <w:sz w:val="24"/>
          <w:szCs w:val="24"/>
        </w:rPr>
        <w:t xml:space="preserve"> 63 </w:t>
      </w:r>
      <w:r w:rsidR="0002742F">
        <w:rPr>
          <w:rFonts w:ascii="Times New Roman" w:hAnsi="Times New Roman" w:cs="Times New Roman"/>
          <w:sz w:val="24"/>
          <w:szCs w:val="24"/>
        </w:rPr>
        <w:t>sissejuhatavat</w:t>
      </w:r>
      <w:r w:rsidR="00F839A1" w:rsidRPr="00D355CD">
        <w:rPr>
          <w:rFonts w:ascii="Times New Roman" w:hAnsi="Times New Roman" w:cs="Times New Roman"/>
          <w:sz w:val="24"/>
          <w:szCs w:val="24"/>
        </w:rPr>
        <w:t xml:space="preserve"> lauset</w:t>
      </w:r>
      <w:r w:rsidR="0002742F">
        <w:rPr>
          <w:rFonts w:ascii="Times New Roman" w:hAnsi="Times New Roman" w:cs="Times New Roman"/>
          <w:sz w:val="24"/>
          <w:szCs w:val="24"/>
        </w:rPr>
        <w:t xml:space="preserve"> ja nähakse ette </w:t>
      </w:r>
      <w:r w:rsidR="00604D50">
        <w:rPr>
          <w:rFonts w:ascii="Times New Roman" w:hAnsi="Times New Roman" w:cs="Times New Roman"/>
          <w:sz w:val="24"/>
          <w:szCs w:val="24"/>
        </w:rPr>
        <w:t>veel</w:t>
      </w:r>
      <w:r w:rsidR="0002742F">
        <w:rPr>
          <w:rFonts w:ascii="Times New Roman" w:hAnsi="Times New Roman" w:cs="Times New Roman"/>
          <w:sz w:val="24"/>
          <w:szCs w:val="24"/>
        </w:rPr>
        <w:t xml:space="preserve"> olukor</w:t>
      </w:r>
      <w:r w:rsidR="00604D50">
        <w:rPr>
          <w:rFonts w:ascii="Times New Roman" w:hAnsi="Times New Roman" w:cs="Times New Roman"/>
          <w:sz w:val="24"/>
          <w:szCs w:val="24"/>
        </w:rPr>
        <w:t>di</w:t>
      </w:r>
      <w:r w:rsidR="0002742F">
        <w:rPr>
          <w:rFonts w:ascii="Times New Roman" w:hAnsi="Times New Roman" w:cs="Times New Roman"/>
          <w:sz w:val="24"/>
          <w:szCs w:val="24"/>
        </w:rPr>
        <w:t xml:space="preserve">, millal TVK juhatajal on õigus teha </w:t>
      </w:r>
      <w:r w:rsidR="00604D50">
        <w:rPr>
          <w:rFonts w:ascii="Times New Roman" w:hAnsi="Times New Roman" w:cs="Times New Roman"/>
          <w:sz w:val="24"/>
          <w:szCs w:val="24"/>
        </w:rPr>
        <w:t xml:space="preserve">kandeid </w:t>
      </w:r>
      <w:proofErr w:type="spellStart"/>
      <w:r w:rsidR="005721DB">
        <w:rPr>
          <w:rFonts w:ascii="Times New Roman" w:hAnsi="Times New Roman" w:cs="Times New Roman"/>
          <w:sz w:val="24"/>
          <w:szCs w:val="24"/>
        </w:rPr>
        <w:t>TÖR</w:t>
      </w:r>
      <w:r w:rsidR="00604D50">
        <w:rPr>
          <w:rFonts w:ascii="Times New Roman" w:hAnsi="Times New Roman" w:cs="Times New Roman"/>
          <w:sz w:val="24"/>
          <w:szCs w:val="24"/>
        </w:rPr>
        <w:t>-i</w:t>
      </w:r>
      <w:proofErr w:type="spellEnd"/>
      <w:r w:rsidR="005721DB">
        <w:rPr>
          <w:rFonts w:ascii="Times New Roman" w:hAnsi="Times New Roman" w:cs="Times New Roman"/>
          <w:sz w:val="24"/>
          <w:szCs w:val="24"/>
        </w:rPr>
        <w:t xml:space="preserve"> (s</w:t>
      </w:r>
      <w:r w:rsidR="00604D50">
        <w:rPr>
          <w:rFonts w:ascii="Times New Roman" w:hAnsi="Times New Roman" w:cs="Times New Roman"/>
          <w:sz w:val="24"/>
          <w:szCs w:val="24"/>
        </w:rPr>
        <w:t>.</w:t>
      </w:r>
      <w:r w:rsidR="005721DB">
        <w:rPr>
          <w:rFonts w:ascii="Times New Roman" w:hAnsi="Times New Roman" w:cs="Times New Roman"/>
          <w:sz w:val="24"/>
          <w:szCs w:val="24"/>
        </w:rPr>
        <w:t xml:space="preserve">t töötamise registreeringuga seotud andmeid lisada või muuta). Praegu saab TVK teha </w:t>
      </w:r>
      <w:r w:rsidR="00604D50">
        <w:rPr>
          <w:rFonts w:ascii="Times New Roman" w:hAnsi="Times New Roman" w:cs="Times New Roman"/>
          <w:sz w:val="24"/>
          <w:szCs w:val="24"/>
        </w:rPr>
        <w:t xml:space="preserve">kande </w:t>
      </w:r>
      <w:proofErr w:type="spellStart"/>
      <w:r w:rsidR="005721DB">
        <w:rPr>
          <w:rFonts w:ascii="Times New Roman" w:hAnsi="Times New Roman" w:cs="Times New Roman"/>
          <w:sz w:val="24"/>
          <w:szCs w:val="24"/>
        </w:rPr>
        <w:t>TÖR</w:t>
      </w:r>
      <w:r w:rsidR="00604D50">
        <w:rPr>
          <w:rFonts w:ascii="Times New Roman" w:hAnsi="Times New Roman" w:cs="Times New Roman"/>
          <w:sz w:val="24"/>
          <w:szCs w:val="24"/>
        </w:rPr>
        <w:t>-i</w:t>
      </w:r>
      <w:proofErr w:type="spellEnd"/>
      <w:r w:rsidR="005721DB">
        <w:rPr>
          <w:rFonts w:ascii="Times New Roman" w:hAnsi="Times New Roman" w:cs="Times New Roman"/>
          <w:sz w:val="24"/>
          <w:szCs w:val="24"/>
        </w:rPr>
        <w:t xml:space="preserve"> üksnes jõustunud TVK otsuse alusel. Edaspidi saab</w:t>
      </w:r>
      <w:r w:rsidR="0002742F">
        <w:rPr>
          <w:rFonts w:ascii="Times New Roman" w:hAnsi="Times New Roman" w:cs="Times New Roman"/>
          <w:sz w:val="24"/>
          <w:szCs w:val="24"/>
        </w:rPr>
        <w:t xml:space="preserve"> TVK</w:t>
      </w:r>
      <w:r w:rsidR="00F839A1" w:rsidRPr="00D355CD">
        <w:rPr>
          <w:rFonts w:ascii="Times New Roman" w:hAnsi="Times New Roman" w:cs="Times New Roman"/>
          <w:sz w:val="24"/>
          <w:szCs w:val="24"/>
        </w:rPr>
        <w:t xml:space="preserve"> </w:t>
      </w:r>
      <w:r w:rsidR="005721DB">
        <w:rPr>
          <w:rFonts w:ascii="Times New Roman" w:hAnsi="Times New Roman" w:cs="Times New Roman"/>
          <w:sz w:val="24"/>
          <w:szCs w:val="24"/>
        </w:rPr>
        <w:t xml:space="preserve">teha </w:t>
      </w:r>
      <w:r w:rsidR="00604D50">
        <w:rPr>
          <w:rFonts w:ascii="Times New Roman" w:hAnsi="Times New Roman" w:cs="Times New Roman"/>
          <w:sz w:val="24"/>
          <w:szCs w:val="24"/>
        </w:rPr>
        <w:t xml:space="preserve">kande </w:t>
      </w:r>
      <w:proofErr w:type="spellStart"/>
      <w:r w:rsidR="005721DB">
        <w:rPr>
          <w:rFonts w:ascii="Times New Roman" w:hAnsi="Times New Roman" w:cs="Times New Roman"/>
          <w:sz w:val="24"/>
          <w:szCs w:val="24"/>
        </w:rPr>
        <w:t>TÖR</w:t>
      </w:r>
      <w:r w:rsidR="00604D50">
        <w:rPr>
          <w:rFonts w:ascii="Times New Roman" w:hAnsi="Times New Roman" w:cs="Times New Roman"/>
          <w:sz w:val="24"/>
          <w:szCs w:val="24"/>
        </w:rPr>
        <w:t>-i</w:t>
      </w:r>
      <w:proofErr w:type="spellEnd"/>
      <w:r w:rsidR="005721DB">
        <w:rPr>
          <w:rFonts w:ascii="Times New Roman" w:hAnsi="Times New Roman" w:cs="Times New Roman"/>
          <w:sz w:val="24"/>
          <w:szCs w:val="24"/>
        </w:rPr>
        <w:t xml:space="preserve"> ka </w:t>
      </w:r>
      <w:r w:rsidR="00EA2815">
        <w:rPr>
          <w:rFonts w:ascii="Times New Roman" w:hAnsi="Times New Roman" w:cs="Times New Roman"/>
          <w:sz w:val="24"/>
          <w:szCs w:val="24"/>
        </w:rPr>
        <w:t>juhul</w:t>
      </w:r>
      <w:r w:rsidR="005721DB">
        <w:rPr>
          <w:rFonts w:ascii="Times New Roman" w:hAnsi="Times New Roman" w:cs="Times New Roman"/>
          <w:sz w:val="24"/>
          <w:szCs w:val="24"/>
        </w:rPr>
        <w:t>, ku</w:t>
      </w:r>
      <w:r w:rsidR="00EA2815">
        <w:rPr>
          <w:rFonts w:ascii="Times New Roman" w:hAnsi="Times New Roman" w:cs="Times New Roman"/>
          <w:sz w:val="24"/>
          <w:szCs w:val="24"/>
        </w:rPr>
        <w:t xml:space="preserve">i TVK on määrusega kinnitanud kompromissi </w:t>
      </w:r>
      <w:r w:rsidR="00EA2815">
        <w:rPr>
          <w:rFonts w:ascii="Times New Roman" w:hAnsi="Times New Roman" w:cs="Times New Roman"/>
          <w:sz w:val="24"/>
          <w:szCs w:val="24"/>
        </w:rPr>
        <w:lastRenderedPageBreak/>
        <w:t>või lepituskokkuleppe.</w:t>
      </w:r>
      <w:r w:rsidR="00F839A1" w:rsidRPr="00D355CD">
        <w:rPr>
          <w:rFonts w:ascii="Times New Roman" w:hAnsi="Times New Roman" w:cs="Times New Roman"/>
          <w:sz w:val="24"/>
          <w:szCs w:val="24"/>
        </w:rPr>
        <w:t xml:space="preserve"> </w:t>
      </w:r>
      <w:r w:rsidR="00AC0E5F">
        <w:rPr>
          <w:rFonts w:ascii="Times New Roman" w:hAnsi="Times New Roman" w:cs="Times New Roman"/>
          <w:sz w:val="24"/>
          <w:szCs w:val="24"/>
        </w:rPr>
        <w:t>Näiteks</w:t>
      </w:r>
      <w:r w:rsidR="00604D50">
        <w:rPr>
          <w:rFonts w:ascii="Times New Roman" w:hAnsi="Times New Roman" w:cs="Times New Roman"/>
          <w:sz w:val="24"/>
          <w:szCs w:val="24"/>
        </w:rPr>
        <w:t>,</w:t>
      </w:r>
      <w:r w:rsidR="00AC0E5F">
        <w:rPr>
          <w:rFonts w:ascii="Times New Roman" w:hAnsi="Times New Roman" w:cs="Times New Roman"/>
          <w:sz w:val="24"/>
          <w:szCs w:val="24"/>
        </w:rPr>
        <w:t xml:space="preserve"> </w:t>
      </w:r>
      <w:r w:rsidR="00C92F54">
        <w:rPr>
          <w:rFonts w:ascii="Times New Roman" w:hAnsi="Times New Roman" w:cs="Times New Roman"/>
          <w:sz w:val="24"/>
          <w:szCs w:val="24"/>
        </w:rPr>
        <w:t>ku</w:t>
      </w:r>
      <w:r w:rsidR="00604D50">
        <w:rPr>
          <w:rFonts w:ascii="Times New Roman" w:hAnsi="Times New Roman" w:cs="Times New Roman"/>
          <w:sz w:val="24"/>
          <w:szCs w:val="24"/>
        </w:rPr>
        <w:t>na</w:t>
      </w:r>
      <w:r w:rsidR="004634BF" w:rsidRPr="00D355CD">
        <w:rPr>
          <w:rFonts w:ascii="Times New Roman" w:hAnsi="Times New Roman" w:cs="Times New Roman"/>
          <w:sz w:val="24"/>
          <w:szCs w:val="24"/>
        </w:rPr>
        <w:t xml:space="preserve"> kompromissi </w:t>
      </w:r>
      <w:r w:rsidR="00C92F54">
        <w:rPr>
          <w:rFonts w:ascii="Times New Roman" w:hAnsi="Times New Roman" w:cs="Times New Roman"/>
          <w:sz w:val="24"/>
          <w:szCs w:val="24"/>
        </w:rPr>
        <w:t xml:space="preserve">kinnitab TVK juhataja </w:t>
      </w:r>
      <w:proofErr w:type="spellStart"/>
      <w:r w:rsidR="004634BF" w:rsidRPr="00D355CD">
        <w:rPr>
          <w:rFonts w:ascii="Times New Roman" w:hAnsi="Times New Roman" w:cs="Times New Roman"/>
          <w:sz w:val="24"/>
          <w:szCs w:val="24"/>
        </w:rPr>
        <w:t>TvLS</w:t>
      </w:r>
      <w:proofErr w:type="spellEnd"/>
      <w:r w:rsidR="004634BF" w:rsidRPr="00D355CD">
        <w:rPr>
          <w:rFonts w:ascii="Times New Roman" w:hAnsi="Times New Roman" w:cs="Times New Roman"/>
          <w:sz w:val="24"/>
          <w:szCs w:val="24"/>
        </w:rPr>
        <w:t xml:space="preserve"> § 51 l</w:t>
      </w:r>
      <w:r w:rsidR="00604D50">
        <w:rPr>
          <w:rFonts w:ascii="Times New Roman" w:hAnsi="Times New Roman" w:cs="Times New Roman"/>
          <w:sz w:val="24"/>
          <w:szCs w:val="24"/>
        </w:rPr>
        <w:t>õike</w:t>
      </w:r>
      <w:r w:rsidR="004634BF" w:rsidRPr="00D355CD">
        <w:rPr>
          <w:rFonts w:ascii="Times New Roman" w:hAnsi="Times New Roman" w:cs="Times New Roman"/>
          <w:sz w:val="24"/>
          <w:szCs w:val="24"/>
        </w:rPr>
        <w:t xml:space="preserve"> 1 </w:t>
      </w:r>
      <w:r w:rsidR="00604D50">
        <w:rPr>
          <w:rFonts w:ascii="Times New Roman" w:hAnsi="Times New Roman" w:cs="Times New Roman"/>
          <w:sz w:val="24"/>
          <w:szCs w:val="24"/>
        </w:rPr>
        <w:t xml:space="preserve">kohaselt </w:t>
      </w:r>
      <w:r w:rsidR="004634BF" w:rsidRPr="00D355CD">
        <w:rPr>
          <w:rFonts w:ascii="Times New Roman" w:hAnsi="Times New Roman" w:cs="Times New Roman"/>
          <w:sz w:val="24"/>
          <w:szCs w:val="24"/>
        </w:rPr>
        <w:t xml:space="preserve">määrusega </w:t>
      </w:r>
      <w:r w:rsidR="00C92F54">
        <w:rPr>
          <w:rFonts w:ascii="Times New Roman" w:hAnsi="Times New Roman" w:cs="Times New Roman"/>
          <w:sz w:val="24"/>
          <w:szCs w:val="24"/>
        </w:rPr>
        <w:t>(</w:t>
      </w:r>
      <w:r w:rsidR="004634BF" w:rsidRPr="00D355CD">
        <w:rPr>
          <w:rFonts w:ascii="Times New Roman" w:hAnsi="Times New Roman" w:cs="Times New Roman"/>
          <w:sz w:val="24"/>
          <w:szCs w:val="24"/>
        </w:rPr>
        <w:t xml:space="preserve">ühtlasi </w:t>
      </w:r>
      <w:r w:rsidR="00C92F54">
        <w:rPr>
          <w:rFonts w:ascii="Times New Roman" w:hAnsi="Times New Roman" w:cs="Times New Roman"/>
          <w:sz w:val="24"/>
          <w:szCs w:val="24"/>
        </w:rPr>
        <w:t>lõpetades sellega</w:t>
      </w:r>
      <w:r w:rsidR="004634BF" w:rsidRPr="00D355CD">
        <w:rPr>
          <w:rFonts w:ascii="Times New Roman" w:hAnsi="Times New Roman" w:cs="Times New Roman"/>
          <w:sz w:val="24"/>
          <w:szCs w:val="24"/>
        </w:rPr>
        <w:t xml:space="preserve"> ka töövaidlusasja menetluse</w:t>
      </w:r>
      <w:r w:rsidR="00C92F54">
        <w:rPr>
          <w:rFonts w:ascii="Times New Roman" w:hAnsi="Times New Roman" w:cs="Times New Roman"/>
          <w:sz w:val="24"/>
          <w:szCs w:val="24"/>
        </w:rPr>
        <w:t xml:space="preserve">), siis </w:t>
      </w:r>
      <w:r w:rsidR="00C517E4">
        <w:rPr>
          <w:rFonts w:ascii="Times New Roman" w:hAnsi="Times New Roman" w:cs="Times New Roman"/>
          <w:sz w:val="24"/>
          <w:szCs w:val="24"/>
        </w:rPr>
        <w:t xml:space="preserve">praegu ei ole </w:t>
      </w:r>
      <w:r w:rsidR="00FF32E6">
        <w:rPr>
          <w:rFonts w:ascii="Times New Roman" w:hAnsi="Times New Roman" w:cs="Times New Roman"/>
          <w:sz w:val="24"/>
          <w:szCs w:val="24"/>
        </w:rPr>
        <w:t xml:space="preserve">TVK-l </w:t>
      </w:r>
      <w:proofErr w:type="spellStart"/>
      <w:r w:rsidR="00C517E4">
        <w:rPr>
          <w:rFonts w:ascii="Times New Roman" w:hAnsi="Times New Roman" w:cs="Times New Roman"/>
          <w:sz w:val="24"/>
          <w:szCs w:val="24"/>
        </w:rPr>
        <w:t>TvLS</w:t>
      </w:r>
      <w:proofErr w:type="spellEnd"/>
      <w:r w:rsidR="00C517E4">
        <w:rPr>
          <w:rFonts w:ascii="Times New Roman" w:hAnsi="Times New Roman" w:cs="Times New Roman"/>
          <w:sz w:val="24"/>
          <w:szCs w:val="24"/>
        </w:rPr>
        <w:t xml:space="preserve"> § 63 alusel õigust teha sellekohast </w:t>
      </w:r>
      <w:r w:rsidR="00FF32E6">
        <w:rPr>
          <w:rFonts w:ascii="Times New Roman" w:hAnsi="Times New Roman" w:cs="Times New Roman"/>
          <w:sz w:val="24"/>
          <w:szCs w:val="24"/>
        </w:rPr>
        <w:t xml:space="preserve">kannet </w:t>
      </w:r>
      <w:proofErr w:type="spellStart"/>
      <w:r w:rsidR="00C517E4">
        <w:rPr>
          <w:rFonts w:ascii="Times New Roman" w:hAnsi="Times New Roman" w:cs="Times New Roman"/>
          <w:sz w:val="24"/>
          <w:szCs w:val="24"/>
        </w:rPr>
        <w:t>TÖR</w:t>
      </w:r>
      <w:r w:rsidR="00FF32E6">
        <w:rPr>
          <w:rFonts w:ascii="Times New Roman" w:hAnsi="Times New Roman" w:cs="Times New Roman"/>
          <w:sz w:val="24"/>
          <w:szCs w:val="24"/>
        </w:rPr>
        <w:t>-i</w:t>
      </w:r>
      <w:proofErr w:type="spellEnd"/>
      <w:r w:rsidR="00C517E4">
        <w:rPr>
          <w:rFonts w:ascii="Times New Roman" w:hAnsi="Times New Roman" w:cs="Times New Roman"/>
          <w:sz w:val="24"/>
          <w:szCs w:val="24"/>
        </w:rPr>
        <w:t xml:space="preserve"> ning vaidluse osapool peab kande tegemiseks pöörduma hoopis </w:t>
      </w:r>
      <w:r w:rsidR="00B83973">
        <w:rPr>
          <w:rFonts w:ascii="Times New Roman" w:hAnsi="Times New Roman" w:cs="Times New Roman"/>
          <w:sz w:val="24"/>
          <w:szCs w:val="24"/>
        </w:rPr>
        <w:t>EMTA</w:t>
      </w:r>
      <w:r w:rsidR="00C517E4">
        <w:rPr>
          <w:rFonts w:ascii="Times New Roman" w:hAnsi="Times New Roman" w:cs="Times New Roman"/>
          <w:sz w:val="24"/>
          <w:szCs w:val="24"/>
        </w:rPr>
        <w:t xml:space="preserve"> poole</w:t>
      </w:r>
      <w:r w:rsidR="00FF32E6">
        <w:rPr>
          <w:rFonts w:ascii="Times New Roman" w:hAnsi="Times New Roman" w:cs="Times New Roman"/>
          <w:sz w:val="24"/>
          <w:szCs w:val="24"/>
        </w:rPr>
        <w:t>. See</w:t>
      </w:r>
      <w:r w:rsidR="00C517E4">
        <w:rPr>
          <w:rFonts w:ascii="Times New Roman" w:hAnsi="Times New Roman" w:cs="Times New Roman"/>
          <w:sz w:val="24"/>
          <w:szCs w:val="24"/>
        </w:rPr>
        <w:t xml:space="preserve"> </w:t>
      </w:r>
      <w:r w:rsidR="00B83973">
        <w:rPr>
          <w:rFonts w:ascii="Times New Roman" w:hAnsi="Times New Roman" w:cs="Times New Roman"/>
          <w:sz w:val="24"/>
          <w:szCs w:val="24"/>
        </w:rPr>
        <w:t>on ebaefektiivne ega ole vaidluse osapoolte huve arvestades mõistlik</w:t>
      </w:r>
      <w:r w:rsidR="004634BF" w:rsidRPr="00D355CD">
        <w:rPr>
          <w:rFonts w:ascii="Times New Roman" w:hAnsi="Times New Roman" w:cs="Times New Roman"/>
          <w:sz w:val="24"/>
          <w:szCs w:val="24"/>
        </w:rPr>
        <w:t>.</w:t>
      </w:r>
    </w:p>
    <w:p w14:paraId="73CC8531" w14:textId="3904CFD5" w:rsidR="001006FF" w:rsidRDefault="001006FF" w:rsidP="002F3FFC">
      <w:pPr>
        <w:tabs>
          <w:tab w:val="left" w:pos="426"/>
        </w:tabs>
        <w:spacing w:after="0" w:line="240" w:lineRule="auto"/>
        <w:jc w:val="both"/>
        <w:rPr>
          <w:rFonts w:ascii="Times New Roman" w:hAnsi="Times New Roman" w:cs="Times New Roman"/>
          <w:sz w:val="24"/>
          <w:szCs w:val="24"/>
        </w:rPr>
      </w:pPr>
    </w:p>
    <w:p w14:paraId="7FC8EDE7" w14:textId="1E3B66B8" w:rsidR="005F4CF4" w:rsidRPr="00D355CD" w:rsidRDefault="00BA1EE8" w:rsidP="002F3FF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428B68AC" w:rsidRPr="022250B6">
        <w:rPr>
          <w:rFonts w:ascii="Times New Roman" w:hAnsi="Times New Roman" w:cs="Times New Roman"/>
          <w:b/>
          <w:bCs/>
          <w:sz w:val="24"/>
          <w:szCs w:val="24"/>
        </w:rPr>
        <w:t xml:space="preserve">unktiga </w:t>
      </w:r>
      <w:r>
        <w:rPr>
          <w:rFonts w:ascii="Times New Roman" w:hAnsi="Times New Roman" w:cs="Times New Roman"/>
          <w:b/>
          <w:bCs/>
          <w:sz w:val="24"/>
          <w:szCs w:val="24"/>
        </w:rPr>
        <w:t>7</w:t>
      </w:r>
      <w:r w:rsidR="006C6FE2">
        <w:rPr>
          <w:rFonts w:ascii="Times New Roman" w:hAnsi="Times New Roman" w:cs="Times New Roman"/>
          <w:b/>
          <w:bCs/>
          <w:sz w:val="24"/>
          <w:szCs w:val="24"/>
        </w:rPr>
        <w:t>6</w:t>
      </w:r>
      <w:r w:rsidR="428B68AC" w:rsidRPr="022250B6">
        <w:rPr>
          <w:rFonts w:ascii="Times New Roman" w:hAnsi="Times New Roman" w:cs="Times New Roman"/>
          <w:sz w:val="24"/>
          <w:szCs w:val="24"/>
        </w:rPr>
        <w:t xml:space="preserve"> täiendatakse </w:t>
      </w:r>
      <w:proofErr w:type="spellStart"/>
      <w:r w:rsidR="00063B1D">
        <w:rPr>
          <w:rFonts w:ascii="Times New Roman" w:hAnsi="Times New Roman" w:cs="Times New Roman"/>
          <w:sz w:val="24"/>
          <w:szCs w:val="24"/>
        </w:rPr>
        <w:t>TvLS</w:t>
      </w:r>
      <w:proofErr w:type="spellEnd"/>
      <w:r w:rsidR="00063B1D">
        <w:rPr>
          <w:rFonts w:ascii="Times New Roman" w:hAnsi="Times New Roman" w:cs="Times New Roman"/>
          <w:sz w:val="24"/>
          <w:szCs w:val="24"/>
        </w:rPr>
        <w:t xml:space="preserve"> </w:t>
      </w:r>
      <w:r w:rsidR="00FF32E6" w:rsidRPr="022250B6">
        <w:rPr>
          <w:rFonts w:ascii="Times New Roman" w:hAnsi="Times New Roman" w:cs="Times New Roman"/>
          <w:sz w:val="24"/>
          <w:szCs w:val="24"/>
        </w:rPr>
        <w:t>§</w:t>
      </w:r>
      <w:r w:rsidR="428B68AC" w:rsidRPr="022250B6">
        <w:rPr>
          <w:rFonts w:ascii="Times New Roman" w:hAnsi="Times New Roman" w:cs="Times New Roman"/>
          <w:sz w:val="24"/>
          <w:szCs w:val="24"/>
        </w:rPr>
        <w:t xml:space="preserve"> 65 lõikega 1</w:t>
      </w:r>
      <w:r w:rsidR="428B68AC" w:rsidRPr="022250B6">
        <w:rPr>
          <w:rFonts w:ascii="Times New Roman" w:hAnsi="Times New Roman" w:cs="Times New Roman"/>
          <w:sz w:val="24"/>
          <w:szCs w:val="24"/>
          <w:vertAlign w:val="superscript"/>
        </w:rPr>
        <w:t>1</w:t>
      </w:r>
      <w:r w:rsidR="428B68AC" w:rsidRPr="022250B6">
        <w:rPr>
          <w:rFonts w:ascii="Times New Roman" w:hAnsi="Times New Roman" w:cs="Times New Roman"/>
          <w:sz w:val="24"/>
          <w:szCs w:val="24"/>
        </w:rPr>
        <w:t xml:space="preserve">. </w:t>
      </w:r>
      <w:proofErr w:type="spellStart"/>
      <w:r w:rsidR="196C97C6" w:rsidRPr="022250B6">
        <w:rPr>
          <w:rFonts w:ascii="Times New Roman" w:hAnsi="Times New Roman" w:cs="Times New Roman"/>
          <w:sz w:val="24"/>
          <w:szCs w:val="24"/>
        </w:rPr>
        <w:t>TvLS</w:t>
      </w:r>
      <w:proofErr w:type="spellEnd"/>
      <w:r w:rsidR="196C97C6" w:rsidRPr="022250B6">
        <w:rPr>
          <w:rFonts w:ascii="Times New Roman" w:hAnsi="Times New Roman" w:cs="Times New Roman"/>
          <w:sz w:val="24"/>
          <w:szCs w:val="24"/>
        </w:rPr>
        <w:t xml:space="preserve"> § 65 reguleerib otsuse viivitamata täitmist. Lõike 1 kohaselt on </w:t>
      </w:r>
      <w:r w:rsidR="5F565B3D" w:rsidRPr="022250B6">
        <w:rPr>
          <w:rFonts w:ascii="Times New Roman" w:hAnsi="Times New Roman" w:cs="Times New Roman"/>
          <w:sz w:val="24"/>
          <w:szCs w:val="24"/>
        </w:rPr>
        <w:t>TVK</w:t>
      </w:r>
      <w:r w:rsidR="608DBA0D" w:rsidRPr="022250B6">
        <w:rPr>
          <w:rFonts w:ascii="Times New Roman" w:hAnsi="Times New Roman" w:cs="Times New Roman"/>
          <w:sz w:val="24"/>
          <w:szCs w:val="24"/>
        </w:rPr>
        <w:t>-</w:t>
      </w:r>
      <w:r w:rsidR="196C97C6" w:rsidRPr="022250B6">
        <w:rPr>
          <w:rFonts w:ascii="Times New Roman" w:hAnsi="Times New Roman" w:cs="Times New Roman"/>
          <w:sz w:val="24"/>
          <w:szCs w:val="24"/>
        </w:rPr>
        <w:t>l õigus tunnistada töötasu väljamõistmise viivitamata täidetavaks</w:t>
      </w:r>
      <w:r w:rsidR="00FF32E6">
        <w:rPr>
          <w:rFonts w:ascii="Times New Roman" w:hAnsi="Times New Roman" w:cs="Times New Roman"/>
          <w:sz w:val="24"/>
          <w:szCs w:val="24"/>
        </w:rPr>
        <w:t>,</w:t>
      </w:r>
      <w:r w:rsidR="196C97C6" w:rsidRPr="022250B6">
        <w:rPr>
          <w:rFonts w:ascii="Times New Roman" w:hAnsi="Times New Roman" w:cs="Times New Roman"/>
          <w:sz w:val="24"/>
          <w:szCs w:val="24"/>
        </w:rPr>
        <w:t xml:space="preserve"> kui pool on esitanud selleks põhistatud avalduse. Täienduse tulemusel lisatakse lõige 1</w:t>
      </w:r>
      <w:r w:rsidR="196C97C6" w:rsidRPr="022250B6">
        <w:rPr>
          <w:rFonts w:ascii="Times New Roman" w:hAnsi="Times New Roman" w:cs="Times New Roman"/>
          <w:sz w:val="24"/>
          <w:szCs w:val="24"/>
          <w:vertAlign w:val="superscript"/>
        </w:rPr>
        <w:t>1</w:t>
      </w:r>
      <w:r w:rsidR="7DFC23C8" w:rsidRPr="022250B6">
        <w:rPr>
          <w:rFonts w:ascii="Times New Roman" w:hAnsi="Times New Roman" w:cs="Times New Roman"/>
          <w:sz w:val="24"/>
          <w:szCs w:val="24"/>
        </w:rPr>
        <w:t>,</w:t>
      </w:r>
      <w:r w:rsidR="7DFC23C8" w:rsidRPr="022250B6">
        <w:rPr>
          <w:rFonts w:ascii="Times New Roman" w:hAnsi="Times New Roman" w:cs="Times New Roman"/>
          <w:sz w:val="24"/>
          <w:szCs w:val="24"/>
          <w:vertAlign w:val="superscript"/>
        </w:rPr>
        <w:t xml:space="preserve"> </w:t>
      </w:r>
      <w:r w:rsidR="196C97C6" w:rsidRPr="022250B6">
        <w:rPr>
          <w:rFonts w:ascii="Times New Roman" w:hAnsi="Times New Roman" w:cs="Times New Roman"/>
          <w:sz w:val="24"/>
          <w:szCs w:val="24"/>
        </w:rPr>
        <w:t xml:space="preserve">kus nimetatakse </w:t>
      </w:r>
      <w:r w:rsidR="769771C6" w:rsidRPr="022250B6">
        <w:rPr>
          <w:rFonts w:ascii="Times New Roman" w:hAnsi="Times New Roman" w:cs="Times New Roman"/>
          <w:sz w:val="24"/>
          <w:szCs w:val="24"/>
        </w:rPr>
        <w:t>kaks</w:t>
      </w:r>
      <w:r w:rsidR="196C97C6" w:rsidRPr="022250B6">
        <w:rPr>
          <w:rFonts w:ascii="Times New Roman" w:hAnsi="Times New Roman" w:cs="Times New Roman"/>
          <w:sz w:val="24"/>
          <w:szCs w:val="24"/>
        </w:rPr>
        <w:t xml:space="preserve"> alust, millal </w:t>
      </w:r>
      <w:r w:rsidR="5F565B3D" w:rsidRPr="022250B6">
        <w:rPr>
          <w:rFonts w:ascii="Times New Roman" w:hAnsi="Times New Roman" w:cs="Times New Roman"/>
          <w:sz w:val="24"/>
          <w:szCs w:val="24"/>
        </w:rPr>
        <w:t>TVK</w:t>
      </w:r>
      <w:r w:rsidR="196C97C6" w:rsidRPr="022250B6">
        <w:rPr>
          <w:rFonts w:ascii="Times New Roman" w:hAnsi="Times New Roman" w:cs="Times New Roman"/>
          <w:sz w:val="24"/>
          <w:szCs w:val="24"/>
        </w:rPr>
        <w:t xml:space="preserve"> ei pea ootama poole </w:t>
      </w:r>
      <w:r w:rsidR="769771C6" w:rsidRPr="022250B6">
        <w:rPr>
          <w:rFonts w:ascii="Times New Roman" w:hAnsi="Times New Roman" w:cs="Times New Roman"/>
          <w:sz w:val="24"/>
          <w:szCs w:val="24"/>
        </w:rPr>
        <w:t>sellekohast</w:t>
      </w:r>
      <w:r w:rsidR="196C97C6" w:rsidRPr="022250B6">
        <w:rPr>
          <w:rFonts w:ascii="Times New Roman" w:hAnsi="Times New Roman" w:cs="Times New Roman"/>
          <w:sz w:val="24"/>
          <w:szCs w:val="24"/>
        </w:rPr>
        <w:t xml:space="preserve"> taotlust</w:t>
      </w:r>
      <w:r w:rsidR="7DFC23C8" w:rsidRPr="022250B6">
        <w:rPr>
          <w:rFonts w:ascii="Times New Roman" w:hAnsi="Times New Roman" w:cs="Times New Roman"/>
          <w:sz w:val="24"/>
          <w:szCs w:val="24"/>
        </w:rPr>
        <w:t>,</w:t>
      </w:r>
      <w:r w:rsidR="196C97C6" w:rsidRPr="022250B6">
        <w:rPr>
          <w:rFonts w:ascii="Times New Roman" w:hAnsi="Times New Roman" w:cs="Times New Roman"/>
          <w:sz w:val="24"/>
          <w:szCs w:val="24"/>
        </w:rPr>
        <w:t xml:space="preserve"> vaid </w:t>
      </w:r>
      <w:r w:rsidR="769771C6" w:rsidRPr="022250B6">
        <w:rPr>
          <w:rFonts w:ascii="Times New Roman" w:hAnsi="Times New Roman" w:cs="Times New Roman"/>
          <w:sz w:val="24"/>
          <w:szCs w:val="24"/>
        </w:rPr>
        <w:t xml:space="preserve">TVK-l on õigus </w:t>
      </w:r>
      <w:r w:rsidR="196C97C6" w:rsidRPr="022250B6">
        <w:rPr>
          <w:rFonts w:ascii="Times New Roman" w:hAnsi="Times New Roman" w:cs="Times New Roman"/>
          <w:sz w:val="24"/>
          <w:szCs w:val="24"/>
        </w:rPr>
        <w:t>tunnista</w:t>
      </w:r>
      <w:r w:rsidR="769771C6" w:rsidRPr="022250B6">
        <w:rPr>
          <w:rFonts w:ascii="Times New Roman" w:hAnsi="Times New Roman" w:cs="Times New Roman"/>
          <w:sz w:val="24"/>
          <w:szCs w:val="24"/>
        </w:rPr>
        <w:t>da</w:t>
      </w:r>
      <w:r w:rsidR="196C97C6" w:rsidRPr="022250B6">
        <w:rPr>
          <w:rFonts w:ascii="Times New Roman" w:hAnsi="Times New Roman" w:cs="Times New Roman"/>
          <w:sz w:val="24"/>
          <w:szCs w:val="24"/>
        </w:rPr>
        <w:t xml:space="preserve"> otsus ilma tagatiseta viivitamata täidetavaks.</w:t>
      </w:r>
      <w:r w:rsidR="69122D95" w:rsidRPr="022250B6">
        <w:rPr>
          <w:rFonts w:ascii="Times New Roman" w:hAnsi="Times New Roman" w:cs="Times New Roman"/>
          <w:sz w:val="24"/>
          <w:szCs w:val="24"/>
        </w:rPr>
        <w:t xml:space="preserve"> Sellisel juhul jõustub töövaidluskomisjoni otsus selle kättesaamisel, mitte 30 kalendripäeva möödudes otsuse kättesaamisest.</w:t>
      </w:r>
      <w:r w:rsidR="196C97C6" w:rsidRPr="022250B6">
        <w:rPr>
          <w:rFonts w:ascii="Times New Roman" w:hAnsi="Times New Roman" w:cs="Times New Roman"/>
          <w:sz w:val="24"/>
          <w:szCs w:val="24"/>
        </w:rPr>
        <w:t xml:space="preserve"> Sätte muutmisel on võetud eeskuju </w:t>
      </w:r>
      <w:proofErr w:type="spellStart"/>
      <w:r w:rsidR="196C97C6" w:rsidRPr="022250B6">
        <w:rPr>
          <w:rFonts w:ascii="Times New Roman" w:hAnsi="Times New Roman" w:cs="Times New Roman"/>
          <w:sz w:val="24"/>
          <w:szCs w:val="24"/>
        </w:rPr>
        <w:t>TsMS</w:t>
      </w:r>
      <w:proofErr w:type="spellEnd"/>
      <w:r w:rsidR="196C97C6" w:rsidRPr="022250B6">
        <w:rPr>
          <w:rFonts w:ascii="Times New Roman" w:hAnsi="Times New Roman" w:cs="Times New Roman"/>
          <w:sz w:val="24"/>
          <w:szCs w:val="24"/>
        </w:rPr>
        <w:t xml:space="preserve"> § 468 l</w:t>
      </w:r>
      <w:r w:rsidR="0033338C">
        <w:rPr>
          <w:rFonts w:ascii="Times New Roman" w:hAnsi="Times New Roman" w:cs="Times New Roman"/>
          <w:sz w:val="24"/>
          <w:szCs w:val="24"/>
        </w:rPr>
        <w:t>õike</w:t>
      </w:r>
      <w:r w:rsidR="196C97C6" w:rsidRPr="022250B6">
        <w:rPr>
          <w:rFonts w:ascii="Times New Roman" w:hAnsi="Times New Roman" w:cs="Times New Roman"/>
          <w:sz w:val="24"/>
          <w:szCs w:val="24"/>
        </w:rPr>
        <w:t xml:space="preserve"> 1 p</w:t>
      </w:r>
      <w:r w:rsidR="0033338C">
        <w:rPr>
          <w:rFonts w:ascii="Times New Roman" w:hAnsi="Times New Roman" w:cs="Times New Roman"/>
          <w:sz w:val="24"/>
          <w:szCs w:val="24"/>
        </w:rPr>
        <w:t>unktidest</w:t>
      </w:r>
      <w:r w:rsidR="196C97C6" w:rsidRPr="022250B6">
        <w:rPr>
          <w:rFonts w:ascii="Times New Roman" w:hAnsi="Times New Roman" w:cs="Times New Roman"/>
          <w:sz w:val="24"/>
          <w:szCs w:val="24"/>
        </w:rPr>
        <w:t xml:space="preserve"> 1</w:t>
      </w:r>
      <w:r w:rsidR="5F8DB258" w:rsidRPr="022250B6">
        <w:rPr>
          <w:rFonts w:ascii="Times New Roman" w:hAnsi="Times New Roman" w:cs="Times New Roman"/>
          <w:sz w:val="24"/>
          <w:szCs w:val="24"/>
        </w:rPr>
        <w:t xml:space="preserve"> ja</w:t>
      </w:r>
      <w:r w:rsidR="196C97C6" w:rsidRPr="022250B6">
        <w:rPr>
          <w:rFonts w:ascii="Times New Roman" w:hAnsi="Times New Roman" w:cs="Times New Roman"/>
          <w:sz w:val="24"/>
          <w:szCs w:val="24"/>
        </w:rPr>
        <w:t xml:space="preserve"> 2</w:t>
      </w:r>
      <w:r w:rsidR="0033338C">
        <w:rPr>
          <w:rFonts w:ascii="Times New Roman" w:hAnsi="Times New Roman" w:cs="Times New Roman"/>
          <w:sz w:val="24"/>
          <w:szCs w:val="24"/>
        </w:rPr>
        <w:t>.</w:t>
      </w:r>
    </w:p>
    <w:p w14:paraId="7A96C833" w14:textId="77777777" w:rsidR="002D285A" w:rsidRPr="00D355CD" w:rsidRDefault="002D285A" w:rsidP="002F3FFC">
      <w:pPr>
        <w:tabs>
          <w:tab w:val="left" w:pos="426"/>
        </w:tabs>
        <w:spacing w:after="0" w:line="240" w:lineRule="auto"/>
        <w:jc w:val="both"/>
        <w:rPr>
          <w:rFonts w:ascii="Times New Roman" w:hAnsi="Times New Roman" w:cs="Times New Roman"/>
          <w:sz w:val="24"/>
          <w:szCs w:val="24"/>
        </w:rPr>
      </w:pPr>
    </w:p>
    <w:p w14:paraId="0C990BD8" w14:textId="6C037AC7" w:rsidR="002D285A" w:rsidRPr="00D355CD" w:rsidRDefault="1507F3BE" w:rsidP="002F3FFC">
      <w:pPr>
        <w:tabs>
          <w:tab w:val="left" w:pos="426"/>
        </w:tabs>
        <w:spacing w:after="0" w:line="240" w:lineRule="auto"/>
        <w:jc w:val="both"/>
        <w:rPr>
          <w:rFonts w:ascii="Times New Roman" w:hAnsi="Times New Roman" w:cs="Times New Roman"/>
          <w:sz w:val="24"/>
          <w:szCs w:val="24"/>
        </w:rPr>
      </w:pPr>
      <w:r w:rsidRPr="022250B6">
        <w:rPr>
          <w:rFonts w:ascii="Times New Roman" w:hAnsi="Times New Roman" w:cs="Times New Roman"/>
          <w:sz w:val="24"/>
          <w:szCs w:val="24"/>
        </w:rPr>
        <w:t xml:space="preserve">Menetluslikust aspektist </w:t>
      </w:r>
      <w:r w:rsidR="75D68745" w:rsidRPr="022250B6">
        <w:rPr>
          <w:rFonts w:ascii="Times New Roman" w:hAnsi="Times New Roman" w:cs="Times New Roman"/>
          <w:sz w:val="24"/>
          <w:szCs w:val="24"/>
        </w:rPr>
        <w:t>ei ole</w:t>
      </w:r>
      <w:r w:rsidR="460373C6" w:rsidRPr="022250B6">
        <w:rPr>
          <w:rFonts w:ascii="Times New Roman" w:hAnsi="Times New Roman" w:cs="Times New Roman"/>
          <w:sz w:val="24"/>
          <w:szCs w:val="24"/>
        </w:rPr>
        <w:t xml:space="preserve"> nõude</w:t>
      </w:r>
      <w:r w:rsidR="307026A7" w:rsidRPr="022250B6">
        <w:rPr>
          <w:rFonts w:ascii="Times New Roman" w:hAnsi="Times New Roman" w:cs="Times New Roman"/>
          <w:sz w:val="24"/>
          <w:szCs w:val="24"/>
        </w:rPr>
        <w:t xml:space="preserve"> õigeksvõtu </w:t>
      </w:r>
      <w:r w:rsidR="0A45FB8B" w:rsidRPr="022250B6">
        <w:rPr>
          <w:rFonts w:ascii="Times New Roman" w:hAnsi="Times New Roman" w:cs="Times New Roman"/>
          <w:sz w:val="24"/>
          <w:szCs w:val="24"/>
        </w:rPr>
        <w:t>korral</w:t>
      </w:r>
      <w:r w:rsidRPr="022250B6">
        <w:rPr>
          <w:rFonts w:ascii="Times New Roman" w:hAnsi="Times New Roman" w:cs="Times New Roman"/>
          <w:sz w:val="24"/>
          <w:szCs w:val="24"/>
        </w:rPr>
        <w:t xml:space="preserve"> põhjendatud oodata otsuse täitmisega kuni otsuse jõustumiseni, sest õigeksvõtul põhinevate otsuste vaidlustamise tõenäosus on väike ning </w:t>
      </w:r>
      <w:proofErr w:type="spellStart"/>
      <w:r w:rsidRPr="022250B6">
        <w:rPr>
          <w:rFonts w:ascii="Times New Roman" w:hAnsi="Times New Roman" w:cs="Times New Roman"/>
          <w:sz w:val="24"/>
          <w:szCs w:val="24"/>
        </w:rPr>
        <w:t>tagaseljaotsuse</w:t>
      </w:r>
      <w:proofErr w:type="spellEnd"/>
      <w:r w:rsidRPr="022250B6">
        <w:rPr>
          <w:rFonts w:ascii="Times New Roman" w:hAnsi="Times New Roman" w:cs="Times New Roman"/>
          <w:sz w:val="24"/>
          <w:szCs w:val="24"/>
        </w:rPr>
        <w:t xml:space="preserve"> korral on mõistlik anda võlausaldaja</w:t>
      </w:r>
      <w:r w:rsidR="027A5A27" w:rsidRPr="022250B6">
        <w:rPr>
          <w:rFonts w:ascii="Times New Roman" w:hAnsi="Times New Roman" w:cs="Times New Roman"/>
          <w:sz w:val="24"/>
          <w:szCs w:val="24"/>
        </w:rPr>
        <w:t>le</w:t>
      </w:r>
      <w:r w:rsidRPr="022250B6">
        <w:rPr>
          <w:rFonts w:ascii="Times New Roman" w:hAnsi="Times New Roman" w:cs="Times New Roman"/>
          <w:sz w:val="24"/>
          <w:szCs w:val="24"/>
        </w:rPr>
        <w:t xml:space="preserve"> eelis võlgniku käitumise</w:t>
      </w:r>
      <w:r w:rsidR="0033338C">
        <w:rPr>
          <w:rFonts w:ascii="Times New Roman" w:hAnsi="Times New Roman" w:cs="Times New Roman"/>
          <w:sz w:val="24"/>
          <w:szCs w:val="24"/>
        </w:rPr>
        <w:t xml:space="preserve"> tõttu</w:t>
      </w:r>
      <w:r w:rsidRPr="022250B6">
        <w:rPr>
          <w:rFonts w:ascii="Times New Roman" w:hAnsi="Times New Roman" w:cs="Times New Roman"/>
          <w:sz w:val="24"/>
          <w:szCs w:val="24"/>
        </w:rPr>
        <w:t>, s</w:t>
      </w:r>
      <w:r w:rsidR="0033338C">
        <w:rPr>
          <w:rFonts w:ascii="Times New Roman" w:hAnsi="Times New Roman" w:cs="Times New Roman"/>
          <w:sz w:val="24"/>
          <w:szCs w:val="24"/>
        </w:rPr>
        <w:t>.</w:t>
      </w:r>
      <w:r w:rsidRPr="022250B6">
        <w:rPr>
          <w:rFonts w:ascii="Times New Roman" w:hAnsi="Times New Roman" w:cs="Times New Roman"/>
          <w:sz w:val="24"/>
          <w:szCs w:val="24"/>
        </w:rPr>
        <w:t>t kõrvalejäämisest (kõrvalehoidmisest) menetlusest.</w:t>
      </w:r>
      <w:r w:rsidR="5B4D8864" w:rsidRPr="022250B6">
        <w:rPr>
          <w:rFonts w:ascii="Times New Roman" w:hAnsi="Times New Roman" w:cs="Times New Roman"/>
          <w:sz w:val="24"/>
          <w:szCs w:val="24"/>
        </w:rPr>
        <w:t xml:space="preserve"> Nimetatud juhtudel ei ole ka mõistlik, et täitmisest huvitatud pool</w:t>
      </w:r>
      <w:r w:rsidR="0F203006" w:rsidRPr="022250B6">
        <w:rPr>
          <w:rFonts w:ascii="Times New Roman" w:hAnsi="Times New Roman" w:cs="Times New Roman"/>
          <w:sz w:val="24"/>
          <w:szCs w:val="24"/>
        </w:rPr>
        <w:t xml:space="preserve"> peaks andma tagatise lahendi viivitamatust täitmisest võlgnikule tekkida võiva kahju katteks</w:t>
      </w:r>
      <w:r w:rsidR="3D619453" w:rsidRPr="022250B6">
        <w:rPr>
          <w:rFonts w:ascii="Times New Roman" w:hAnsi="Times New Roman" w:cs="Times New Roman"/>
          <w:sz w:val="24"/>
          <w:szCs w:val="24"/>
        </w:rPr>
        <w:t>.</w:t>
      </w:r>
    </w:p>
    <w:p w14:paraId="3B60F2B6" w14:textId="114C1280" w:rsidR="005F4CF4" w:rsidRPr="00D355CD" w:rsidRDefault="005F4CF4" w:rsidP="002F3FFC">
      <w:pPr>
        <w:tabs>
          <w:tab w:val="left" w:pos="426"/>
        </w:tabs>
        <w:spacing w:after="0" w:line="240" w:lineRule="auto"/>
        <w:jc w:val="both"/>
        <w:rPr>
          <w:rFonts w:ascii="Times New Roman" w:hAnsi="Times New Roman" w:cs="Times New Roman"/>
          <w:sz w:val="24"/>
          <w:szCs w:val="24"/>
        </w:rPr>
      </w:pPr>
    </w:p>
    <w:p w14:paraId="73CDE6AF" w14:textId="5F318C0F" w:rsidR="001006FF" w:rsidRDefault="196C97C6" w:rsidP="1952477E">
      <w:pPr>
        <w:tabs>
          <w:tab w:val="left" w:pos="426"/>
        </w:tabs>
        <w:spacing w:after="0" w:line="240" w:lineRule="auto"/>
        <w:jc w:val="both"/>
        <w:rPr>
          <w:rFonts w:ascii="Times New Roman" w:hAnsi="Times New Roman" w:cs="Times New Roman"/>
          <w:sz w:val="24"/>
          <w:szCs w:val="24"/>
        </w:rPr>
      </w:pPr>
      <w:r w:rsidRPr="1952477E">
        <w:rPr>
          <w:rFonts w:ascii="Times New Roman" w:hAnsi="Times New Roman" w:cs="Times New Roman"/>
          <w:sz w:val="24"/>
          <w:szCs w:val="24"/>
        </w:rPr>
        <w:t xml:space="preserve">Oluline on siiski tähele panna, et nimetatud </w:t>
      </w:r>
      <w:r w:rsidR="60894272" w:rsidRPr="1952477E">
        <w:rPr>
          <w:rFonts w:ascii="Times New Roman" w:hAnsi="Times New Roman" w:cs="Times New Roman"/>
          <w:sz w:val="24"/>
          <w:szCs w:val="24"/>
        </w:rPr>
        <w:t xml:space="preserve">TVK </w:t>
      </w:r>
      <w:r w:rsidRPr="1952477E">
        <w:rPr>
          <w:rFonts w:ascii="Times New Roman" w:hAnsi="Times New Roman" w:cs="Times New Roman"/>
          <w:sz w:val="24"/>
          <w:szCs w:val="24"/>
        </w:rPr>
        <w:t xml:space="preserve">otsused ei kuulu viivitamatule täitmisele otse seaduse alusel, vaid enne selle jõustumist peab olema </w:t>
      </w:r>
      <w:r w:rsidR="5F565B3D" w:rsidRPr="1952477E">
        <w:rPr>
          <w:rFonts w:ascii="Times New Roman" w:hAnsi="Times New Roman" w:cs="Times New Roman"/>
          <w:sz w:val="24"/>
          <w:szCs w:val="24"/>
        </w:rPr>
        <w:t>TVK</w:t>
      </w:r>
      <w:r w:rsidR="7DFC23C8" w:rsidRPr="1952477E">
        <w:rPr>
          <w:rFonts w:ascii="Times New Roman" w:hAnsi="Times New Roman" w:cs="Times New Roman"/>
          <w:sz w:val="24"/>
          <w:szCs w:val="24"/>
        </w:rPr>
        <w:t xml:space="preserve"> </w:t>
      </w:r>
      <w:r w:rsidRPr="1952477E">
        <w:rPr>
          <w:rFonts w:ascii="Times New Roman" w:hAnsi="Times New Roman" w:cs="Times New Roman"/>
          <w:sz w:val="24"/>
          <w:szCs w:val="24"/>
        </w:rPr>
        <w:t>tunnistanud lahendi viivitamata täidetavaks otsuses endas</w:t>
      </w:r>
      <w:r w:rsidR="5DCFACE8" w:rsidRPr="1952477E">
        <w:rPr>
          <w:rFonts w:ascii="Times New Roman" w:hAnsi="Times New Roman" w:cs="Times New Roman"/>
          <w:sz w:val="24"/>
          <w:szCs w:val="24"/>
        </w:rPr>
        <w:t>. Kui seda tehtud ei ole, siis otsust viivitamata täita ei saa.</w:t>
      </w:r>
    </w:p>
    <w:p w14:paraId="5266EF84" w14:textId="77777777" w:rsidR="00621FE7" w:rsidRDefault="00621FE7" w:rsidP="1952477E">
      <w:pPr>
        <w:tabs>
          <w:tab w:val="left" w:pos="426"/>
        </w:tabs>
        <w:spacing w:after="0" w:line="240" w:lineRule="auto"/>
        <w:jc w:val="both"/>
        <w:rPr>
          <w:rFonts w:ascii="Times New Roman" w:hAnsi="Times New Roman" w:cs="Times New Roman"/>
          <w:sz w:val="24"/>
          <w:szCs w:val="24"/>
        </w:rPr>
      </w:pPr>
    </w:p>
    <w:p w14:paraId="0BD67F2C" w14:textId="246CC537" w:rsidR="00591301" w:rsidRPr="00D06603" w:rsidRDefault="00624334" w:rsidP="1952477E">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Pr="022250B6">
        <w:rPr>
          <w:rFonts w:ascii="Times New Roman" w:hAnsi="Times New Roman" w:cs="Times New Roman"/>
          <w:b/>
          <w:bCs/>
          <w:sz w:val="24"/>
          <w:szCs w:val="24"/>
        </w:rPr>
        <w:t xml:space="preserve">unktiga </w:t>
      </w:r>
      <w:r>
        <w:rPr>
          <w:rFonts w:ascii="Times New Roman" w:hAnsi="Times New Roman" w:cs="Times New Roman"/>
          <w:b/>
          <w:bCs/>
          <w:sz w:val="24"/>
          <w:szCs w:val="24"/>
        </w:rPr>
        <w:t xml:space="preserve">77 </w:t>
      </w:r>
      <w:r>
        <w:rPr>
          <w:rFonts w:ascii="Times New Roman" w:hAnsi="Times New Roman" w:cs="Times New Roman"/>
          <w:sz w:val="24"/>
          <w:szCs w:val="24"/>
        </w:rPr>
        <w:t>sätestatakse põhimõte, mille kohaselt lahendatakse käesoleva seaduseelnõu jõustumise hetkel pooleliolevad töövaidlused käesolevast seaduseelnõust lähtuvalt. Põhimõte on tavaks ka</w:t>
      </w:r>
      <w:r w:rsidR="005F425A">
        <w:rPr>
          <w:rFonts w:ascii="Times New Roman" w:hAnsi="Times New Roman" w:cs="Times New Roman"/>
          <w:sz w:val="24"/>
          <w:szCs w:val="24"/>
        </w:rPr>
        <w:t xml:space="preserve"> TVK menetlusele eeskujuks olevas</w:t>
      </w:r>
      <w:r>
        <w:rPr>
          <w:rFonts w:ascii="Times New Roman" w:hAnsi="Times New Roman" w:cs="Times New Roman"/>
          <w:sz w:val="24"/>
          <w:szCs w:val="24"/>
        </w:rPr>
        <w:t xml:space="preserve"> tsiviilkohtumenetluses (</w:t>
      </w:r>
      <w:proofErr w:type="spellStart"/>
      <w:r>
        <w:rPr>
          <w:rFonts w:ascii="Times New Roman" w:hAnsi="Times New Roman" w:cs="Times New Roman"/>
          <w:sz w:val="24"/>
          <w:szCs w:val="24"/>
        </w:rPr>
        <w:t>TsMS</w:t>
      </w:r>
      <w:proofErr w:type="spellEnd"/>
      <w:r>
        <w:rPr>
          <w:rFonts w:ascii="Times New Roman" w:hAnsi="Times New Roman" w:cs="Times New Roman"/>
          <w:sz w:val="24"/>
          <w:szCs w:val="24"/>
        </w:rPr>
        <w:t xml:space="preserve"> § 6</w:t>
      </w:r>
      <w:r w:rsidR="005F425A">
        <w:rPr>
          <w:rFonts w:ascii="Times New Roman" w:hAnsi="Times New Roman" w:cs="Times New Roman"/>
          <w:sz w:val="24"/>
          <w:szCs w:val="24"/>
        </w:rPr>
        <w:t xml:space="preserve"> kohaselt tehakse tsiviilasja menetlustoiming toimingu tegemise ajal kehtiva seaduse järgi). </w:t>
      </w:r>
      <w:r>
        <w:rPr>
          <w:rFonts w:ascii="Times New Roman" w:hAnsi="Times New Roman" w:cs="Times New Roman"/>
          <w:sz w:val="24"/>
          <w:szCs w:val="24"/>
        </w:rPr>
        <w:t xml:space="preserve"> </w:t>
      </w:r>
    </w:p>
    <w:p w14:paraId="51338CB3" w14:textId="77777777" w:rsidR="00624334" w:rsidRDefault="00624334" w:rsidP="1952477E">
      <w:pPr>
        <w:tabs>
          <w:tab w:val="left" w:pos="426"/>
        </w:tabs>
        <w:spacing w:after="0" w:line="240" w:lineRule="auto"/>
        <w:jc w:val="both"/>
        <w:rPr>
          <w:rFonts w:ascii="Times New Roman" w:hAnsi="Times New Roman" w:cs="Times New Roman"/>
          <w:sz w:val="24"/>
          <w:szCs w:val="24"/>
        </w:rPr>
      </w:pPr>
    </w:p>
    <w:p w14:paraId="107674D7" w14:textId="23133EFB" w:rsidR="00591301" w:rsidRPr="00C03DC6" w:rsidRDefault="00591301" w:rsidP="00591301">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Eelnõu </w:t>
      </w:r>
      <w:r w:rsidRPr="00C03DC6">
        <w:rPr>
          <w:rFonts w:ascii="Times New Roman" w:hAnsi="Times New Roman" w:cs="Times New Roman"/>
          <w:b/>
          <w:bCs/>
          <w:sz w:val="24"/>
          <w:szCs w:val="24"/>
        </w:rPr>
        <w:t>§</w:t>
      </w:r>
      <w:r>
        <w:rPr>
          <w:rFonts w:ascii="Times New Roman" w:hAnsi="Times New Roman" w:cs="Times New Roman"/>
          <w:b/>
          <w:bCs/>
          <w:sz w:val="24"/>
          <w:szCs w:val="24"/>
        </w:rPr>
        <w:t>-ga</w:t>
      </w:r>
      <w:r w:rsidRPr="00C03DC6">
        <w:rPr>
          <w:rFonts w:ascii="Times New Roman" w:hAnsi="Times New Roman" w:cs="Times New Roman"/>
          <w:b/>
          <w:bCs/>
          <w:sz w:val="24"/>
          <w:szCs w:val="24"/>
        </w:rPr>
        <w:t xml:space="preserve"> </w:t>
      </w:r>
      <w:r w:rsidR="00EB3702">
        <w:rPr>
          <w:rFonts w:ascii="Times New Roman" w:hAnsi="Times New Roman" w:cs="Times New Roman"/>
          <w:b/>
          <w:bCs/>
          <w:sz w:val="24"/>
          <w:szCs w:val="24"/>
        </w:rPr>
        <w:t>2</w:t>
      </w:r>
      <w:r>
        <w:rPr>
          <w:rFonts w:ascii="Times New Roman" w:hAnsi="Times New Roman" w:cs="Times New Roman"/>
          <w:b/>
          <w:bCs/>
          <w:sz w:val="24"/>
          <w:szCs w:val="24"/>
        </w:rPr>
        <w:t xml:space="preserve"> muudetakse MKS-i</w:t>
      </w:r>
      <w:r w:rsidRPr="00C03DC6">
        <w:rPr>
          <w:rFonts w:ascii="Times New Roman" w:hAnsi="Times New Roman" w:cs="Times New Roman"/>
          <w:b/>
          <w:bCs/>
          <w:sz w:val="24"/>
          <w:szCs w:val="24"/>
        </w:rPr>
        <w:t>.</w:t>
      </w:r>
    </w:p>
    <w:p w14:paraId="2B6D0D43" w14:textId="77777777" w:rsidR="00591301" w:rsidRDefault="00591301" w:rsidP="00591301">
      <w:pPr>
        <w:tabs>
          <w:tab w:val="left" w:pos="426"/>
        </w:tabs>
        <w:spacing w:after="0" w:line="240" w:lineRule="auto"/>
        <w:jc w:val="both"/>
        <w:rPr>
          <w:rFonts w:ascii="Times New Roman" w:hAnsi="Times New Roman" w:cs="Times New Roman"/>
          <w:sz w:val="24"/>
          <w:szCs w:val="24"/>
        </w:rPr>
      </w:pPr>
    </w:p>
    <w:p w14:paraId="11A27CD0" w14:textId="77777777" w:rsidR="00591301" w:rsidRPr="0076285B" w:rsidRDefault="00591301" w:rsidP="00591301">
      <w:pPr>
        <w:tabs>
          <w:tab w:val="left" w:pos="42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w:t>
      </w:r>
      <w:r w:rsidRPr="0076285B">
        <w:rPr>
          <w:rFonts w:ascii="Times New Roman" w:hAnsi="Times New Roman" w:cs="Times New Roman"/>
          <w:b/>
          <w:sz w:val="24"/>
          <w:szCs w:val="24"/>
        </w:rPr>
        <w:t>unktiga 1</w:t>
      </w:r>
      <w:r>
        <w:rPr>
          <w:rFonts w:ascii="Times New Roman" w:hAnsi="Times New Roman" w:cs="Times New Roman"/>
          <w:sz w:val="24"/>
          <w:szCs w:val="24"/>
        </w:rPr>
        <w:t xml:space="preserve"> asendatakse MKS § 25</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lõikes 2 sõnad „</w:t>
      </w:r>
      <w:r w:rsidRPr="00912BE3">
        <w:rPr>
          <w:rFonts w:ascii="Times New Roman" w:hAnsi="Times New Roman" w:cs="Times New Roman"/>
          <w:sz w:val="24"/>
          <w:szCs w:val="24"/>
        </w:rPr>
        <w:t>Töövaidluskomisjoni juhataja</w:t>
      </w:r>
      <w:r>
        <w:rPr>
          <w:rFonts w:ascii="Times New Roman" w:hAnsi="Times New Roman" w:cs="Times New Roman"/>
          <w:sz w:val="24"/>
          <w:szCs w:val="24"/>
        </w:rPr>
        <w:t>l</w:t>
      </w:r>
      <w:r w:rsidRPr="00912BE3">
        <w:rPr>
          <w:rFonts w:ascii="Times New Roman" w:hAnsi="Times New Roman" w:cs="Times New Roman"/>
          <w:sz w:val="24"/>
          <w:szCs w:val="24"/>
        </w:rPr>
        <w:t xml:space="preserve"> või sekretär</w:t>
      </w:r>
      <w:r>
        <w:rPr>
          <w:rFonts w:ascii="Times New Roman" w:hAnsi="Times New Roman" w:cs="Times New Roman"/>
          <w:sz w:val="24"/>
          <w:szCs w:val="24"/>
        </w:rPr>
        <w:t>il“ sõnaga „Töövaidluskomisjonil“. Tegemist on tehnilist laadi muudatusega.</w:t>
      </w:r>
      <w:r w:rsidRPr="005C433E">
        <w:rPr>
          <w:rFonts w:ascii="Times New Roman" w:hAnsi="Times New Roman" w:cs="Times New Roman"/>
          <w:sz w:val="24"/>
          <w:szCs w:val="24"/>
        </w:rPr>
        <w:t xml:space="preserve"> Muudatuse põhjuseks on asjaolu, et Tööinspektsiooni struktuuris on TVK sekretäri ametinimetus muutunud (sekretäri asemel kasutatakse ametinimetust dokumendihalduse spetsialist)</w:t>
      </w:r>
      <w:r>
        <w:rPr>
          <w:rFonts w:ascii="Times New Roman" w:hAnsi="Times New Roman" w:cs="Times New Roman"/>
          <w:sz w:val="24"/>
          <w:szCs w:val="24"/>
        </w:rPr>
        <w:t>. L</w:t>
      </w:r>
      <w:r w:rsidRPr="005C433E">
        <w:rPr>
          <w:rFonts w:ascii="Times New Roman" w:hAnsi="Times New Roman" w:cs="Times New Roman"/>
          <w:sz w:val="24"/>
          <w:szCs w:val="24"/>
        </w:rPr>
        <w:t>isaks puudub vajadus osu</w:t>
      </w:r>
      <w:r>
        <w:rPr>
          <w:rFonts w:ascii="Times New Roman" w:hAnsi="Times New Roman" w:cs="Times New Roman"/>
          <w:sz w:val="24"/>
          <w:szCs w:val="24"/>
        </w:rPr>
        <w:t>tada</w:t>
      </w:r>
      <w:r w:rsidRPr="005C433E">
        <w:rPr>
          <w:rFonts w:ascii="Times New Roman" w:hAnsi="Times New Roman" w:cs="Times New Roman"/>
          <w:sz w:val="24"/>
          <w:szCs w:val="24"/>
        </w:rPr>
        <w:t xml:space="preserve"> seaduse tekstis kellelegi teisele kui TVK</w:t>
      </w:r>
      <w:r>
        <w:rPr>
          <w:rFonts w:ascii="Times New Roman" w:hAnsi="Times New Roman" w:cs="Times New Roman"/>
          <w:sz w:val="24"/>
          <w:szCs w:val="24"/>
        </w:rPr>
        <w:t>-</w:t>
      </w:r>
      <w:proofErr w:type="spellStart"/>
      <w:r>
        <w:rPr>
          <w:rFonts w:ascii="Times New Roman" w:hAnsi="Times New Roman" w:cs="Times New Roman"/>
          <w:sz w:val="24"/>
          <w:szCs w:val="24"/>
        </w:rPr>
        <w:t>le</w:t>
      </w:r>
      <w:proofErr w:type="spellEnd"/>
      <w:r w:rsidRPr="005C433E">
        <w:rPr>
          <w:rFonts w:ascii="Times New Roman" w:hAnsi="Times New Roman" w:cs="Times New Roman"/>
          <w:sz w:val="24"/>
          <w:szCs w:val="24"/>
        </w:rPr>
        <w:t>.</w:t>
      </w:r>
    </w:p>
    <w:p w14:paraId="219AF741" w14:textId="77777777" w:rsidR="00591301" w:rsidRPr="0076285B" w:rsidRDefault="00591301" w:rsidP="00591301">
      <w:pPr>
        <w:tabs>
          <w:tab w:val="left" w:pos="426"/>
        </w:tabs>
        <w:spacing w:after="0" w:line="240" w:lineRule="auto"/>
        <w:jc w:val="both"/>
        <w:rPr>
          <w:rFonts w:ascii="Times New Roman" w:hAnsi="Times New Roman" w:cs="Times New Roman"/>
          <w:b/>
          <w:sz w:val="24"/>
          <w:szCs w:val="24"/>
        </w:rPr>
      </w:pPr>
    </w:p>
    <w:p w14:paraId="510C3B39" w14:textId="77777777" w:rsidR="00591301" w:rsidRDefault="00591301" w:rsidP="00591301">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Pr="1952477E">
        <w:rPr>
          <w:rFonts w:ascii="Times New Roman" w:hAnsi="Times New Roman" w:cs="Times New Roman"/>
          <w:b/>
          <w:bCs/>
          <w:sz w:val="24"/>
          <w:szCs w:val="24"/>
        </w:rPr>
        <w:t>unktiga 2</w:t>
      </w:r>
      <w:r w:rsidRPr="1952477E">
        <w:rPr>
          <w:rFonts w:ascii="Times New Roman" w:hAnsi="Times New Roman" w:cs="Times New Roman"/>
          <w:sz w:val="24"/>
          <w:szCs w:val="24"/>
        </w:rPr>
        <w:t xml:space="preserve"> täiendatakse </w:t>
      </w:r>
      <w:r>
        <w:rPr>
          <w:rFonts w:ascii="Times New Roman" w:hAnsi="Times New Roman" w:cs="Times New Roman"/>
          <w:sz w:val="24"/>
          <w:szCs w:val="24"/>
        </w:rPr>
        <w:t xml:space="preserve">MKS </w:t>
      </w:r>
      <w:r w:rsidRPr="022250B6">
        <w:rPr>
          <w:rFonts w:ascii="Times New Roman" w:hAnsi="Times New Roman" w:cs="Times New Roman"/>
          <w:sz w:val="24"/>
          <w:szCs w:val="24"/>
        </w:rPr>
        <w:t>§</w:t>
      </w:r>
      <w:r>
        <w:rPr>
          <w:rFonts w:ascii="Times New Roman" w:hAnsi="Times New Roman" w:cs="Times New Roman"/>
          <w:sz w:val="24"/>
          <w:szCs w:val="24"/>
        </w:rPr>
        <w:t xml:space="preserve"> </w:t>
      </w:r>
      <w:r w:rsidRPr="1952477E">
        <w:rPr>
          <w:rFonts w:ascii="Times New Roman" w:hAnsi="Times New Roman" w:cs="Times New Roman"/>
          <w:sz w:val="24"/>
          <w:szCs w:val="24"/>
        </w:rPr>
        <w:t>25</w:t>
      </w:r>
      <w:r w:rsidRPr="1952477E">
        <w:rPr>
          <w:rFonts w:ascii="Times New Roman" w:hAnsi="Times New Roman" w:cs="Times New Roman"/>
          <w:sz w:val="24"/>
          <w:szCs w:val="24"/>
          <w:vertAlign w:val="superscript"/>
        </w:rPr>
        <w:t>5</w:t>
      </w:r>
      <w:r w:rsidRPr="1952477E">
        <w:rPr>
          <w:rFonts w:ascii="Times New Roman" w:hAnsi="Times New Roman" w:cs="Times New Roman"/>
          <w:sz w:val="24"/>
          <w:szCs w:val="24"/>
        </w:rPr>
        <w:t xml:space="preserve"> punkti 4 pärast sõna „otsus“ sõnadega „või määrus“. Muudatusega võimaldatakse TVK-l </w:t>
      </w:r>
      <w:r>
        <w:rPr>
          <w:rFonts w:ascii="Times New Roman" w:hAnsi="Times New Roman" w:cs="Times New Roman"/>
          <w:sz w:val="24"/>
          <w:szCs w:val="24"/>
        </w:rPr>
        <w:t xml:space="preserve">teha kandeid </w:t>
      </w:r>
      <w:proofErr w:type="spellStart"/>
      <w:r w:rsidRPr="1952477E">
        <w:rPr>
          <w:rFonts w:ascii="Times New Roman" w:hAnsi="Times New Roman" w:cs="Times New Roman"/>
          <w:sz w:val="24"/>
          <w:szCs w:val="24"/>
        </w:rPr>
        <w:t>TÖR</w:t>
      </w:r>
      <w:r>
        <w:rPr>
          <w:rFonts w:ascii="Times New Roman" w:hAnsi="Times New Roman" w:cs="Times New Roman"/>
          <w:sz w:val="24"/>
          <w:szCs w:val="24"/>
        </w:rPr>
        <w:t>-i</w:t>
      </w:r>
      <w:proofErr w:type="spellEnd"/>
      <w:r w:rsidRPr="1952477E">
        <w:rPr>
          <w:rFonts w:ascii="Times New Roman" w:hAnsi="Times New Roman" w:cs="Times New Roman"/>
          <w:sz w:val="24"/>
          <w:szCs w:val="24"/>
        </w:rPr>
        <w:t xml:space="preserve"> ka lepituskokkuleppe ja kompromissi alusel, mis kinnitatakse määrusega. Praegu on TVK-l kandeid võimalik teha vaid TVK otsuse alusel.</w:t>
      </w:r>
    </w:p>
    <w:p w14:paraId="5D48E5E7" w14:textId="77777777" w:rsidR="00591301" w:rsidRPr="005962FF" w:rsidRDefault="00591301" w:rsidP="00591301">
      <w:pPr>
        <w:spacing w:after="0" w:line="240" w:lineRule="auto"/>
        <w:rPr>
          <w:rFonts w:ascii="Times New Roman" w:hAnsi="Times New Roman" w:cs="Times New Roman"/>
          <w:b/>
          <w:bCs/>
          <w:sz w:val="24"/>
          <w:szCs w:val="24"/>
        </w:rPr>
      </w:pPr>
    </w:p>
    <w:p w14:paraId="50A8B3D8" w14:textId="77777777" w:rsidR="00591301" w:rsidRDefault="00591301" w:rsidP="00591301">
      <w:pPr>
        <w:tabs>
          <w:tab w:val="left" w:pos="426"/>
        </w:tabs>
        <w:spacing w:after="0" w:line="240" w:lineRule="auto"/>
        <w:jc w:val="both"/>
        <w:rPr>
          <w:rFonts w:ascii="Times New Roman" w:hAnsi="Times New Roman" w:cs="Times New Roman"/>
          <w:sz w:val="24"/>
          <w:szCs w:val="24"/>
        </w:rPr>
      </w:pPr>
      <w:commentRangeStart w:id="56"/>
      <w:r>
        <w:rPr>
          <w:rFonts w:ascii="Times New Roman" w:hAnsi="Times New Roman" w:cs="Times New Roman"/>
          <w:b/>
          <w:bCs/>
          <w:sz w:val="24"/>
          <w:szCs w:val="24"/>
        </w:rPr>
        <w:t>P</w:t>
      </w:r>
      <w:r w:rsidRPr="1952477E">
        <w:rPr>
          <w:rFonts w:ascii="Times New Roman" w:hAnsi="Times New Roman" w:cs="Times New Roman"/>
          <w:b/>
          <w:bCs/>
          <w:sz w:val="24"/>
          <w:szCs w:val="24"/>
        </w:rPr>
        <w:t xml:space="preserve">unktiga 3 </w:t>
      </w:r>
      <w:commentRangeEnd w:id="56"/>
      <w:r w:rsidR="00576830">
        <w:rPr>
          <w:rStyle w:val="Kommentaariviide"/>
        </w:rPr>
        <w:commentReference w:id="56"/>
      </w:r>
      <w:r w:rsidRPr="1952477E">
        <w:rPr>
          <w:rFonts w:ascii="Times New Roman" w:hAnsi="Times New Roman" w:cs="Times New Roman"/>
          <w:sz w:val="24"/>
          <w:szCs w:val="24"/>
        </w:rPr>
        <w:t xml:space="preserve">täiendatakse </w:t>
      </w:r>
      <w:r>
        <w:rPr>
          <w:rFonts w:ascii="Times New Roman" w:hAnsi="Times New Roman" w:cs="Times New Roman"/>
          <w:sz w:val="24"/>
          <w:szCs w:val="24"/>
        </w:rPr>
        <w:t xml:space="preserve">MKS </w:t>
      </w:r>
      <w:r w:rsidRPr="1952477E">
        <w:rPr>
          <w:rFonts w:ascii="Times New Roman" w:hAnsi="Times New Roman" w:cs="Times New Roman"/>
          <w:sz w:val="24"/>
          <w:szCs w:val="24"/>
        </w:rPr>
        <w:t xml:space="preserve">§ 29 </w:t>
      </w:r>
      <w:r>
        <w:rPr>
          <w:rFonts w:ascii="Times New Roman" w:hAnsi="Times New Roman" w:cs="Times New Roman"/>
          <w:sz w:val="24"/>
          <w:szCs w:val="24"/>
        </w:rPr>
        <w:t>kolme</w:t>
      </w:r>
      <w:r w:rsidRPr="1952477E">
        <w:rPr>
          <w:rFonts w:ascii="Times New Roman" w:hAnsi="Times New Roman" w:cs="Times New Roman"/>
          <w:sz w:val="24"/>
          <w:szCs w:val="24"/>
        </w:rPr>
        <w:t xml:space="preserve"> punktiga, andes maksuhaldurile õiguse avaldada teatud maksusaladust sisaldavat teavet.</w:t>
      </w:r>
    </w:p>
    <w:p w14:paraId="73085901" w14:textId="77777777" w:rsidR="00591301" w:rsidRDefault="00591301" w:rsidP="00591301">
      <w:pPr>
        <w:tabs>
          <w:tab w:val="left" w:pos="426"/>
        </w:tabs>
        <w:spacing w:after="0" w:line="240" w:lineRule="auto"/>
        <w:jc w:val="both"/>
        <w:rPr>
          <w:rFonts w:ascii="Times New Roman" w:hAnsi="Times New Roman" w:cs="Times New Roman"/>
          <w:sz w:val="24"/>
          <w:szCs w:val="24"/>
        </w:rPr>
      </w:pPr>
    </w:p>
    <w:p w14:paraId="224B7F04"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r w:rsidRPr="1952477E">
        <w:rPr>
          <w:rFonts w:ascii="Times New Roman" w:hAnsi="Times New Roman" w:cs="Times New Roman"/>
          <w:sz w:val="24"/>
          <w:szCs w:val="24"/>
          <w:u w:val="single"/>
        </w:rPr>
        <w:t>Punktiga 1</w:t>
      </w:r>
      <w:r>
        <w:rPr>
          <w:rFonts w:ascii="Times New Roman" w:hAnsi="Times New Roman" w:cs="Times New Roman"/>
          <w:sz w:val="24"/>
          <w:szCs w:val="24"/>
          <w:u w:val="single"/>
        </w:rPr>
        <w:t>8</w:t>
      </w:r>
      <w:r>
        <w:rPr>
          <w:rFonts w:ascii="Times New Roman" w:hAnsi="Times New Roman" w:cs="Times New Roman"/>
          <w:sz w:val="24"/>
          <w:szCs w:val="24"/>
          <w:u w:val="single"/>
          <w:vertAlign w:val="superscript"/>
        </w:rPr>
        <w:t>2</w:t>
      </w:r>
      <w:r w:rsidRPr="1952477E">
        <w:rPr>
          <w:rFonts w:ascii="Times New Roman" w:hAnsi="Times New Roman" w:cs="Times New Roman"/>
          <w:sz w:val="24"/>
          <w:szCs w:val="24"/>
        </w:rPr>
        <w:t xml:space="preserve"> antakse maksuhaldurile õigus avaldada TVK-</w:t>
      </w:r>
      <w:proofErr w:type="spellStart"/>
      <w:r w:rsidRPr="1952477E">
        <w:rPr>
          <w:rFonts w:ascii="Times New Roman" w:hAnsi="Times New Roman" w:cs="Times New Roman"/>
          <w:sz w:val="24"/>
          <w:szCs w:val="24"/>
        </w:rPr>
        <w:t>le</w:t>
      </w:r>
      <w:proofErr w:type="spellEnd"/>
      <w:r w:rsidRPr="1952477E">
        <w:rPr>
          <w:rFonts w:ascii="Times New Roman" w:hAnsi="Times New Roman" w:cs="Times New Roman"/>
          <w:sz w:val="24"/>
          <w:szCs w:val="24"/>
        </w:rPr>
        <w:t xml:space="preserve"> töövaidluse lahendamiseks mitteresidendist tööandjana registreeritud tööandja andmeid. </w:t>
      </w:r>
      <w:proofErr w:type="spellStart"/>
      <w:r w:rsidRPr="1952477E">
        <w:rPr>
          <w:rFonts w:ascii="Times New Roman" w:hAnsi="Times New Roman" w:cs="Times New Roman"/>
          <w:sz w:val="24"/>
          <w:szCs w:val="24"/>
        </w:rPr>
        <w:t>TvLS</w:t>
      </w:r>
      <w:proofErr w:type="spellEnd"/>
      <w:r w:rsidRPr="1952477E">
        <w:rPr>
          <w:rFonts w:ascii="Times New Roman" w:hAnsi="Times New Roman" w:cs="Times New Roman"/>
          <w:sz w:val="24"/>
          <w:szCs w:val="24"/>
        </w:rPr>
        <w:t xml:space="preserve"> § 2 lõike 1 punkti 1 kohaselt lahendab TVK töötaja </w:t>
      </w:r>
      <w:r>
        <w:rPr>
          <w:rFonts w:ascii="Times New Roman" w:hAnsi="Times New Roman" w:cs="Times New Roman"/>
          <w:sz w:val="24"/>
          <w:szCs w:val="24"/>
        </w:rPr>
        <w:t>ning</w:t>
      </w:r>
      <w:r w:rsidRPr="1952477E">
        <w:rPr>
          <w:rFonts w:ascii="Times New Roman" w:hAnsi="Times New Roman" w:cs="Times New Roman"/>
          <w:sz w:val="24"/>
          <w:szCs w:val="24"/>
        </w:rPr>
        <w:t xml:space="preserve"> Eestis registreeritud, Eestis filiaali kaudu tegutseva või mitteresidendist tööandjana registreeritud tööandja vahelisest töösuhtest ning töösuhte </w:t>
      </w:r>
      <w:r w:rsidRPr="1952477E">
        <w:rPr>
          <w:rFonts w:ascii="Times New Roman" w:hAnsi="Times New Roman" w:cs="Times New Roman"/>
          <w:sz w:val="24"/>
          <w:szCs w:val="24"/>
        </w:rPr>
        <w:lastRenderedPageBreak/>
        <w:t>ettevalmistamisest t</w:t>
      </w:r>
      <w:r>
        <w:rPr>
          <w:rFonts w:ascii="Times New Roman" w:hAnsi="Times New Roman" w:cs="Times New Roman"/>
          <w:sz w:val="24"/>
          <w:szCs w:val="24"/>
        </w:rPr>
        <w:t>ekkinud</w:t>
      </w:r>
      <w:r w:rsidRPr="1952477E">
        <w:rPr>
          <w:rFonts w:ascii="Times New Roman" w:hAnsi="Times New Roman" w:cs="Times New Roman"/>
          <w:sz w:val="24"/>
          <w:szCs w:val="24"/>
        </w:rPr>
        <w:t xml:space="preserve"> töövaidlusi. Kuigi seaduse järgi on TVK pädev lahenda</w:t>
      </w:r>
      <w:r>
        <w:rPr>
          <w:rFonts w:ascii="Times New Roman" w:hAnsi="Times New Roman" w:cs="Times New Roman"/>
          <w:sz w:val="24"/>
          <w:szCs w:val="24"/>
        </w:rPr>
        <w:t>m</w:t>
      </w:r>
      <w:r w:rsidRPr="1952477E">
        <w:rPr>
          <w:rFonts w:ascii="Times New Roman" w:hAnsi="Times New Roman" w:cs="Times New Roman"/>
          <w:sz w:val="24"/>
          <w:szCs w:val="24"/>
        </w:rPr>
        <w:t>a individuaalseid töövaidlusi, mille üks osapool on mitteresidendist tööandjana registreeritud tööandja, puudub TVK-l ligipääs mitteresidendist tööandja andmetele. See takistab mitteresidendist tööandjaga seotud töövaidluste</w:t>
      </w:r>
      <w:r>
        <w:rPr>
          <w:rFonts w:ascii="Times New Roman" w:hAnsi="Times New Roman" w:cs="Times New Roman"/>
          <w:sz w:val="24"/>
          <w:szCs w:val="24"/>
        </w:rPr>
        <w:t xml:space="preserve"> </w:t>
      </w:r>
      <w:r w:rsidRPr="1952477E">
        <w:rPr>
          <w:rFonts w:ascii="Times New Roman" w:hAnsi="Times New Roman" w:cs="Times New Roman"/>
          <w:sz w:val="24"/>
          <w:szCs w:val="24"/>
        </w:rPr>
        <w:t>kiiret ja kvaliteetset lahendamis</w:t>
      </w:r>
      <w:r>
        <w:rPr>
          <w:rFonts w:ascii="Times New Roman" w:hAnsi="Times New Roman" w:cs="Times New Roman"/>
          <w:sz w:val="24"/>
          <w:szCs w:val="24"/>
        </w:rPr>
        <w:t>t</w:t>
      </w:r>
      <w:r w:rsidRPr="1952477E">
        <w:rPr>
          <w:rFonts w:ascii="Times New Roman" w:hAnsi="Times New Roman" w:cs="Times New Roman"/>
          <w:sz w:val="24"/>
          <w:szCs w:val="24"/>
        </w:rPr>
        <w:t>.</w:t>
      </w:r>
    </w:p>
    <w:p w14:paraId="45547579"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p>
    <w:p w14:paraId="542B8590"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r w:rsidRPr="0076285B">
        <w:rPr>
          <w:rFonts w:ascii="Times New Roman" w:hAnsi="Times New Roman" w:cs="Times New Roman"/>
          <w:sz w:val="24"/>
          <w:szCs w:val="24"/>
        </w:rPr>
        <w:t>Mitteresidendist tööandja andmeid vajab TVK menetluse algusest peale. TVK-l on töövaidlusavalduse saabumisest alates kolm päeva</w:t>
      </w:r>
      <w:r>
        <w:rPr>
          <w:rFonts w:ascii="Times New Roman" w:hAnsi="Times New Roman" w:cs="Times New Roman"/>
          <w:sz w:val="24"/>
          <w:szCs w:val="24"/>
        </w:rPr>
        <w:t xml:space="preserve">, et </w:t>
      </w:r>
      <w:r w:rsidRPr="0076285B">
        <w:rPr>
          <w:rFonts w:ascii="Times New Roman" w:hAnsi="Times New Roman" w:cs="Times New Roman"/>
          <w:sz w:val="24"/>
          <w:szCs w:val="24"/>
        </w:rPr>
        <w:t>otsusta</w:t>
      </w:r>
      <w:r>
        <w:rPr>
          <w:rFonts w:ascii="Times New Roman" w:hAnsi="Times New Roman" w:cs="Times New Roman"/>
          <w:sz w:val="24"/>
          <w:szCs w:val="24"/>
        </w:rPr>
        <w:t>da</w:t>
      </w:r>
      <w:r w:rsidRPr="0076285B">
        <w:rPr>
          <w:rFonts w:ascii="Times New Roman" w:hAnsi="Times New Roman" w:cs="Times New Roman"/>
          <w:sz w:val="24"/>
          <w:szCs w:val="24"/>
        </w:rPr>
        <w:t>, kas võtta avaldus menetlusse või mitte (</w:t>
      </w:r>
      <w:proofErr w:type="spellStart"/>
      <w:r w:rsidRPr="0076285B">
        <w:rPr>
          <w:rFonts w:ascii="Times New Roman" w:hAnsi="Times New Roman" w:cs="Times New Roman"/>
          <w:sz w:val="24"/>
          <w:szCs w:val="24"/>
        </w:rPr>
        <w:t>TvLS</w:t>
      </w:r>
      <w:proofErr w:type="spellEnd"/>
      <w:r w:rsidRPr="0076285B">
        <w:rPr>
          <w:rFonts w:ascii="Times New Roman" w:hAnsi="Times New Roman" w:cs="Times New Roman"/>
          <w:sz w:val="24"/>
          <w:szCs w:val="24"/>
        </w:rPr>
        <w:t xml:space="preserve"> § 27 lg 1). Juba menetlusse võtmise üle otsustamise määruses tuleb kajastada vaidluse osapoolte andmeid. Lisaks on kogu menetluse vältel ajakohaste andmete olemasolu vajalik menetlusdokumentide kättetoimetamiseks. Sealjuures võib TVK-l olla vajadus kontrollida mitteresidendist tööandja andmete ajakohasust menetluse vältel mitmel korral, sest andmete ajakohasust tuleb kontrollida näiteks istungipäeval, otsuse kirjutamise hetkel ja menetluse kestel määruste jt dokumentide kättetoimetamisel.</w:t>
      </w:r>
    </w:p>
    <w:p w14:paraId="24AFC0A7"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p>
    <w:p w14:paraId="057E8A42"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r w:rsidRPr="0076285B">
        <w:rPr>
          <w:rFonts w:ascii="Times New Roman" w:hAnsi="Times New Roman" w:cs="Times New Roman"/>
          <w:sz w:val="24"/>
          <w:szCs w:val="24"/>
        </w:rPr>
        <w:t xml:space="preserve">Seni on mitteresidendist tööandjaga seotud vaidluste lahendamisel tulnud andmete puudumise tõttu ette </w:t>
      </w:r>
      <w:r>
        <w:rPr>
          <w:rFonts w:ascii="Times New Roman" w:hAnsi="Times New Roman" w:cs="Times New Roman"/>
          <w:sz w:val="24"/>
          <w:szCs w:val="24"/>
        </w:rPr>
        <w:t>mitmesuguseid</w:t>
      </w:r>
      <w:r w:rsidRPr="0076285B">
        <w:rPr>
          <w:rFonts w:ascii="Times New Roman" w:hAnsi="Times New Roman" w:cs="Times New Roman"/>
          <w:sz w:val="24"/>
          <w:szCs w:val="24"/>
        </w:rPr>
        <w:t xml:space="preserve"> takistusi. Näiteks on ette tulnud vaidlus</w:t>
      </w:r>
      <w:r>
        <w:rPr>
          <w:rFonts w:ascii="Times New Roman" w:hAnsi="Times New Roman" w:cs="Times New Roman"/>
          <w:sz w:val="24"/>
          <w:szCs w:val="24"/>
        </w:rPr>
        <w:t>i</w:t>
      </w:r>
      <w:r w:rsidRPr="0076285B">
        <w:rPr>
          <w:rFonts w:ascii="Times New Roman" w:hAnsi="Times New Roman" w:cs="Times New Roman"/>
          <w:sz w:val="24"/>
          <w:szCs w:val="24"/>
        </w:rPr>
        <w:t>, kus kogu tööandjale dokumentide kättetoimetamine tuleb korraldada Ametlike Teadaannete kaudu, mis on ajakulukas. Samuti on juhtunud, et töötaja viidatud mitteresidendist tööandja esindaja Eestis ei võta oma seotust töötajaga omaks. Kui puudub ligipääs mitteresidendist tööandja andmetele, siis näiteks juhul, kui mitteresidendist tööandja esindaja ilmub TVK istungile, võib TVK-l olla keeruline veenduda, kellega täpselt on tegu ning kas ja mis alustel on tal õigus tööandjat esindada.</w:t>
      </w:r>
    </w:p>
    <w:p w14:paraId="628AB34E"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p>
    <w:p w14:paraId="7E0DB36A"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r w:rsidRPr="0076285B">
        <w:rPr>
          <w:rFonts w:ascii="Times New Roman" w:hAnsi="Times New Roman" w:cs="Times New Roman"/>
          <w:sz w:val="24"/>
          <w:szCs w:val="24"/>
        </w:rPr>
        <w:t xml:space="preserve">Mitteresidendist tööandja andmed on olemas </w:t>
      </w:r>
      <w:proofErr w:type="spellStart"/>
      <w:r w:rsidRPr="0076285B">
        <w:rPr>
          <w:rFonts w:ascii="Times New Roman" w:hAnsi="Times New Roman" w:cs="Times New Roman"/>
          <w:sz w:val="24"/>
          <w:szCs w:val="24"/>
        </w:rPr>
        <w:t>EMTA-l</w:t>
      </w:r>
      <w:proofErr w:type="spellEnd"/>
      <w:r w:rsidRPr="0076285B">
        <w:rPr>
          <w:rFonts w:ascii="Times New Roman" w:hAnsi="Times New Roman" w:cs="Times New Roman"/>
          <w:sz w:val="24"/>
          <w:szCs w:val="24"/>
        </w:rPr>
        <w:t>. MKS</w:t>
      </w:r>
      <w:r>
        <w:rPr>
          <w:rFonts w:ascii="Times New Roman" w:hAnsi="Times New Roman" w:cs="Times New Roman"/>
          <w:sz w:val="24"/>
          <w:szCs w:val="24"/>
        </w:rPr>
        <w:t>-i</w:t>
      </w:r>
      <w:r w:rsidRPr="0076285B">
        <w:rPr>
          <w:rFonts w:ascii="Times New Roman" w:hAnsi="Times New Roman" w:cs="Times New Roman"/>
          <w:sz w:val="24"/>
          <w:szCs w:val="24"/>
        </w:rPr>
        <w:t xml:space="preserve"> § 18 l</w:t>
      </w:r>
      <w:r>
        <w:rPr>
          <w:rFonts w:ascii="Times New Roman" w:hAnsi="Times New Roman" w:cs="Times New Roman"/>
          <w:sz w:val="24"/>
          <w:szCs w:val="24"/>
        </w:rPr>
        <w:t>õike</w:t>
      </w:r>
      <w:r w:rsidRPr="0076285B">
        <w:rPr>
          <w:rFonts w:ascii="Times New Roman" w:hAnsi="Times New Roman" w:cs="Times New Roman"/>
          <w:sz w:val="24"/>
          <w:szCs w:val="24"/>
        </w:rPr>
        <w:t xml:space="preserve"> 1 p</w:t>
      </w:r>
      <w:r>
        <w:rPr>
          <w:rFonts w:ascii="Times New Roman" w:hAnsi="Times New Roman" w:cs="Times New Roman"/>
          <w:sz w:val="24"/>
          <w:szCs w:val="24"/>
        </w:rPr>
        <w:t>unkti</w:t>
      </w:r>
      <w:r w:rsidRPr="0076285B">
        <w:rPr>
          <w:rFonts w:ascii="Times New Roman" w:hAnsi="Times New Roman" w:cs="Times New Roman"/>
          <w:sz w:val="24"/>
          <w:szCs w:val="24"/>
        </w:rPr>
        <w:t xml:space="preserve"> 7 kohaselt peab enne Eestis tegevuse alustamist end </w:t>
      </w:r>
      <w:proofErr w:type="spellStart"/>
      <w:r w:rsidRPr="0076285B">
        <w:rPr>
          <w:rFonts w:ascii="Times New Roman" w:hAnsi="Times New Roman" w:cs="Times New Roman"/>
          <w:sz w:val="24"/>
          <w:szCs w:val="24"/>
        </w:rPr>
        <w:t>EMTA-s</w:t>
      </w:r>
      <w:proofErr w:type="spellEnd"/>
      <w:r w:rsidRPr="0076285B">
        <w:rPr>
          <w:rFonts w:ascii="Times New Roman" w:hAnsi="Times New Roman" w:cs="Times New Roman"/>
          <w:sz w:val="24"/>
          <w:szCs w:val="24"/>
        </w:rPr>
        <w:t xml:space="preserve"> registreerima mitteresidendist tööandja (sh renditööjõu vahendaja, füüsilisest isikust ettevõtja, välisesindus, välisriigi muu asutus, rahvusvaheline organisatsioon ja selle esindus), kelle töötajad töötavad Eestis. MKS § 22 l</w:t>
      </w:r>
      <w:r>
        <w:rPr>
          <w:rFonts w:ascii="Times New Roman" w:hAnsi="Times New Roman" w:cs="Times New Roman"/>
          <w:sz w:val="24"/>
          <w:szCs w:val="24"/>
        </w:rPr>
        <w:t>õike</w:t>
      </w:r>
      <w:r w:rsidRPr="0076285B">
        <w:rPr>
          <w:rFonts w:ascii="Times New Roman" w:hAnsi="Times New Roman" w:cs="Times New Roman"/>
          <w:sz w:val="24"/>
          <w:szCs w:val="24"/>
        </w:rPr>
        <w:t xml:space="preserve"> 1 </w:t>
      </w:r>
      <w:r>
        <w:rPr>
          <w:rFonts w:ascii="Times New Roman" w:hAnsi="Times New Roman" w:cs="Times New Roman"/>
          <w:sz w:val="24"/>
          <w:szCs w:val="24"/>
        </w:rPr>
        <w:t xml:space="preserve">kohaselt </w:t>
      </w:r>
      <w:r w:rsidRPr="0076285B">
        <w:rPr>
          <w:rFonts w:ascii="Times New Roman" w:hAnsi="Times New Roman" w:cs="Times New Roman"/>
          <w:sz w:val="24"/>
          <w:szCs w:val="24"/>
        </w:rPr>
        <w:t xml:space="preserve">tuleb mitteresidendist tööandja registreerimiseks esitada </w:t>
      </w:r>
      <w:proofErr w:type="spellStart"/>
      <w:r w:rsidRPr="0076285B">
        <w:rPr>
          <w:rFonts w:ascii="Times New Roman" w:hAnsi="Times New Roman" w:cs="Times New Roman"/>
          <w:sz w:val="24"/>
          <w:szCs w:val="24"/>
        </w:rPr>
        <w:t>EMTA-le</w:t>
      </w:r>
      <w:proofErr w:type="spellEnd"/>
      <w:r w:rsidRPr="0076285B">
        <w:rPr>
          <w:rFonts w:ascii="Times New Roman" w:hAnsi="Times New Roman" w:cs="Times New Roman"/>
          <w:sz w:val="24"/>
          <w:szCs w:val="24"/>
        </w:rPr>
        <w:t xml:space="preserve"> avaldus, kuhu on märgitud: 1) mitteresidendist tööandja nimi; 2) tööandja postiaadress asukohamaal, kui see on olemas; 3) tööandja postiaadress Eestis, kui see on olemas; 4) tööandjat esindava isiku nimi ja postiaadress; 5) tööandja või tema volitatud isiku allkiri.</w:t>
      </w:r>
    </w:p>
    <w:p w14:paraId="6EA8E1EA"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p>
    <w:p w14:paraId="5FEFCA50" w14:textId="77777777" w:rsidR="00591301" w:rsidRPr="003A0F17" w:rsidRDefault="00591301" w:rsidP="00591301">
      <w:pPr>
        <w:tabs>
          <w:tab w:val="left" w:pos="426"/>
        </w:tabs>
        <w:spacing w:after="0" w:line="240" w:lineRule="auto"/>
        <w:jc w:val="both"/>
        <w:rPr>
          <w:rFonts w:ascii="Times New Roman" w:hAnsi="Times New Roman" w:cs="Times New Roman"/>
          <w:b/>
          <w:bCs/>
          <w:sz w:val="24"/>
          <w:szCs w:val="24"/>
        </w:rPr>
      </w:pPr>
      <w:r w:rsidRPr="0076285B">
        <w:rPr>
          <w:rFonts w:ascii="Times New Roman" w:hAnsi="Times New Roman" w:cs="Times New Roman"/>
          <w:sz w:val="24"/>
          <w:szCs w:val="24"/>
        </w:rPr>
        <w:t>Edaspidi</w:t>
      </w:r>
      <w:r>
        <w:rPr>
          <w:rFonts w:ascii="Times New Roman" w:hAnsi="Times New Roman" w:cs="Times New Roman"/>
          <w:sz w:val="24"/>
          <w:szCs w:val="24"/>
        </w:rPr>
        <w:t>,</w:t>
      </w:r>
      <w:r w:rsidRPr="0076285B">
        <w:rPr>
          <w:rFonts w:ascii="Times New Roman" w:hAnsi="Times New Roman" w:cs="Times New Roman"/>
          <w:sz w:val="24"/>
          <w:szCs w:val="24"/>
        </w:rPr>
        <w:t xml:space="preserve"> kui TVK-</w:t>
      </w:r>
      <w:proofErr w:type="spellStart"/>
      <w:r w:rsidRPr="0076285B">
        <w:rPr>
          <w:rFonts w:ascii="Times New Roman" w:hAnsi="Times New Roman" w:cs="Times New Roman"/>
          <w:sz w:val="24"/>
          <w:szCs w:val="24"/>
        </w:rPr>
        <w:t>sse</w:t>
      </w:r>
      <w:proofErr w:type="spellEnd"/>
      <w:r w:rsidRPr="0076285B">
        <w:rPr>
          <w:rFonts w:ascii="Times New Roman" w:hAnsi="Times New Roman" w:cs="Times New Roman"/>
          <w:sz w:val="24"/>
          <w:szCs w:val="24"/>
        </w:rPr>
        <w:t xml:space="preserve"> pöördutakse töötaja ja mitteresidendist tööandja vahelise vaidluse lahendamiseks </w:t>
      </w:r>
      <w:r>
        <w:rPr>
          <w:rFonts w:ascii="Times New Roman" w:hAnsi="Times New Roman" w:cs="Times New Roman"/>
          <w:sz w:val="24"/>
          <w:szCs w:val="24"/>
        </w:rPr>
        <w:t>ning</w:t>
      </w:r>
      <w:r w:rsidRPr="0076285B">
        <w:rPr>
          <w:rFonts w:ascii="Times New Roman" w:hAnsi="Times New Roman" w:cs="Times New Roman"/>
          <w:sz w:val="24"/>
          <w:szCs w:val="24"/>
        </w:rPr>
        <w:t xml:space="preserve"> </w:t>
      </w:r>
      <w:r>
        <w:rPr>
          <w:rFonts w:ascii="Times New Roman" w:hAnsi="Times New Roman" w:cs="Times New Roman"/>
          <w:sz w:val="24"/>
          <w:szCs w:val="24"/>
        </w:rPr>
        <w:t>on</w:t>
      </w:r>
      <w:r w:rsidRPr="0076285B">
        <w:rPr>
          <w:rFonts w:ascii="Times New Roman" w:hAnsi="Times New Roman" w:cs="Times New Roman"/>
          <w:sz w:val="24"/>
          <w:szCs w:val="24"/>
        </w:rPr>
        <w:t xml:space="preserve"> vaja</w:t>
      </w:r>
      <w:r>
        <w:rPr>
          <w:rFonts w:ascii="Times New Roman" w:hAnsi="Times New Roman" w:cs="Times New Roman"/>
          <w:sz w:val="24"/>
          <w:szCs w:val="24"/>
        </w:rPr>
        <w:t xml:space="preserve"> kontrollida</w:t>
      </w:r>
      <w:r w:rsidRPr="0076285B">
        <w:rPr>
          <w:rFonts w:ascii="Times New Roman" w:hAnsi="Times New Roman" w:cs="Times New Roman"/>
          <w:sz w:val="24"/>
          <w:szCs w:val="24"/>
        </w:rPr>
        <w:t xml:space="preserve"> andme</w:t>
      </w:r>
      <w:r>
        <w:rPr>
          <w:rFonts w:ascii="Times New Roman" w:hAnsi="Times New Roman" w:cs="Times New Roman"/>
          <w:sz w:val="24"/>
          <w:szCs w:val="24"/>
        </w:rPr>
        <w:t>id</w:t>
      </w:r>
      <w:r w:rsidRPr="0076285B">
        <w:rPr>
          <w:rFonts w:ascii="Times New Roman" w:hAnsi="Times New Roman" w:cs="Times New Roman"/>
          <w:sz w:val="24"/>
          <w:szCs w:val="24"/>
        </w:rPr>
        <w:t xml:space="preserve">, saadab TVK dokumendihalduse spetsialist päringu </w:t>
      </w:r>
      <w:proofErr w:type="spellStart"/>
      <w:r w:rsidRPr="0076285B">
        <w:rPr>
          <w:rFonts w:ascii="Times New Roman" w:hAnsi="Times New Roman" w:cs="Times New Roman"/>
          <w:sz w:val="24"/>
          <w:szCs w:val="24"/>
        </w:rPr>
        <w:t>EMTA-le</w:t>
      </w:r>
      <w:proofErr w:type="spellEnd"/>
      <w:r w:rsidRPr="0076285B">
        <w:rPr>
          <w:rFonts w:ascii="Times New Roman" w:hAnsi="Times New Roman" w:cs="Times New Roman"/>
          <w:sz w:val="24"/>
          <w:szCs w:val="24"/>
        </w:rPr>
        <w:t xml:space="preserve"> mitteresidendist tööandja andmete saamiseks. IT-süsteemide arendusvajadusi muudatusega ei kaasne, kuivõrd töövaidlusi, mille üks osapool on mitteresidendist tööandja, tuleb ette harva.</w:t>
      </w:r>
    </w:p>
    <w:p w14:paraId="0D314618" w14:textId="77777777" w:rsidR="00591301" w:rsidRPr="0076285B" w:rsidRDefault="00591301" w:rsidP="00591301">
      <w:pPr>
        <w:tabs>
          <w:tab w:val="left" w:pos="426"/>
        </w:tabs>
        <w:spacing w:after="0" w:line="240" w:lineRule="auto"/>
        <w:jc w:val="both"/>
        <w:rPr>
          <w:rFonts w:ascii="Times New Roman" w:hAnsi="Times New Roman" w:cs="Times New Roman"/>
          <w:sz w:val="24"/>
          <w:szCs w:val="24"/>
        </w:rPr>
      </w:pPr>
    </w:p>
    <w:p w14:paraId="365AB0D4" w14:textId="77777777" w:rsidR="00591301" w:rsidRDefault="00591301" w:rsidP="00591301">
      <w:pPr>
        <w:tabs>
          <w:tab w:val="left" w:pos="426"/>
        </w:tabs>
        <w:spacing w:after="0" w:line="240" w:lineRule="auto"/>
        <w:jc w:val="both"/>
        <w:rPr>
          <w:rFonts w:ascii="Times New Roman" w:hAnsi="Times New Roman" w:cs="Times New Roman"/>
          <w:sz w:val="24"/>
          <w:szCs w:val="24"/>
        </w:rPr>
      </w:pPr>
      <w:r w:rsidRPr="1952477E">
        <w:rPr>
          <w:rFonts w:ascii="Times New Roman" w:hAnsi="Times New Roman" w:cs="Times New Roman"/>
          <w:sz w:val="24"/>
          <w:szCs w:val="24"/>
        </w:rPr>
        <w:t>Kuigi MKS § 29 p</w:t>
      </w:r>
      <w:r>
        <w:rPr>
          <w:rFonts w:ascii="Times New Roman" w:hAnsi="Times New Roman" w:cs="Times New Roman"/>
          <w:sz w:val="24"/>
          <w:szCs w:val="24"/>
        </w:rPr>
        <w:t>unkt</w:t>
      </w:r>
      <w:r w:rsidRPr="1952477E">
        <w:rPr>
          <w:rFonts w:ascii="Times New Roman" w:hAnsi="Times New Roman" w:cs="Times New Roman"/>
          <w:sz w:val="24"/>
          <w:szCs w:val="24"/>
        </w:rPr>
        <w:t xml:space="preserve"> 18 annab maksuhaldurile õiguse avaldada maksusaladust sisaldavat teavet Tööinspektsioonile riikliku</w:t>
      </w:r>
      <w:r>
        <w:rPr>
          <w:rFonts w:ascii="Times New Roman" w:hAnsi="Times New Roman" w:cs="Times New Roman"/>
          <w:sz w:val="24"/>
          <w:szCs w:val="24"/>
        </w:rPr>
        <w:t>ks</w:t>
      </w:r>
      <w:r w:rsidRPr="1952477E">
        <w:rPr>
          <w:rFonts w:ascii="Times New Roman" w:hAnsi="Times New Roman" w:cs="Times New Roman"/>
          <w:sz w:val="24"/>
          <w:szCs w:val="24"/>
        </w:rPr>
        <w:t xml:space="preserve"> järelevalve</w:t>
      </w:r>
      <w:r>
        <w:rPr>
          <w:rFonts w:ascii="Times New Roman" w:hAnsi="Times New Roman" w:cs="Times New Roman"/>
          <w:sz w:val="24"/>
          <w:szCs w:val="24"/>
        </w:rPr>
        <w:t>ks</w:t>
      </w:r>
      <w:r w:rsidRPr="1952477E">
        <w:rPr>
          <w:rFonts w:ascii="Times New Roman" w:hAnsi="Times New Roman" w:cs="Times New Roman"/>
          <w:sz w:val="24"/>
          <w:szCs w:val="24"/>
        </w:rPr>
        <w:t xml:space="preserve"> tööalaste õigusaktide täitmise üle, ei ole töövaidluse lahendamise puhul tegemist riikliku järelevalvega </w:t>
      </w:r>
      <w:r>
        <w:rPr>
          <w:rFonts w:ascii="Times New Roman" w:hAnsi="Times New Roman" w:cs="Times New Roman"/>
          <w:sz w:val="24"/>
          <w:szCs w:val="24"/>
        </w:rPr>
        <w:t>ning</w:t>
      </w:r>
      <w:r w:rsidRPr="1952477E">
        <w:rPr>
          <w:rFonts w:ascii="Times New Roman" w:hAnsi="Times New Roman" w:cs="Times New Roman"/>
          <w:sz w:val="24"/>
          <w:szCs w:val="24"/>
        </w:rPr>
        <w:t xml:space="preserve"> viidatud säte ei võimalda mitteresidendi andmeid TVK-</w:t>
      </w:r>
      <w:proofErr w:type="spellStart"/>
      <w:r w:rsidRPr="1952477E">
        <w:rPr>
          <w:rFonts w:ascii="Times New Roman" w:hAnsi="Times New Roman" w:cs="Times New Roman"/>
          <w:sz w:val="24"/>
          <w:szCs w:val="24"/>
        </w:rPr>
        <w:t>le</w:t>
      </w:r>
      <w:proofErr w:type="spellEnd"/>
      <w:r w:rsidRPr="1952477E">
        <w:rPr>
          <w:rFonts w:ascii="Times New Roman" w:hAnsi="Times New Roman" w:cs="Times New Roman"/>
          <w:sz w:val="24"/>
          <w:szCs w:val="24"/>
        </w:rPr>
        <w:t xml:space="preserve"> avaldada. Lisaks, </w:t>
      </w:r>
      <w:proofErr w:type="spellStart"/>
      <w:r w:rsidRPr="1952477E">
        <w:rPr>
          <w:rFonts w:ascii="Times New Roman" w:hAnsi="Times New Roman" w:cs="Times New Roman"/>
          <w:sz w:val="24"/>
          <w:szCs w:val="24"/>
        </w:rPr>
        <w:t>TvLS</w:t>
      </w:r>
      <w:proofErr w:type="spellEnd"/>
      <w:r w:rsidRPr="1952477E">
        <w:rPr>
          <w:rFonts w:ascii="Times New Roman" w:hAnsi="Times New Roman" w:cs="Times New Roman"/>
          <w:sz w:val="24"/>
          <w:szCs w:val="24"/>
        </w:rPr>
        <w:t xml:space="preserve"> §-st 24 </w:t>
      </w:r>
      <w:r>
        <w:rPr>
          <w:rFonts w:ascii="Times New Roman" w:hAnsi="Times New Roman" w:cs="Times New Roman"/>
          <w:sz w:val="24"/>
          <w:szCs w:val="24"/>
        </w:rPr>
        <w:t xml:space="preserve">kohaselt </w:t>
      </w:r>
      <w:r w:rsidRPr="1952477E">
        <w:rPr>
          <w:rFonts w:ascii="Times New Roman" w:hAnsi="Times New Roman" w:cs="Times New Roman"/>
          <w:sz w:val="24"/>
          <w:szCs w:val="24"/>
        </w:rPr>
        <w:t>kohaldatakse TVK</w:t>
      </w:r>
      <w:r>
        <w:rPr>
          <w:rFonts w:ascii="Times New Roman" w:hAnsi="Times New Roman" w:cs="Times New Roman"/>
          <w:sz w:val="24"/>
          <w:szCs w:val="24"/>
        </w:rPr>
        <w:t>-</w:t>
      </w:r>
      <w:r w:rsidRPr="1952477E">
        <w:rPr>
          <w:rFonts w:ascii="Times New Roman" w:hAnsi="Times New Roman" w:cs="Times New Roman"/>
          <w:sz w:val="24"/>
          <w:szCs w:val="24"/>
        </w:rPr>
        <w:t xml:space="preserve">s </w:t>
      </w:r>
      <w:proofErr w:type="spellStart"/>
      <w:r w:rsidRPr="1952477E">
        <w:rPr>
          <w:rFonts w:ascii="Times New Roman" w:hAnsi="Times New Roman" w:cs="Times New Roman"/>
          <w:sz w:val="24"/>
          <w:szCs w:val="24"/>
        </w:rPr>
        <w:t>TsMS-is</w:t>
      </w:r>
      <w:proofErr w:type="spellEnd"/>
      <w:r w:rsidRPr="1952477E">
        <w:rPr>
          <w:rFonts w:ascii="Times New Roman" w:hAnsi="Times New Roman" w:cs="Times New Roman"/>
          <w:sz w:val="24"/>
          <w:szCs w:val="24"/>
        </w:rPr>
        <w:t xml:space="preserve"> menetlusdokumentide kättetoimetamise kohta sätestatut ning </w:t>
      </w:r>
      <w:proofErr w:type="spellStart"/>
      <w:r w:rsidRPr="1952477E">
        <w:rPr>
          <w:rFonts w:ascii="Times New Roman" w:hAnsi="Times New Roman" w:cs="Times New Roman"/>
          <w:sz w:val="24"/>
          <w:szCs w:val="24"/>
        </w:rPr>
        <w:t>TsMS</w:t>
      </w:r>
      <w:proofErr w:type="spellEnd"/>
      <w:r w:rsidRPr="1952477E">
        <w:rPr>
          <w:rFonts w:ascii="Times New Roman" w:hAnsi="Times New Roman" w:cs="Times New Roman"/>
          <w:sz w:val="24"/>
          <w:szCs w:val="24"/>
        </w:rPr>
        <w:t xml:space="preserve"> § 306 l</w:t>
      </w:r>
      <w:r>
        <w:rPr>
          <w:rFonts w:ascii="Times New Roman" w:hAnsi="Times New Roman" w:cs="Times New Roman"/>
          <w:sz w:val="24"/>
          <w:szCs w:val="24"/>
        </w:rPr>
        <w:t>õike</w:t>
      </w:r>
      <w:r w:rsidRPr="1952477E">
        <w:rPr>
          <w:rFonts w:ascii="Times New Roman" w:hAnsi="Times New Roman" w:cs="Times New Roman"/>
          <w:sz w:val="24"/>
          <w:szCs w:val="24"/>
        </w:rPr>
        <w:t xml:space="preserve"> 4 kohaselt on </w:t>
      </w:r>
      <w:r w:rsidRPr="00334CF0">
        <w:rPr>
          <w:rFonts w:ascii="Times New Roman" w:hAnsi="Times New Roman" w:cs="Times New Roman"/>
          <w:sz w:val="24"/>
          <w:szCs w:val="24"/>
        </w:rPr>
        <w:t>vaidlusorganil</w:t>
      </w:r>
      <w:r w:rsidRPr="1952477E">
        <w:rPr>
          <w:rFonts w:ascii="Times New Roman" w:hAnsi="Times New Roman" w:cs="Times New Roman"/>
          <w:sz w:val="24"/>
          <w:szCs w:val="24"/>
        </w:rPr>
        <w:t xml:space="preserve"> õigus menetlusdokumendi kättetoimetamiseks nõuda riigi või kohaliku omavalitsuse andmekogu vastutavalt või volitatud töötlejalt andmeid menetlusosalise või juriidilisest isikust menetlusosalise seadusliku esindaja või tunnistaja elukoha kohta ja muid kontaktandmeid. Paraku ei ole </w:t>
      </w:r>
      <w:proofErr w:type="spellStart"/>
      <w:r w:rsidRPr="1952477E">
        <w:rPr>
          <w:rFonts w:ascii="Times New Roman" w:hAnsi="Times New Roman" w:cs="Times New Roman"/>
          <w:sz w:val="24"/>
          <w:szCs w:val="24"/>
        </w:rPr>
        <w:t>TvLS</w:t>
      </w:r>
      <w:proofErr w:type="spellEnd"/>
      <w:r w:rsidRPr="1952477E">
        <w:rPr>
          <w:rFonts w:ascii="Times New Roman" w:hAnsi="Times New Roman" w:cs="Times New Roman"/>
          <w:sz w:val="24"/>
          <w:szCs w:val="24"/>
        </w:rPr>
        <w:t xml:space="preserve"> § 24 ja </w:t>
      </w:r>
      <w:proofErr w:type="spellStart"/>
      <w:r w:rsidRPr="1952477E">
        <w:rPr>
          <w:rFonts w:ascii="Times New Roman" w:hAnsi="Times New Roman" w:cs="Times New Roman"/>
          <w:sz w:val="24"/>
          <w:szCs w:val="24"/>
        </w:rPr>
        <w:t>TsMS</w:t>
      </w:r>
      <w:proofErr w:type="spellEnd"/>
      <w:r w:rsidRPr="1952477E">
        <w:rPr>
          <w:rFonts w:ascii="Times New Roman" w:hAnsi="Times New Roman" w:cs="Times New Roman"/>
          <w:sz w:val="24"/>
          <w:szCs w:val="24"/>
        </w:rPr>
        <w:t xml:space="preserve"> §</w:t>
      </w:r>
      <w:r>
        <w:rPr>
          <w:rFonts w:ascii="Times New Roman" w:hAnsi="Times New Roman" w:cs="Times New Roman"/>
          <w:sz w:val="24"/>
          <w:szCs w:val="24"/>
        </w:rPr>
        <w:t> </w:t>
      </w:r>
      <w:r w:rsidRPr="1952477E">
        <w:rPr>
          <w:rFonts w:ascii="Times New Roman" w:hAnsi="Times New Roman" w:cs="Times New Roman"/>
          <w:sz w:val="24"/>
          <w:szCs w:val="24"/>
        </w:rPr>
        <w:t>306 l</w:t>
      </w:r>
      <w:r>
        <w:rPr>
          <w:rFonts w:ascii="Times New Roman" w:hAnsi="Times New Roman" w:cs="Times New Roman"/>
          <w:sz w:val="24"/>
          <w:szCs w:val="24"/>
        </w:rPr>
        <w:t>õike</w:t>
      </w:r>
      <w:r w:rsidRPr="1952477E">
        <w:rPr>
          <w:rFonts w:ascii="Times New Roman" w:hAnsi="Times New Roman" w:cs="Times New Roman"/>
          <w:sz w:val="24"/>
          <w:szCs w:val="24"/>
        </w:rPr>
        <w:t xml:space="preserve"> 4 koosmõju piisav maksusaladust sisaldavate andmete avaldamiseks, kuivõrd selge õiguslik alus MKS-</w:t>
      </w:r>
      <w:proofErr w:type="spellStart"/>
      <w:r w:rsidRPr="1952477E">
        <w:rPr>
          <w:rFonts w:ascii="Times New Roman" w:hAnsi="Times New Roman" w:cs="Times New Roman"/>
          <w:sz w:val="24"/>
          <w:szCs w:val="24"/>
        </w:rPr>
        <w:t>is</w:t>
      </w:r>
      <w:proofErr w:type="spellEnd"/>
      <w:r w:rsidRPr="1952477E">
        <w:rPr>
          <w:rFonts w:ascii="Times New Roman" w:hAnsi="Times New Roman" w:cs="Times New Roman"/>
          <w:sz w:val="24"/>
          <w:szCs w:val="24"/>
        </w:rPr>
        <w:t xml:space="preserve"> puudub. Seega, et tagada efektiivne ja kiire töövaidluste lahendamine mitteresidendist tööandjaga seotud </w:t>
      </w:r>
      <w:r w:rsidRPr="1952477E">
        <w:rPr>
          <w:rFonts w:ascii="Times New Roman" w:hAnsi="Times New Roman" w:cs="Times New Roman"/>
          <w:sz w:val="24"/>
          <w:szCs w:val="24"/>
        </w:rPr>
        <w:lastRenderedPageBreak/>
        <w:t>vaidlustes, tuleb MKS-i täiendada viisil, mis annab selge aluse mitteresidendist tööandjana registreeritud tööandja andmete avalamiseks TVK-</w:t>
      </w:r>
      <w:proofErr w:type="spellStart"/>
      <w:r w:rsidRPr="1952477E">
        <w:rPr>
          <w:rFonts w:ascii="Times New Roman" w:hAnsi="Times New Roman" w:cs="Times New Roman"/>
          <w:sz w:val="24"/>
          <w:szCs w:val="24"/>
        </w:rPr>
        <w:t>le</w:t>
      </w:r>
      <w:proofErr w:type="spellEnd"/>
      <w:r w:rsidRPr="1952477E">
        <w:rPr>
          <w:rFonts w:ascii="Times New Roman" w:hAnsi="Times New Roman" w:cs="Times New Roman"/>
          <w:sz w:val="24"/>
          <w:szCs w:val="24"/>
        </w:rPr>
        <w:t>.</w:t>
      </w:r>
    </w:p>
    <w:p w14:paraId="503E9200" w14:textId="77777777" w:rsidR="00591301" w:rsidRDefault="00591301" w:rsidP="00591301">
      <w:pPr>
        <w:tabs>
          <w:tab w:val="left" w:pos="426"/>
        </w:tabs>
        <w:spacing w:after="0" w:line="240" w:lineRule="auto"/>
        <w:jc w:val="both"/>
        <w:rPr>
          <w:rFonts w:ascii="Times New Roman" w:hAnsi="Times New Roman" w:cs="Times New Roman"/>
          <w:sz w:val="24"/>
          <w:szCs w:val="24"/>
        </w:rPr>
      </w:pPr>
    </w:p>
    <w:p w14:paraId="0B73F3CD" w14:textId="0ABE8A42" w:rsidR="00591301" w:rsidRDefault="00591301" w:rsidP="00591301">
      <w:pPr>
        <w:tabs>
          <w:tab w:val="left" w:pos="426"/>
        </w:tabs>
        <w:spacing w:after="0" w:line="240" w:lineRule="auto"/>
        <w:jc w:val="both"/>
        <w:rPr>
          <w:rFonts w:ascii="Times New Roman" w:hAnsi="Times New Roman" w:cs="Times New Roman"/>
          <w:sz w:val="24"/>
          <w:szCs w:val="24"/>
        </w:rPr>
      </w:pPr>
      <w:r w:rsidRPr="1952477E">
        <w:rPr>
          <w:rFonts w:ascii="Times New Roman" w:hAnsi="Times New Roman" w:cs="Times New Roman"/>
          <w:sz w:val="24"/>
          <w:szCs w:val="24"/>
          <w:u w:val="single"/>
        </w:rPr>
        <w:t>Punktiga 18</w:t>
      </w:r>
      <w:r>
        <w:rPr>
          <w:rFonts w:ascii="Times New Roman" w:hAnsi="Times New Roman" w:cs="Times New Roman"/>
          <w:sz w:val="24"/>
          <w:szCs w:val="24"/>
          <w:u w:val="single"/>
          <w:vertAlign w:val="superscript"/>
        </w:rPr>
        <w:t>3</w:t>
      </w:r>
      <w:r w:rsidRPr="1952477E">
        <w:rPr>
          <w:rFonts w:ascii="Times New Roman" w:hAnsi="Times New Roman" w:cs="Times New Roman"/>
          <w:sz w:val="24"/>
          <w:szCs w:val="24"/>
        </w:rPr>
        <w:t xml:space="preserve"> nähakse ette selge õiguslik alus, mis võimaldab maksuhalduril edastada Majandus- ja Kommunikatsiooniministeeriumile teavet kollektiivlepingu laiendatud tingimuse kontrollimiseks kollektiivlepingu seaduse (KLS)</w:t>
      </w:r>
      <w:r>
        <w:rPr>
          <w:rFonts w:ascii="Times New Roman" w:hAnsi="Times New Roman" w:cs="Times New Roman"/>
          <w:sz w:val="24"/>
          <w:szCs w:val="24"/>
        </w:rPr>
        <w:t xml:space="preserve"> kohaselt</w:t>
      </w:r>
      <w:r w:rsidRPr="1952477E">
        <w:rPr>
          <w:rFonts w:ascii="Times New Roman" w:hAnsi="Times New Roman" w:cs="Times New Roman"/>
          <w:sz w:val="24"/>
          <w:szCs w:val="24"/>
        </w:rPr>
        <w:t>. KLS võimaldab sõlmida kollektiivlepinguid ja neid teatud tingimustel laiendada, teisisõnu sätestada minimaalsed töötasu või töö- ja puhkeajanõuded kogu konkreetses sektoris. Praegu tehakse seda kahes sektoris: transport ja meditsiin. Kui kollektiivlepingut soovitakse laiendada, tuleb töövaldkonna eest vastutaval ministril kontrollida, kas seda tehes on järgitud seaduse nõudeid (vt täpsemalt KLS § 4</w:t>
      </w:r>
      <w:r w:rsidRPr="1952477E">
        <w:rPr>
          <w:rFonts w:ascii="Times New Roman" w:hAnsi="Times New Roman" w:cs="Times New Roman"/>
          <w:sz w:val="24"/>
          <w:szCs w:val="24"/>
          <w:vertAlign w:val="superscript"/>
        </w:rPr>
        <w:t>2</w:t>
      </w:r>
      <w:r w:rsidRPr="1952477E">
        <w:rPr>
          <w:rFonts w:ascii="Times New Roman" w:hAnsi="Times New Roman" w:cs="Times New Roman"/>
          <w:sz w:val="24"/>
          <w:szCs w:val="24"/>
        </w:rPr>
        <w:t xml:space="preserve"> </w:t>
      </w:r>
      <w:proofErr w:type="spellStart"/>
      <w:r w:rsidRPr="1952477E">
        <w:rPr>
          <w:rFonts w:ascii="Times New Roman" w:hAnsi="Times New Roman" w:cs="Times New Roman"/>
          <w:sz w:val="24"/>
          <w:szCs w:val="24"/>
        </w:rPr>
        <w:t>lg-d</w:t>
      </w:r>
      <w:proofErr w:type="spellEnd"/>
      <w:r w:rsidRPr="1952477E">
        <w:rPr>
          <w:rFonts w:ascii="Times New Roman" w:hAnsi="Times New Roman" w:cs="Times New Roman"/>
          <w:sz w:val="24"/>
          <w:szCs w:val="24"/>
        </w:rPr>
        <w:t xml:space="preserve"> 3 ja 4 ning § 4</w:t>
      </w:r>
      <w:r w:rsidRPr="1952477E">
        <w:rPr>
          <w:rFonts w:ascii="Times New Roman" w:hAnsi="Times New Roman" w:cs="Times New Roman"/>
          <w:sz w:val="24"/>
          <w:szCs w:val="24"/>
          <w:vertAlign w:val="superscript"/>
        </w:rPr>
        <w:t>4</w:t>
      </w:r>
      <w:r w:rsidRPr="1952477E">
        <w:rPr>
          <w:rFonts w:ascii="Times New Roman" w:hAnsi="Times New Roman" w:cs="Times New Roman"/>
          <w:sz w:val="24"/>
          <w:szCs w:val="24"/>
        </w:rPr>
        <w:t xml:space="preserve">). </w:t>
      </w:r>
      <w:r w:rsidR="00624334">
        <w:rPr>
          <w:rFonts w:ascii="Times New Roman" w:hAnsi="Times New Roman" w:cs="Times New Roman"/>
          <w:sz w:val="24"/>
          <w:szCs w:val="24"/>
        </w:rPr>
        <w:t xml:space="preserve">Selleks on </w:t>
      </w:r>
      <w:proofErr w:type="spellStart"/>
      <w:r w:rsidR="00624334">
        <w:rPr>
          <w:rFonts w:ascii="Times New Roman" w:hAnsi="Times New Roman" w:cs="Times New Roman"/>
          <w:sz w:val="24"/>
          <w:szCs w:val="24"/>
        </w:rPr>
        <w:t>EMTA-lt</w:t>
      </w:r>
      <w:proofErr w:type="spellEnd"/>
      <w:r w:rsidR="00624334">
        <w:rPr>
          <w:rFonts w:ascii="Times New Roman" w:hAnsi="Times New Roman" w:cs="Times New Roman"/>
          <w:sz w:val="24"/>
          <w:szCs w:val="24"/>
        </w:rPr>
        <w:t xml:space="preserve"> vaja andmeid, mida hetkel seaduse kohaselt </w:t>
      </w:r>
      <w:proofErr w:type="spellStart"/>
      <w:r w:rsidR="00624334">
        <w:rPr>
          <w:rFonts w:ascii="Times New Roman" w:hAnsi="Times New Roman" w:cs="Times New Roman"/>
          <w:sz w:val="24"/>
          <w:szCs w:val="24"/>
        </w:rPr>
        <w:t>EMTA-l</w:t>
      </w:r>
      <w:proofErr w:type="spellEnd"/>
      <w:r w:rsidR="00624334">
        <w:rPr>
          <w:rFonts w:ascii="Times New Roman" w:hAnsi="Times New Roman" w:cs="Times New Roman"/>
          <w:sz w:val="24"/>
          <w:szCs w:val="24"/>
        </w:rPr>
        <w:t xml:space="preserve"> ei ole õigust jagada, mistõttu ei ole võimalik tingimuse täitmist kontrollida. </w:t>
      </w:r>
      <w:r w:rsidRPr="1952477E">
        <w:rPr>
          <w:rFonts w:ascii="Times New Roman" w:hAnsi="Times New Roman" w:cs="Times New Roman"/>
          <w:sz w:val="24"/>
          <w:szCs w:val="24"/>
        </w:rPr>
        <w:t xml:space="preserve">Esinduslikkuse kontrolliks on vaja </w:t>
      </w:r>
      <w:proofErr w:type="spellStart"/>
      <w:r w:rsidRPr="1952477E">
        <w:rPr>
          <w:rFonts w:ascii="Times New Roman" w:hAnsi="Times New Roman" w:cs="Times New Roman"/>
          <w:sz w:val="24"/>
          <w:szCs w:val="24"/>
        </w:rPr>
        <w:t>EMTA-lt</w:t>
      </w:r>
      <w:proofErr w:type="spellEnd"/>
      <w:r w:rsidRPr="1952477E">
        <w:rPr>
          <w:rFonts w:ascii="Times New Roman" w:hAnsi="Times New Roman" w:cs="Times New Roman"/>
          <w:sz w:val="24"/>
          <w:szCs w:val="24"/>
        </w:rPr>
        <w:t xml:space="preserve"> järgmiseid andmeid: </w:t>
      </w:r>
      <w:r>
        <w:rPr>
          <w:rFonts w:ascii="Times New Roman" w:hAnsi="Times New Roman" w:cs="Times New Roman"/>
          <w:sz w:val="24"/>
          <w:szCs w:val="24"/>
        </w:rPr>
        <w:t>1</w:t>
      </w:r>
      <w:r w:rsidRPr="1952477E">
        <w:rPr>
          <w:rFonts w:ascii="Times New Roman" w:hAnsi="Times New Roman" w:cs="Times New Roman"/>
          <w:sz w:val="24"/>
          <w:szCs w:val="24"/>
        </w:rPr>
        <w:t xml:space="preserve">) teatud tegevusala töötajate (nt bussijuhid, õed jne) üldarvu konkreetsetes ettevõtetes kokku, </w:t>
      </w:r>
      <w:r>
        <w:rPr>
          <w:rFonts w:ascii="Times New Roman" w:hAnsi="Times New Roman" w:cs="Times New Roman"/>
          <w:sz w:val="24"/>
          <w:szCs w:val="24"/>
        </w:rPr>
        <w:t>2</w:t>
      </w:r>
      <w:r w:rsidRPr="1952477E">
        <w:rPr>
          <w:rFonts w:ascii="Times New Roman" w:hAnsi="Times New Roman" w:cs="Times New Roman"/>
          <w:sz w:val="24"/>
          <w:szCs w:val="24"/>
        </w:rPr>
        <w:t>) teatud tegevusala töötajate (nt bussijuhid, õed jne) üldarvu konkreetsetel tegevusaladel kokku.</w:t>
      </w:r>
    </w:p>
    <w:p w14:paraId="7A5CC53A" w14:textId="77777777" w:rsidR="00591301" w:rsidRDefault="00591301" w:rsidP="00591301">
      <w:pPr>
        <w:tabs>
          <w:tab w:val="left" w:pos="426"/>
        </w:tabs>
        <w:spacing w:after="0" w:line="240" w:lineRule="auto"/>
        <w:jc w:val="both"/>
        <w:rPr>
          <w:rFonts w:ascii="Times New Roman" w:hAnsi="Times New Roman" w:cs="Times New Roman"/>
          <w:sz w:val="24"/>
          <w:szCs w:val="24"/>
        </w:rPr>
      </w:pPr>
    </w:p>
    <w:p w14:paraId="54074665" w14:textId="77777777" w:rsidR="00591301" w:rsidRDefault="00591301" w:rsidP="00591301">
      <w:pPr>
        <w:tabs>
          <w:tab w:val="left" w:pos="426"/>
        </w:tabs>
        <w:spacing w:after="0" w:line="240" w:lineRule="auto"/>
        <w:jc w:val="both"/>
        <w:rPr>
          <w:rFonts w:ascii="Times New Roman" w:hAnsi="Times New Roman" w:cs="Times New Roman"/>
          <w:sz w:val="24"/>
          <w:szCs w:val="24"/>
        </w:rPr>
      </w:pPr>
      <w:proofErr w:type="spellStart"/>
      <w:r w:rsidRPr="1952477E">
        <w:rPr>
          <w:rFonts w:ascii="Times New Roman" w:hAnsi="Times New Roman" w:cs="Times New Roman"/>
          <w:sz w:val="24"/>
          <w:szCs w:val="24"/>
        </w:rPr>
        <w:t>EMTA-le</w:t>
      </w:r>
      <w:proofErr w:type="spellEnd"/>
      <w:r w:rsidRPr="1952477E">
        <w:rPr>
          <w:rFonts w:ascii="Times New Roman" w:hAnsi="Times New Roman" w:cs="Times New Roman"/>
          <w:sz w:val="24"/>
          <w:szCs w:val="24"/>
        </w:rPr>
        <w:t xml:space="preserve"> esitatav andmetaotlus on teabenõu</w:t>
      </w:r>
      <w:r>
        <w:rPr>
          <w:rFonts w:ascii="Times New Roman" w:hAnsi="Times New Roman" w:cs="Times New Roman"/>
          <w:sz w:val="24"/>
          <w:szCs w:val="24"/>
        </w:rPr>
        <w:t>e</w:t>
      </w:r>
      <w:r w:rsidRPr="1952477E">
        <w:rPr>
          <w:rFonts w:ascii="Times New Roman" w:hAnsi="Times New Roman" w:cs="Times New Roman"/>
          <w:sz w:val="24"/>
          <w:szCs w:val="24"/>
        </w:rPr>
        <w:t xml:space="preserve"> avaliku teabe seaduse (</w:t>
      </w:r>
      <w:proofErr w:type="spellStart"/>
      <w:r w:rsidRPr="1952477E">
        <w:rPr>
          <w:rFonts w:ascii="Times New Roman" w:hAnsi="Times New Roman" w:cs="Times New Roman"/>
          <w:sz w:val="24"/>
          <w:szCs w:val="24"/>
        </w:rPr>
        <w:t>AvTS</w:t>
      </w:r>
      <w:proofErr w:type="spellEnd"/>
      <w:r w:rsidRPr="1952477E">
        <w:rPr>
          <w:rFonts w:ascii="Times New Roman" w:hAnsi="Times New Roman" w:cs="Times New Roman"/>
          <w:sz w:val="24"/>
          <w:szCs w:val="24"/>
        </w:rPr>
        <w:t>) kontekstis. Seetõttu tuleb teabenõue täita viivituseta, kuid mitte hiljem kui viie tööpäeva jooksul (</w:t>
      </w:r>
      <w:proofErr w:type="spellStart"/>
      <w:r w:rsidRPr="1952477E">
        <w:rPr>
          <w:rFonts w:ascii="Times New Roman" w:hAnsi="Times New Roman" w:cs="Times New Roman"/>
          <w:sz w:val="24"/>
          <w:szCs w:val="24"/>
        </w:rPr>
        <w:t>AvTS</w:t>
      </w:r>
      <w:proofErr w:type="spellEnd"/>
      <w:r w:rsidRPr="1952477E">
        <w:rPr>
          <w:rFonts w:ascii="Times New Roman" w:hAnsi="Times New Roman" w:cs="Times New Roman"/>
          <w:sz w:val="24"/>
          <w:szCs w:val="24"/>
        </w:rPr>
        <w:t xml:space="preserve"> § 18 lg 1). KLS § 4</w:t>
      </w:r>
      <w:r w:rsidRPr="1952477E">
        <w:rPr>
          <w:rFonts w:ascii="Times New Roman" w:hAnsi="Times New Roman" w:cs="Times New Roman"/>
          <w:sz w:val="24"/>
          <w:szCs w:val="24"/>
          <w:vertAlign w:val="superscript"/>
        </w:rPr>
        <w:t>4</w:t>
      </w:r>
      <w:r w:rsidRPr="1952477E">
        <w:rPr>
          <w:rFonts w:ascii="Times New Roman" w:hAnsi="Times New Roman" w:cs="Times New Roman"/>
          <w:sz w:val="24"/>
          <w:szCs w:val="24"/>
        </w:rPr>
        <w:t xml:space="preserve"> kohaselt on valdkonna eest vastutaval ministril kollektiivlepingu laiendatud tingimuse kontrollimiseks aega </w:t>
      </w:r>
      <w:r>
        <w:rPr>
          <w:rFonts w:ascii="Times New Roman" w:hAnsi="Times New Roman" w:cs="Times New Roman"/>
          <w:sz w:val="24"/>
          <w:szCs w:val="24"/>
        </w:rPr>
        <w:t>kümme</w:t>
      </w:r>
      <w:r w:rsidRPr="1952477E">
        <w:rPr>
          <w:rFonts w:ascii="Times New Roman" w:hAnsi="Times New Roman" w:cs="Times New Roman"/>
          <w:sz w:val="24"/>
          <w:szCs w:val="24"/>
        </w:rPr>
        <w:t xml:space="preserve"> tööpäeva, mille jooksul tuleb </w:t>
      </w:r>
      <w:r>
        <w:rPr>
          <w:rFonts w:ascii="Times New Roman" w:hAnsi="Times New Roman" w:cs="Times New Roman"/>
          <w:sz w:val="24"/>
          <w:szCs w:val="24"/>
        </w:rPr>
        <w:t>sisuliselt kontrollida</w:t>
      </w:r>
      <w:r w:rsidRPr="1952477E">
        <w:rPr>
          <w:rFonts w:ascii="Times New Roman" w:hAnsi="Times New Roman" w:cs="Times New Roman"/>
          <w:sz w:val="24"/>
          <w:szCs w:val="24"/>
        </w:rPr>
        <w:t xml:space="preserve"> nii seaduse nõuete </w:t>
      </w:r>
      <w:r>
        <w:rPr>
          <w:rFonts w:ascii="Times New Roman" w:hAnsi="Times New Roman" w:cs="Times New Roman"/>
          <w:sz w:val="24"/>
          <w:szCs w:val="24"/>
        </w:rPr>
        <w:t>täitmist</w:t>
      </w:r>
      <w:r w:rsidRPr="1952477E">
        <w:rPr>
          <w:rFonts w:ascii="Times New Roman" w:hAnsi="Times New Roman" w:cs="Times New Roman"/>
          <w:sz w:val="24"/>
          <w:szCs w:val="24"/>
        </w:rPr>
        <w:t xml:space="preserve">, sh kontrollida esinduslikkuse kriteeriume, kui ka vormistada valdkonna eest vastutava ministri otsus. Seetõttu on oluline, et maksuhaldur edastab info </w:t>
      </w:r>
      <w:proofErr w:type="spellStart"/>
      <w:r w:rsidRPr="1952477E">
        <w:rPr>
          <w:rFonts w:ascii="Times New Roman" w:hAnsi="Times New Roman" w:cs="Times New Roman"/>
          <w:sz w:val="24"/>
          <w:szCs w:val="24"/>
        </w:rPr>
        <w:t>AvTS</w:t>
      </w:r>
      <w:proofErr w:type="spellEnd"/>
      <w:r>
        <w:rPr>
          <w:rFonts w:ascii="Times New Roman" w:hAnsi="Times New Roman" w:cs="Times New Roman"/>
          <w:sz w:val="24"/>
          <w:szCs w:val="24"/>
        </w:rPr>
        <w:t>-i</w:t>
      </w:r>
      <w:r w:rsidRPr="1952477E">
        <w:rPr>
          <w:rFonts w:ascii="Times New Roman" w:hAnsi="Times New Roman" w:cs="Times New Roman"/>
          <w:sz w:val="24"/>
          <w:szCs w:val="24"/>
        </w:rPr>
        <w:t xml:space="preserve"> tähtaega arvestades esimesel võimalusel.</w:t>
      </w:r>
    </w:p>
    <w:p w14:paraId="36246224" w14:textId="77777777" w:rsidR="00591301" w:rsidRDefault="00591301" w:rsidP="00591301">
      <w:pPr>
        <w:tabs>
          <w:tab w:val="left" w:pos="426"/>
        </w:tabs>
        <w:spacing w:after="0" w:line="240" w:lineRule="auto"/>
        <w:jc w:val="both"/>
        <w:rPr>
          <w:rFonts w:ascii="Times New Roman" w:hAnsi="Times New Roman" w:cs="Times New Roman"/>
          <w:sz w:val="24"/>
          <w:szCs w:val="24"/>
        </w:rPr>
      </w:pPr>
    </w:p>
    <w:p w14:paraId="2CD5C390" w14:textId="6D77B570" w:rsidR="00591301" w:rsidRPr="003A0F17" w:rsidRDefault="00591301" w:rsidP="00591301">
      <w:pPr>
        <w:spacing w:line="240" w:lineRule="auto"/>
        <w:jc w:val="both"/>
        <w:rPr>
          <w:rFonts w:ascii="Times New Roman" w:eastAsia="Times New Roman" w:hAnsi="Times New Roman" w:cs="Times New Roman"/>
          <w:sz w:val="24"/>
          <w:szCs w:val="24"/>
        </w:rPr>
      </w:pPr>
      <w:r w:rsidRPr="003A0F17">
        <w:rPr>
          <w:rFonts w:ascii="Times New Roman" w:hAnsi="Times New Roman" w:cs="Times New Roman"/>
          <w:sz w:val="24"/>
          <w:szCs w:val="24"/>
          <w:u w:val="single"/>
        </w:rPr>
        <w:t>Punktiga 18</w:t>
      </w:r>
      <w:r>
        <w:rPr>
          <w:rFonts w:ascii="Times New Roman" w:hAnsi="Times New Roman" w:cs="Times New Roman"/>
          <w:sz w:val="24"/>
          <w:szCs w:val="24"/>
          <w:u w:val="single"/>
          <w:vertAlign w:val="superscript"/>
        </w:rPr>
        <w:t>4</w:t>
      </w:r>
      <w:r w:rsidRPr="003A0F17">
        <w:rPr>
          <w:rFonts w:ascii="Times New Roman" w:hAnsi="Times New Roman" w:cs="Times New Roman"/>
          <w:sz w:val="24"/>
          <w:szCs w:val="24"/>
        </w:rPr>
        <w:t xml:space="preserve"> luuakse õiguslik alus, mis võimaldab Maksu- ja Tolliametil edastada Majandus- ja Kommunikatsiooniministeeriumile poliitika kujundamiseks, analüüsimiseks ja mõjude hindamiseks vajalikke andmeid, mis on maksuhalduri valduses. Majandus- ja Kommunikatsiooniministeeriumi valitsemisalasse kuulub vastavalt Vabariigi Valitsuse seaduse §</w:t>
      </w:r>
      <w:r w:rsidR="00015F3A">
        <w:rPr>
          <w:rFonts w:ascii="Times New Roman" w:hAnsi="Times New Roman" w:cs="Times New Roman"/>
          <w:sz w:val="24"/>
          <w:szCs w:val="24"/>
        </w:rPr>
        <w:t>-le</w:t>
      </w:r>
      <w:r w:rsidRPr="003A0F17">
        <w:rPr>
          <w:rFonts w:ascii="Times New Roman" w:hAnsi="Times New Roman" w:cs="Times New Roman"/>
          <w:sz w:val="24"/>
          <w:szCs w:val="24"/>
        </w:rPr>
        <w:t xml:space="preserve"> 63 majandus-, ettevõtlus-, tööhõive- ja tööturupoliitika, sealhulgas töösuhete, töökeskkonna ning võrdse kohtlemise ja soolise võrdõiguslikkuse poliitikate kavandamine ja elluviimine. Majandus- ja Kommunikatsiooniministeeriumi põhimääruse § 10 täpsustab, et ministeeriumi tegevuse eesmärgiks on luua eeldused Eesti majanduse konkurentsivõime ja tootlikkuse kasvuks. </w:t>
      </w:r>
    </w:p>
    <w:p w14:paraId="1FBC45E7" w14:textId="1F657B38" w:rsidR="00591301" w:rsidRPr="003A0F17" w:rsidRDefault="00591301" w:rsidP="00591301">
      <w:pPr>
        <w:spacing w:line="240" w:lineRule="auto"/>
        <w:jc w:val="both"/>
        <w:rPr>
          <w:rFonts w:ascii="Times New Roman" w:eastAsia="Times New Roman" w:hAnsi="Times New Roman" w:cs="Times New Roman"/>
          <w:sz w:val="24"/>
          <w:szCs w:val="24"/>
        </w:rPr>
      </w:pPr>
      <w:r w:rsidRPr="24EDC820">
        <w:rPr>
          <w:rFonts w:ascii="Times New Roman" w:hAnsi="Times New Roman" w:cs="Times New Roman"/>
          <w:sz w:val="24"/>
          <w:szCs w:val="24"/>
        </w:rPr>
        <w:t>Kõiki poliitikakujundamiseks vajalikke andmeid Statistikaamet ei avalda või ei avalda piisava detailsusega, mistõttu vajab Majandus- ja Kommunikatsiooniministeerium Maksu- ja Tolliametilt poliitikakujundamiseks agregeeritud, isikustamata andmeid nii regulaarselt kui vajaduspõhiselt. Näiteks hetkel teadaolevalt on Majandus- ja Kommunikatsiooniministeeriumil vajalik regulaarselt seirata kehtivate, uute, lõpetatud ja peatatud töösuhete arvu; VÕS-lepinguga töötajate koondarvu sotsiaaldemograafilise profiili järgi; miinimumpalga ja selle lähedase töötasu saajate arvu ning töötuskindlustusega kaetud inimeste koondarvu. Nimetatud loetelu ei ole ammendav ning regulaarne andmevajadus võib tulevikus muutuda. Maksu- ja Tolliameti andmete kasutamine on vajalik</w:t>
      </w:r>
      <w:r>
        <w:rPr>
          <w:rFonts w:ascii="Times New Roman" w:hAnsi="Times New Roman" w:cs="Times New Roman"/>
          <w:sz w:val="24"/>
          <w:szCs w:val="24"/>
        </w:rPr>
        <w:t xml:space="preserve"> lisaks</w:t>
      </w:r>
      <w:r w:rsidRPr="24EDC820">
        <w:rPr>
          <w:rFonts w:ascii="Times New Roman" w:hAnsi="Times New Roman" w:cs="Times New Roman"/>
          <w:sz w:val="24"/>
          <w:szCs w:val="24"/>
        </w:rPr>
        <w:t xml:space="preserve"> ka vajaduspõhiselt, kavandatavate poliitikamuudatuste mõjude hindamiseks ning sihtrühmade tuvastamiseks, et tagada tõenduspõhine poliitikakujundamine ning ellu viidud poliitikate mõjude hindami</w:t>
      </w:r>
      <w:r>
        <w:rPr>
          <w:rFonts w:ascii="Times New Roman" w:hAnsi="Times New Roman" w:cs="Times New Roman"/>
          <w:sz w:val="24"/>
          <w:szCs w:val="24"/>
        </w:rPr>
        <w:t>ne</w:t>
      </w:r>
      <w:r w:rsidRPr="24EDC820">
        <w:rPr>
          <w:rFonts w:ascii="Times New Roman" w:hAnsi="Times New Roman" w:cs="Times New Roman"/>
          <w:sz w:val="24"/>
          <w:szCs w:val="24"/>
        </w:rPr>
        <w:t>.</w:t>
      </w:r>
    </w:p>
    <w:p w14:paraId="24C954C2" w14:textId="4B26FC1E" w:rsidR="00591301" w:rsidRPr="00D06603" w:rsidRDefault="00591301" w:rsidP="00D06603">
      <w:pPr>
        <w:spacing w:line="240" w:lineRule="auto"/>
        <w:jc w:val="both"/>
        <w:rPr>
          <w:rFonts w:ascii="Times New Roman" w:eastAsia="Times New Roman" w:hAnsi="Times New Roman" w:cs="Times New Roman"/>
          <w:sz w:val="24"/>
          <w:szCs w:val="24"/>
        </w:rPr>
      </w:pPr>
      <w:r w:rsidRPr="003A0F17">
        <w:rPr>
          <w:rFonts w:ascii="Times New Roman" w:hAnsi="Times New Roman" w:cs="Times New Roman"/>
          <w:sz w:val="24"/>
          <w:szCs w:val="24"/>
        </w:rPr>
        <w:t>Maksu- ja Tolliameti hinnangul ei ole neil ilma selge õigusliku aluseta võimalik andmeid töödelda ka agregeeritud koondarvude edastamiseks. Seetõttu nähaksegi punktiga 18</w:t>
      </w:r>
      <w:r w:rsidRPr="003A0F17">
        <w:rPr>
          <w:rFonts w:ascii="Times New Roman" w:hAnsi="Times New Roman" w:cs="Times New Roman"/>
          <w:sz w:val="24"/>
          <w:szCs w:val="24"/>
          <w:vertAlign w:val="superscript"/>
        </w:rPr>
        <w:t>4</w:t>
      </w:r>
      <w:r w:rsidRPr="24EDC820">
        <w:rPr>
          <w:rFonts w:ascii="Times New Roman" w:hAnsi="Times New Roman" w:cs="Times New Roman"/>
          <w:sz w:val="24"/>
          <w:szCs w:val="24"/>
        </w:rPr>
        <w:t xml:space="preserve"> </w:t>
      </w:r>
      <w:r w:rsidRPr="003A0F17">
        <w:rPr>
          <w:rFonts w:ascii="Times New Roman" w:hAnsi="Times New Roman" w:cs="Times New Roman"/>
          <w:sz w:val="24"/>
          <w:szCs w:val="24"/>
        </w:rPr>
        <w:t>ette vastav muudatus, mis võimaldab andmete edastamist Majandus- ja Kommunikatsiooniministeeriumile selle valitsemisala piires.</w:t>
      </w:r>
    </w:p>
    <w:p w14:paraId="7A8FC30C" w14:textId="393EFDF9" w:rsidR="001006FF" w:rsidRPr="00993BDF" w:rsidRDefault="001006FF" w:rsidP="1952477E">
      <w:pPr>
        <w:tabs>
          <w:tab w:val="left" w:pos="426"/>
        </w:tabs>
        <w:spacing w:after="0" w:line="240" w:lineRule="auto"/>
        <w:jc w:val="both"/>
        <w:rPr>
          <w:rFonts w:ascii="Times New Roman" w:hAnsi="Times New Roman" w:cs="Times New Roman"/>
          <w:b/>
          <w:bCs/>
          <w:sz w:val="24"/>
          <w:szCs w:val="24"/>
        </w:rPr>
      </w:pPr>
    </w:p>
    <w:p w14:paraId="1801F9C0" w14:textId="08514420" w:rsidR="001006FF" w:rsidRPr="00993BDF" w:rsidRDefault="1E693370" w:rsidP="002F3FFC">
      <w:pPr>
        <w:tabs>
          <w:tab w:val="left" w:pos="426"/>
        </w:tabs>
        <w:spacing w:after="0" w:line="240" w:lineRule="auto"/>
        <w:jc w:val="both"/>
        <w:rPr>
          <w:rFonts w:ascii="Times New Roman" w:hAnsi="Times New Roman" w:cs="Times New Roman"/>
          <w:b/>
          <w:bCs/>
          <w:sz w:val="24"/>
          <w:szCs w:val="24"/>
        </w:rPr>
      </w:pPr>
      <w:r w:rsidRPr="1952477E">
        <w:rPr>
          <w:rFonts w:ascii="Times New Roman" w:hAnsi="Times New Roman" w:cs="Times New Roman"/>
          <w:b/>
          <w:bCs/>
          <w:sz w:val="24"/>
          <w:szCs w:val="24"/>
        </w:rPr>
        <w:lastRenderedPageBreak/>
        <w:t xml:space="preserve">Eelnõu </w:t>
      </w:r>
      <w:r w:rsidR="7461A13B" w:rsidRPr="1952477E">
        <w:rPr>
          <w:rFonts w:ascii="Times New Roman" w:hAnsi="Times New Roman" w:cs="Times New Roman"/>
          <w:b/>
          <w:bCs/>
          <w:sz w:val="24"/>
          <w:szCs w:val="24"/>
        </w:rPr>
        <w:t>§</w:t>
      </w:r>
      <w:r w:rsidRPr="1952477E">
        <w:rPr>
          <w:rFonts w:ascii="Times New Roman" w:hAnsi="Times New Roman" w:cs="Times New Roman"/>
          <w:b/>
          <w:bCs/>
          <w:sz w:val="24"/>
          <w:szCs w:val="24"/>
        </w:rPr>
        <w:t>-ga</w:t>
      </w:r>
      <w:r w:rsidR="7461A13B" w:rsidRPr="1952477E">
        <w:rPr>
          <w:rFonts w:ascii="Times New Roman" w:hAnsi="Times New Roman" w:cs="Times New Roman"/>
          <w:b/>
          <w:bCs/>
          <w:sz w:val="24"/>
          <w:szCs w:val="24"/>
        </w:rPr>
        <w:t xml:space="preserve"> </w:t>
      </w:r>
      <w:r w:rsidR="001B59A4">
        <w:rPr>
          <w:rFonts w:ascii="Times New Roman" w:hAnsi="Times New Roman" w:cs="Times New Roman"/>
          <w:b/>
          <w:bCs/>
          <w:sz w:val="24"/>
          <w:szCs w:val="24"/>
        </w:rPr>
        <w:t>3</w:t>
      </w:r>
      <w:r w:rsidRPr="1952477E">
        <w:rPr>
          <w:rFonts w:ascii="Times New Roman" w:hAnsi="Times New Roman" w:cs="Times New Roman"/>
          <w:b/>
          <w:bCs/>
          <w:sz w:val="24"/>
          <w:szCs w:val="24"/>
        </w:rPr>
        <w:t xml:space="preserve"> </w:t>
      </w:r>
      <w:r w:rsidR="09D7FA28" w:rsidRPr="1952477E">
        <w:rPr>
          <w:rFonts w:ascii="Times New Roman" w:hAnsi="Times New Roman" w:cs="Times New Roman"/>
          <w:b/>
          <w:bCs/>
          <w:sz w:val="24"/>
          <w:szCs w:val="24"/>
        </w:rPr>
        <w:t>muudetakse</w:t>
      </w:r>
      <w:r w:rsidR="7461A13B" w:rsidRPr="1952477E">
        <w:rPr>
          <w:rFonts w:ascii="Times New Roman" w:hAnsi="Times New Roman" w:cs="Times New Roman"/>
          <w:b/>
          <w:bCs/>
          <w:sz w:val="24"/>
          <w:szCs w:val="24"/>
        </w:rPr>
        <w:t xml:space="preserve"> </w:t>
      </w:r>
      <w:proofErr w:type="spellStart"/>
      <w:r w:rsidRPr="1952477E">
        <w:rPr>
          <w:rFonts w:ascii="Times New Roman" w:hAnsi="Times New Roman" w:cs="Times New Roman"/>
          <w:b/>
          <w:bCs/>
          <w:sz w:val="24"/>
          <w:szCs w:val="24"/>
        </w:rPr>
        <w:t>TsÜS-i</w:t>
      </w:r>
      <w:proofErr w:type="spellEnd"/>
      <w:r w:rsidRPr="1952477E">
        <w:rPr>
          <w:rFonts w:ascii="Times New Roman" w:hAnsi="Times New Roman" w:cs="Times New Roman"/>
          <w:b/>
          <w:bCs/>
          <w:sz w:val="24"/>
          <w:szCs w:val="24"/>
        </w:rPr>
        <w:t>.</w:t>
      </w:r>
    </w:p>
    <w:p w14:paraId="1ED6F5A5"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52AC486B" w14:textId="289828CA" w:rsidR="006D5E40" w:rsidRDefault="7A416F45" w:rsidP="002F3FFC">
      <w:pPr>
        <w:tabs>
          <w:tab w:val="left" w:pos="426"/>
        </w:tabs>
        <w:spacing w:after="0" w:line="240" w:lineRule="auto"/>
        <w:jc w:val="both"/>
        <w:rPr>
          <w:rFonts w:ascii="Times New Roman" w:hAnsi="Times New Roman" w:cs="Times New Roman"/>
          <w:sz w:val="24"/>
          <w:szCs w:val="24"/>
        </w:rPr>
      </w:pPr>
      <w:proofErr w:type="spellStart"/>
      <w:r w:rsidRPr="022250B6">
        <w:rPr>
          <w:rFonts w:ascii="Times New Roman" w:hAnsi="Times New Roman" w:cs="Times New Roman"/>
          <w:sz w:val="24"/>
          <w:szCs w:val="24"/>
        </w:rPr>
        <w:t>TsÜS</w:t>
      </w:r>
      <w:proofErr w:type="spellEnd"/>
      <w:r w:rsidR="05122819" w:rsidRPr="022250B6">
        <w:rPr>
          <w:rFonts w:ascii="Times New Roman" w:hAnsi="Times New Roman" w:cs="Times New Roman"/>
          <w:sz w:val="24"/>
          <w:szCs w:val="24"/>
        </w:rPr>
        <w:t xml:space="preserve"> § 45 lõi</w:t>
      </w:r>
      <w:r w:rsidR="7A99B3A5" w:rsidRPr="022250B6">
        <w:rPr>
          <w:rFonts w:ascii="Times New Roman" w:hAnsi="Times New Roman" w:cs="Times New Roman"/>
          <w:sz w:val="24"/>
          <w:szCs w:val="24"/>
        </w:rPr>
        <w:t>kes</w:t>
      </w:r>
      <w:r w:rsidR="05122819" w:rsidRPr="022250B6">
        <w:rPr>
          <w:rFonts w:ascii="Times New Roman" w:hAnsi="Times New Roman" w:cs="Times New Roman"/>
          <w:sz w:val="24"/>
          <w:szCs w:val="24"/>
        </w:rPr>
        <w:t xml:space="preserve"> 1</w:t>
      </w:r>
      <w:r w:rsidR="05122819" w:rsidRPr="022250B6">
        <w:rPr>
          <w:rFonts w:ascii="Times New Roman" w:hAnsi="Times New Roman" w:cs="Times New Roman"/>
          <w:sz w:val="24"/>
          <w:szCs w:val="24"/>
          <w:vertAlign w:val="superscript"/>
        </w:rPr>
        <w:t>1</w:t>
      </w:r>
      <w:r w:rsidR="05122819" w:rsidRPr="022250B6">
        <w:rPr>
          <w:rFonts w:ascii="Times New Roman" w:hAnsi="Times New Roman" w:cs="Times New Roman"/>
          <w:sz w:val="24"/>
          <w:szCs w:val="24"/>
        </w:rPr>
        <w:t xml:space="preserve"> </w:t>
      </w:r>
      <w:r w:rsidR="7A99B3A5" w:rsidRPr="022250B6">
        <w:rPr>
          <w:rFonts w:ascii="Times New Roman" w:hAnsi="Times New Roman" w:cs="Times New Roman"/>
          <w:sz w:val="24"/>
          <w:szCs w:val="24"/>
        </w:rPr>
        <w:t xml:space="preserve">sisalduvat loetelu täiendatakse viitega TVK menetlusele. </w:t>
      </w:r>
      <w:proofErr w:type="spellStart"/>
      <w:r w:rsidR="7A99B3A5" w:rsidRPr="022250B6">
        <w:rPr>
          <w:rFonts w:ascii="Times New Roman" w:hAnsi="Times New Roman" w:cs="Times New Roman"/>
          <w:sz w:val="24"/>
          <w:szCs w:val="24"/>
        </w:rPr>
        <w:t>TsÜS</w:t>
      </w:r>
      <w:proofErr w:type="spellEnd"/>
      <w:r w:rsidR="7A99B3A5" w:rsidRPr="022250B6">
        <w:rPr>
          <w:rFonts w:ascii="Times New Roman" w:hAnsi="Times New Roman" w:cs="Times New Roman"/>
          <w:sz w:val="24"/>
          <w:szCs w:val="24"/>
        </w:rPr>
        <w:t xml:space="preserve"> § 45 lõige 1</w:t>
      </w:r>
      <w:r w:rsidR="7A99B3A5" w:rsidRPr="022250B6">
        <w:rPr>
          <w:rFonts w:ascii="Times New Roman" w:hAnsi="Times New Roman" w:cs="Times New Roman"/>
          <w:sz w:val="24"/>
          <w:szCs w:val="24"/>
          <w:vertAlign w:val="superscript"/>
        </w:rPr>
        <w:t>1</w:t>
      </w:r>
      <w:r w:rsidR="7A99B3A5" w:rsidRPr="022250B6">
        <w:rPr>
          <w:rFonts w:ascii="Times New Roman" w:hAnsi="Times New Roman" w:cs="Times New Roman"/>
          <w:sz w:val="24"/>
          <w:szCs w:val="24"/>
        </w:rPr>
        <w:t xml:space="preserve"> reguleerib olukord</w:t>
      </w:r>
      <w:r w:rsidR="0033338C">
        <w:rPr>
          <w:rFonts w:ascii="Times New Roman" w:hAnsi="Times New Roman" w:cs="Times New Roman"/>
          <w:sz w:val="24"/>
          <w:szCs w:val="24"/>
        </w:rPr>
        <w:t>a</w:t>
      </w:r>
      <w:r w:rsidR="7A99B3A5" w:rsidRPr="022250B6">
        <w:rPr>
          <w:rFonts w:ascii="Times New Roman" w:hAnsi="Times New Roman" w:cs="Times New Roman"/>
          <w:sz w:val="24"/>
          <w:szCs w:val="24"/>
        </w:rPr>
        <w:t xml:space="preserve">, mil eraõiguslik juriidiline isik ei kuulu registrist </w:t>
      </w:r>
      <w:r w:rsidR="5D27093E" w:rsidRPr="022250B6">
        <w:rPr>
          <w:rFonts w:ascii="Times New Roman" w:hAnsi="Times New Roman" w:cs="Times New Roman"/>
          <w:sz w:val="24"/>
          <w:szCs w:val="24"/>
        </w:rPr>
        <w:t>kustutamisele</w:t>
      </w:r>
      <w:r w:rsidR="45FF5F5D" w:rsidRPr="022250B6">
        <w:rPr>
          <w:rFonts w:ascii="Times New Roman" w:hAnsi="Times New Roman" w:cs="Times New Roman"/>
          <w:sz w:val="24"/>
          <w:szCs w:val="24"/>
        </w:rPr>
        <w:t xml:space="preserve"> põhjusel, et registrist kustutamine takistaks konkreetset menetlust. Muudatus on vajalik selleks, et eraõiguslikku juriidilist isikut ei kustutata registrist </w:t>
      </w:r>
      <w:r w:rsidR="001D5F52">
        <w:rPr>
          <w:rFonts w:ascii="Times New Roman" w:hAnsi="Times New Roman" w:cs="Times New Roman"/>
          <w:sz w:val="24"/>
          <w:szCs w:val="24"/>
        </w:rPr>
        <w:t xml:space="preserve">näiteks </w:t>
      </w:r>
      <w:r w:rsidR="45FF5F5D" w:rsidRPr="022250B6">
        <w:rPr>
          <w:rFonts w:ascii="Times New Roman" w:hAnsi="Times New Roman" w:cs="Times New Roman"/>
          <w:sz w:val="24"/>
          <w:szCs w:val="24"/>
        </w:rPr>
        <w:t xml:space="preserve">majandusaasta aruande esitamata jätmise </w:t>
      </w:r>
      <w:r w:rsidR="4ACC74EA" w:rsidRPr="022250B6">
        <w:rPr>
          <w:rFonts w:ascii="Times New Roman" w:hAnsi="Times New Roman" w:cs="Times New Roman"/>
          <w:sz w:val="24"/>
          <w:szCs w:val="24"/>
        </w:rPr>
        <w:t>tõttu</w:t>
      </w:r>
      <w:r w:rsidR="45FF5F5D" w:rsidRPr="022250B6">
        <w:rPr>
          <w:rFonts w:ascii="Times New Roman" w:hAnsi="Times New Roman" w:cs="Times New Roman"/>
          <w:sz w:val="24"/>
          <w:szCs w:val="24"/>
        </w:rPr>
        <w:t xml:space="preserve"> ka </w:t>
      </w:r>
      <w:r w:rsidR="4F6E83DD" w:rsidRPr="022250B6">
        <w:rPr>
          <w:rFonts w:ascii="Times New Roman" w:hAnsi="Times New Roman" w:cs="Times New Roman"/>
          <w:sz w:val="24"/>
          <w:szCs w:val="24"/>
        </w:rPr>
        <w:t>juhtudel</w:t>
      </w:r>
      <w:r w:rsidR="45FF5F5D" w:rsidRPr="022250B6">
        <w:rPr>
          <w:rFonts w:ascii="Times New Roman" w:hAnsi="Times New Roman" w:cs="Times New Roman"/>
          <w:sz w:val="24"/>
          <w:szCs w:val="24"/>
        </w:rPr>
        <w:t xml:space="preserve">, kui temaga on seotud pooleliolev töövaidlusasi või -asjad </w:t>
      </w:r>
      <w:r w:rsidR="219CFE16" w:rsidRPr="022250B6">
        <w:rPr>
          <w:rFonts w:ascii="Times New Roman" w:hAnsi="Times New Roman" w:cs="Times New Roman"/>
          <w:sz w:val="24"/>
          <w:szCs w:val="24"/>
        </w:rPr>
        <w:t>TVK-s</w:t>
      </w:r>
      <w:r w:rsidR="45FF5F5D" w:rsidRPr="022250B6">
        <w:rPr>
          <w:rFonts w:ascii="Times New Roman" w:hAnsi="Times New Roman" w:cs="Times New Roman"/>
          <w:sz w:val="24"/>
          <w:szCs w:val="24"/>
        </w:rPr>
        <w:t>.</w:t>
      </w:r>
    </w:p>
    <w:p w14:paraId="139A345C" w14:textId="77777777" w:rsidR="006D5E40" w:rsidRDefault="006D5E40" w:rsidP="002F3FFC">
      <w:pPr>
        <w:tabs>
          <w:tab w:val="left" w:pos="426"/>
        </w:tabs>
        <w:spacing w:after="0" w:line="240" w:lineRule="auto"/>
        <w:jc w:val="both"/>
        <w:rPr>
          <w:rFonts w:ascii="Times New Roman" w:hAnsi="Times New Roman" w:cs="Times New Roman"/>
          <w:sz w:val="24"/>
          <w:szCs w:val="24"/>
        </w:rPr>
      </w:pPr>
    </w:p>
    <w:p w14:paraId="379A8BF1" w14:textId="086E8E9F" w:rsidR="001006FF" w:rsidRDefault="00A823BD" w:rsidP="002F3FFC">
      <w:pPr>
        <w:tabs>
          <w:tab w:val="left" w:pos="426"/>
        </w:tabs>
        <w:spacing w:after="0" w:line="240" w:lineRule="auto"/>
        <w:jc w:val="both"/>
        <w:rPr>
          <w:rFonts w:ascii="Times New Roman" w:hAnsi="Times New Roman" w:cs="Times New Roman"/>
          <w:sz w:val="24"/>
          <w:szCs w:val="24"/>
        </w:rPr>
      </w:pPr>
      <w:r w:rsidRPr="00A823BD">
        <w:rPr>
          <w:rFonts w:ascii="Times New Roman" w:hAnsi="Times New Roman" w:cs="Times New Roman"/>
          <w:sz w:val="24"/>
          <w:szCs w:val="24"/>
        </w:rPr>
        <w:t>Äriregistri</w:t>
      </w:r>
      <w:r w:rsidR="001D5F52">
        <w:rPr>
          <w:rFonts w:ascii="Times New Roman" w:hAnsi="Times New Roman" w:cs="Times New Roman"/>
          <w:sz w:val="24"/>
          <w:szCs w:val="24"/>
        </w:rPr>
        <w:t>s</w:t>
      </w:r>
      <w:r w:rsidRPr="00A823BD">
        <w:rPr>
          <w:rFonts w:ascii="Times New Roman" w:hAnsi="Times New Roman" w:cs="Times New Roman"/>
          <w:sz w:val="24"/>
          <w:szCs w:val="24"/>
        </w:rPr>
        <w:t xml:space="preserve"> </w:t>
      </w:r>
      <w:r w:rsidR="001D5F52">
        <w:rPr>
          <w:rFonts w:ascii="Times New Roman" w:hAnsi="Times New Roman" w:cs="Times New Roman"/>
          <w:sz w:val="24"/>
          <w:szCs w:val="24"/>
        </w:rPr>
        <w:t xml:space="preserve">on hoogustunud </w:t>
      </w:r>
      <w:r w:rsidRPr="00A823BD">
        <w:rPr>
          <w:rFonts w:ascii="Times New Roman" w:hAnsi="Times New Roman" w:cs="Times New Roman"/>
          <w:sz w:val="24"/>
          <w:szCs w:val="24"/>
        </w:rPr>
        <w:t xml:space="preserve">nende juriidiliste isikute (s.o tööandjate) äriregistrist kustutamine, kes </w:t>
      </w:r>
      <w:r w:rsidR="006D5E40">
        <w:rPr>
          <w:rFonts w:ascii="Times New Roman" w:hAnsi="Times New Roman" w:cs="Times New Roman"/>
          <w:sz w:val="24"/>
          <w:szCs w:val="24"/>
        </w:rPr>
        <w:t>ei ole</w:t>
      </w:r>
      <w:r w:rsidR="006D5E40" w:rsidRPr="00A823BD">
        <w:rPr>
          <w:rFonts w:ascii="Times New Roman" w:hAnsi="Times New Roman" w:cs="Times New Roman"/>
          <w:sz w:val="24"/>
          <w:szCs w:val="24"/>
        </w:rPr>
        <w:t xml:space="preserve"> </w:t>
      </w:r>
      <w:r w:rsidRPr="00A823BD">
        <w:rPr>
          <w:rFonts w:ascii="Times New Roman" w:hAnsi="Times New Roman" w:cs="Times New Roman"/>
          <w:sz w:val="24"/>
          <w:szCs w:val="24"/>
        </w:rPr>
        <w:t xml:space="preserve">pikka aega majandusaasta aruandeid esitanud (ÄRS § 61 lg 2). </w:t>
      </w:r>
      <w:r w:rsidR="00EB2D15">
        <w:rPr>
          <w:rFonts w:ascii="Times New Roman" w:hAnsi="Times New Roman" w:cs="Times New Roman"/>
          <w:sz w:val="24"/>
          <w:szCs w:val="24"/>
        </w:rPr>
        <w:t xml:space="preserve">Kuivõrd </w:t>
      </w:r>
      <w:proofErr w:type="spellStart"/>
      <w:r w:rsidRPr="00A823BD">
        <w:rPr>
          <w:rFonts w:ascii="Times New Roman" w:hAnsi="Times New Roman" w:cs="Times New Roman"/>
          <w:sz w:val="24"/>
          <w:szCs w:val="24"/>
        </w:rPr>
        <w:t>TsÜS</w:t>
      </w:r>
      <w:proofErr w:type="spellEnd"/>
      <w:r w:rsidRPr="00A823BD">
        <w:rPr>
          <w:rFonts w:ascii="Times New Roman" w:hAnsi="Times New Roman" w:cs="Times New Roman"/>
          <w:sz w:val="24"/>
          <w:szCs w:val="24"/>
        </w:rPr>
        <w:t xml:space="preserve"> </w:t>
      </w:r>
      <w:r w:rsidR="00B6709A" w:rsidRPr="022250B6">
        <w:rPr>
          <w:rFonts w:ascii="Times New Roman" w:hAnsi="Times New Roman" w:cs="Times New Roman"/>
          <w:sz w:val="24"/>
          <w:szCs w:val="24"/>
        </w:rPr>
        <w:t>§</w:t>
      </w:r>
      <w:r w:rsidR="00B6709A">
        <w:rPr>
          <w:rFonts w:ascii="Times New Roman" w:hAnsi="Times New Roman" w:cs="Times New Roman"/>
          <w:sz w:val="24"/>
          <w:szCs w:val="24"/>
        </w:rPr>
        <w:t xml:space="preserve"> </w:t>
      </w:r>
      <w:r w:rsidRPr="00A823BD">
        <w:rPr>
          <w:rFonts w:ascii="Times New Roman" w:hAnsi="Times New Roman" w:cs="Times New Roman"/>
          <w:sz w:val="24"/>
          <w:szCs w:val="24"/>
        </w:rPr>
        <w:t xml:space="preserve">45 </w:t>
      </w:r>
      <w:r w:rsidR="00FB274E">
        <w:rPr>
          <w:rFonts w:ascii="Times New Roman" w:hAnsi="Times New Roman" w:cs="Times New Roman"/>
          <w:sz w:val="24"/>
          <w:szCs w:val="24"/>
        </w:rPr>
        <w:t>lõige</w:t>
      </w:r>
      <w:r w:rsidRPr="00A823BD">
        <w:rPr>
          <w:rFonts w:ascii="Times New Roman" w:hAnsi="Times New Roman" w:cs="Times New Roman"/>
          <w:sz w:val="24"/>
          <w:szCs w:val="24"/>
        </w:rPr>
        <w:t xml:space="preserve"> 11 ei </w:t>
      </w:r>
      <w:r w:rsidR="00FB274E">
        <w:rPr>
          <w:rFonts w:ascii="Times New Roman" w:hAnsi="Times New Roman" w:cs="Times New Roman"/>
          <w:sz w:val="24"/>
          <w:szCs w:val="24"/>
        </w:rPr>
        <w:t>sisalda viidet TVK menetlusele, siis</w:t>
      </w:r>
      <w:r w:rsidRPr="00A823BD">
        <w:rPr>
          <w:rFonts w:ascii="Times New Roman" w:hAnsi="Times New Roman" w:cs="Times New Roman"/>
          <w:sz w:val="24"/>
          <w:szCs w:val="24"/>
        </w:rPr>
        <w:t xml:space="preserve"> registripidaja </w:t>
      </w:r>
      <w:r w:rsidR="00B6709A">
        <w:rPr>
          <w:rFonts w:ascii="Times New Roman" w:hAnsi="Times New Roman" w:cs="Times New Roman"/>
          <w:sz w:val="24"/>
          <w:szCs w:val="24"/>
        </w:rPr>
        <w:t xml:space="preserve">ei saada </w:t>
      </w:r>
      <w:r w:rsidR="00667624">
        <w:rPr>
          <w:rFonts w:ascii="Times New Roman" w:hAnsi="Times New Roman" w:cs="Times New Roman"/>
          <w:sz w:val="24"/>
          <w:szCs w:val="24"/>
        </w:rPr>
        <w:t>TVK-</w:t>
      </w:r>
      <w:proofErr w:type="spellStart"/>
      <w:r w:rsidR="00667624">
        <w:rPr>
          <w:rFonts w:ascii="Times New Roman" w:hAnsi="Times New Roman" w:cs="Times New Roman"/>
          <w:sz w:val="24"/>
          <w:szCs w:val="24"/>
        </w:rPr>
        <w:t>le</w:t>
      </w:r>
      <w:proofErr w:type="spellEnd"/>
      <w:r w:rsidR="00667624" w:rsidRPr="00A823BD">
        <w:rPr>
          <w:rFonts w:ascii="Times New Roman" w:hAnsi="Times New Roman" w:cs="Times New Roman"/>
          <w:sz w:val="24"/>
          <w:szCs w:val="24"/>
        </w:rPr>
        <w:t xml:space="preserve"> </w:t>
      </w:r>
      <w:r w:rsidRPr="00A823BD">
        <w:rPr>
          <w:rFonts w:ascii="Times New Roman" w:hAnsi="Times New Roman" w:cs="Times New Roman"/>
          <w:sz w:val="24"/>
          <w:szCs w:val="24"/>
        </w:rPr>
        <w:t xml:space="preserve">päringut pooleliolevate menetluste kohta ning </w:t>
      </w:r>
      <w:r w:rsidR="009B25B6">
        <w:rPr>
          <w:rFonts w:ascii="Times New Roman" w:hAnsi="Times New Roman" w:cs="Times New Roman"/>
          <w:sz w:val="24"/>
          <w:szCs w:val="24"/>
        </w:rPr>
        <w:t xml:space="preserve">selle </w:t>
      </w:r>
      <w:r w:rsidRPr="00A823BD">
        <w:rPr>
          <w:rFonts w:ascii="Times New Roman" w:hAnsi="Times New Roman" w:cs="Times New Roman"/>
          <w:sz w:val="24"/>
          <w:szCs w:val="24"/>
        </w:rPr>
        <w:t xml:space="preserve">tulemus on </w:t>
      </w:r>
      <w:r w:rsidR="00667624">
        <w:rPr>
          <w:rFonts w:ascii="Times New Roman" w:hAnsi="Times New Roman" w:cs="Times New Roman"/>
          <w:sz w:val="24"/>
          <w:szCs w:val="24"/>
        </w:rPr>
        <w:t>TVK-s</w:t>
      </w:r>
      <w:r w:rsidR="00667624" w:rsidRPr="00A823BD">
        <w:rPr>
          <w:rFonts w:ascii="Times New Roman" w:hAnsi="Times New Roman" w:cs="Times New Roman"/>
          <w:sz w:val="24"/>
          <w:szCs w:val="24"/>
        </w:rPr>
        <w:t xml:space="preserve"> </w:t>
      </w:r>
      <w:r w:rsidRPr="00A823BD">
        <w:rPr>
          <w:rFonts w:ascii="Times New Roman" w:hAnsi="Times New Roman" w:cs="Times New Roman"/>
          <w:sz w:val="24"/>
          <w:szCs w:val="24"/>
        </w:rPr>
        <w:t xml:space="preserve">menetlusosaliseks oleva äriühingu registrist kustutamine, kuna </w:t>
      </w:r>
      <w:proofErr w:type="spellStart"/>
      <w:r w:rsidRPr="00A823BD">
        <w:rPr>
          <w:rFonts w:ascii="Times New Roman" w:hAnsi="Times New Roman" w:cs="Times New Roman"/>
          <w:sz w:val="24"/>
          <w:szCs w:val="24"/>
        </w:rPr>
        <w:t>TsÜS</w:t>
      </w:r>
      <w:proofErr w:type="spellEnd"/>
      <w:r w:rsidRPr="00A823BD">
        <w:rPr>
          <w:rFonts w:ascii="Times New Roman" w:hAnsi="Times New Roman" w:cs="Times New Roman"/>
          <w:sz w:val="24"/>
          <w:szCs w:val="24"/>
        </w:rPr>
        <w:t xml:space="preserve"> § 45 l</w:t>
      </w:r>
      <w:r w:rsidR="009B25B6">
        <w:rPr>
          <w:rFonts w:ascii="Times New Roman" w:hAnsi="Times New Roman" w:cs="Times New Roman"/>
          <w:sz w:val="24"/>
          <w:szCs w:val="24"/>
        </w:rPr>
        <w:t>õike</w:t>
      </w:r>
      <w:r w:rsidRPr="00A823BD">
        <w:rPr>
          <w:rFonts w:ascii="Times New Roman" w:hAnsi="Times New Roman" w:cs="Times New Roman"/>
          <w:sz w:val="24"/>
          <w:szCs w:val="24"/>
        </w:rPr>
        <w:t xml:space="preserve"> 2 järgi eraõigusliku juriidilise isiku registrist kustutamisega varatu juriidiline isik lõpeb</w:t>
      </w:r>
      <w:r w:rsidR="001006FF">
        <w:rPr>
          <w:rFonts w:ascii="Times New Roman" w:hAnsi="Times New Roman" w:cs="Times New Roman"/>
          <w:sz w:val="24"/>
          <w:szCs w:val="24"/>
        </w:rPr>
        <w:t>.</w:t>
      </w:r>
    </w:p>
    <w:p w14:paraId="3EF75D97"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32CE36CF" w14:textId="39EB1184" w:rsidR="001006FF" w:rsidRPr="0066347F" w:rsidRDefault="00975C68" w:rsidP="002F3FFC">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Eelnõu </w:t>
      </w:r>
      <w:r w:rsidR="001006FF" w:rsidRPr="0066347F">
        <w:rPr>
          <w:rFonts w:ascii="Times New Roman" w:hAnsi="Times New Roman" w:cs="Times New Roman"/>
          <w:b/>
          <w:bCs/>
          <w:sz w:val="24"/>
          <w:szCs w:val="24"/>
        </w:rPr>
        <w:t>§</w:t>
      </w:r>
      <w:r>
        <w:rPr>
          <w:rFonts w:ascii="Times New Roman" w:hAnsi="Times New Roman" w:cs="Times New Roman"/>
          <w:b/>
          <w:bCs/>
          <w:sz w:val="24"/>
          <w:szCs w:val="24"/>
        </w:rPr>
        <w:t>-ga</w:t>
      </w:r>
      <w:r w:rsidR="001006FF" w:rsidRPr="0066347F">
        <w:rPr>
          <w:rFonts w:ascii="Times New Roman" w:hAnsi="Times New Roman" w:cs="Times New Roman"/>
          <w:b/>
          <w:bCs/>
          <w:sz w:val="24"/>
          <w:szCs w:val="24"/>
        </w:rPr>
        <w:t xml:space="preserve"> </w:t>
      </w:r>
      <w:r w:rsidR="001B59A4">
        <w:rPr>
          <w:rFonts w:ascii="Times New Roman" w:hAnsi="Times New Roman" w:cs="Times New Roman"/>
          <w:b/>
          <w:bCs/>
          <w:sz w:val="24"/>
          <w:szCs w:val="24"/>
        </w:rPr>
        <w:t>4</w:t>
      </w:r>
      <w:r>
        <w:rPr>
          <w:rFonts w:ascii="Times New Roman" w:hAnsi="Times New Roman" w:cs="Times New Roman"/>
          <w:b/>
          <w:bCs/>
          <w:sz w:val="24"/>
          <w:szCs w:val="24"/>
        </w:rPr>
        <w:t xml:space="preserve"> </w:t>
      </w:r>
      <w:r w:rsidR="006D5E40">
        <w:rPr>
          <w:rFonts w:ascii="Times New Roman" w:hAnsi="Times New Roman" w:cs="Times New Roman"/>
          <w:b/>
          <w:bCs/>
          <w:sz w:val="24"/>
          <w:szCs w:val="24"/>
        </w:rPr>
        <w:t>muudetakse</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Ä</w:t>
      </w:r>
      <w:r w:rsidR="00EC176F">
        <w:rPr>
          <w:rFonts w:ascii="Times New Roman" w:hAnsi="Times New Roman" w:cs="Times New Roman"/>
          <w:b/>
          <w:bCs/>
          <w:sz w:val="24"/>
          <w:szCs w:val="24"/>
        </w:rPr>
        <w:t>R</w:t>
      </w:r>
      <w:r>
        <w:rPr>
          <w:rFonts w:ascii="Times New Roman" w:hAnsi="Times New Roman" w:cs="Times New Roman"/>
          <w:b/>
          <w:bCs/>
          <w:sz w:val="24"/>
          <w:szCs w:val="24"/>
        </w:rPr>
        <w:t>S-i</w:t>
      </w:r>
      <w:proofErr w:type="spellEnd"/>
      <w:r>
        <w:rPr>
          <w:rFonts w:ascii="Times New Roman" w:hAnsi="Times New Roman" w:cs="Times New Roman"/>
          <w:b/>
          <w:bCs/>
          <w:sz w:val="24"/>
          <w:szCs w:val="24"/>
        </w:rPr>
        <w:t>.</w:t>
      </w:r>
    </w:p>
    <w:p w14:paraId="2C196B95" w14:textId="77777777" w:rsidR="001006FF" w:rsidRDefault="001006FF" w:rsidP="002F3FFC">
      <w:pPr>
        <w:tabs>
          <w:tab w:val="left" w:pos="426"/>
        </w:tabs>
        <w:spacing w:after="0" w:line="240" w:lineRule="auto"/>
        <w:jc w:val="both"/>
        <w:rPr>
          <w:rFonts w:ascii="Times New Roman" w:hAnsi="Times New Roman" w:cs="Times New Roman"/>
          <w:sz w:val="24"/>
          <w:szCs w:val="24"/>
        </w:rPr>
      </w:pPr>
    </w:p>
    <w:p w14:paraId="6640F870" w14:textId="12F4836A" w:rsidR="001006FF" w:rsidRDefault="00975C68" w:rsidP="002F3FFC">
      <w:pPr>
        <w:tabs>
          <w:tab w:val="left" w:pos="426"/>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Ä</w:t>
      </w:r>
      <w:r w:rsidR="00EC176F">
        <w:rPr>
          <w:rFonts w:ascii="Times New Roman" w:hAnsi="Times New Roman" w:cs="Times New Roman"/>
          <w:sz w:val="24"/>
          <w:szCs w:val="24"/>
        </w:rPr>
        <w:t>R</w:t>
      </w:r>
      <w:r>
        <w:rPr>
          <w:rFonts w:ascii="Times New Roman" w:hAnsi="Times New Roman" w:cs="Times New Roman"/>
          <w:sz w:val="24"/>
          <w:szCs w:val="24"/>
        </w:rPr>
        <w:t>S</w:t>
      </w:r>
      <w:r w:rsidR="009B25B6">
        <w:rPr>
          <w:rFonts w:ascii="Times New Roman" w:hAnsi="Times New Roman" w:cs="Times New Roman"/>
          <w:sz w:val="24"/>
          <w:szCs w:val="24"/>
        </w:rPr>
        <w:t>-i</w:t>
      </w:r>
      <w:proofErr w:type="spellEnd"/>
      <w:r w:rsidR="001006FF">
        <w:rPr>
          <w:rFonts w:ascii="Times New Roman" w:hAnsi="Times New Roman" w:cs="Times New Roman"/>
          <w:sz w:val="24"/>
          <w:szCs w:val="24"/>
        </w:rPr>
        <w:t xml:space="preserve"> § 60 lõi</w:t>
      </w:r>
      <w:r w:rsidR="009B25B6">
        <w:rPr>
          <w:rFonts w:ascii="Times New Roman" w:hAnsi="Times New Roman" w:cs="Times New Roman"/>
          <w:sz w:val="24"/>
          <w:szCs w:val="24"/>
        </w:rPr>
        <w:t>k</w:t>
      </w:r>
      <w:r w:rsidR="001006FF">
        <w:rPr>
          <w:rFonts w:ascii="Times New Roman" w:hAnsi="Times New Roman" w:cs="Times New Roman"/>
          <w:sz w:val="24"/>
          <w:szCs w:val="24"/>
        </w:rPr>
        <w:t xml:space="preserve">e 2 punkti 2 täiendatakse </w:t>
      </w:r>
      <w:r w:rsidR="002A1008">
        <w:rPr>
          <w:rFonts w:ascii="Times New Roman" w:hAnsi="Times New Roman" w:cs="Times New Roman"/>
          <w:sz w:val="24"/>
          <w:szCs w:val="24"/>
        </w:rPr>
        <w:t xml:space="preserve">viitega </w:t>
      </w:r>
      <w:r w:rsidR="00CA3D9B">
        <w:rPr>
          <w:rFonts w:ascii="Times New Roman" w:hAnsi="Times New Roman" w:cs="Times New Roman"/>
          <w:sz w:val="24"/>
          <w:szCs w:val="24"/>
        </w:rPr>
        <w:t>TVK</w:t>
      </w:r>
      <w:r w:rsidR="002A1008">
        <w:rPr>
          <w:rFonts w:ascii="Times New Roman" w:hAnsi="Times New Roman" w:cs="Times New Roman"/>
          <w:sz w:val="24"/>
          <w:szCs w:val="24"/>
        </w:rPr>
        <w:t xml:space="preserve"> menetlusele. </w:t>
      </w:r>
      <w:proofErr w:type="spellStart"/>
      <w:r w:rsidR="002A1008">
        <w:rPr>
          <w:rFonts w:ascii="Times New Roman" w:hAnsi="Times New Roman" w:cs="Times New Roman"/>
          <w:sz w:val="24"/>
          <w:szCs w:val="24"/>
        </w:rPr>
        <w:t>ÄRS</w:t>
      </w:r>
      <w:r w:rsidR="009B25B6">
        <w:rPr>
          <w:rFonts w:ascii="Times New Roman" w:hAnsi="Times New Roman" w:cs="Times New Roman"/>
          <w:sz w:val="24"/>
          <w:szCs w:val="24"/>
        </w:rPr>
        <w:t>-i</w:t>
      </w:r>
      <w:proofErr w:type="spellEnd"/>
      <w:r w:rsidR="002A1008">
        <w:rPr>
          <w:rFonts w:ascii="Times New Roman" w:hAnsi="Times New Roman" w:cs="Times New Roman"/>
          <w:sz w:val="24"/>
          <w:szCs w:val="24"/>
        </w:rPr>
        <w:t xml:space="preserve"> kohaselt võib juriidilise isiku </w:t>
      </w:r>
      <w:r w:rsidR="009B25B6">
        <w:rPr>
          <w:rFonts w:ascii="Times New Roman" w:hAnsi="Times New Roman" w:cs="Times New Roman"/>
          <w:sz w:val="24"/>
          <w:szCs w:val="24"/>
        </w:rPr>
        <w:t>ä</w:t>
      </w:r>
      <w:r w:rsidR="002A1008">
        <w:rPr>
          <w:rFonts w:ascii="Times New Roman" w:hAnsi="Times New Roman" w:cs="Times New Roman"/>
          <w:sz w:val="24"/>
          <w:szCs w:val="24"/>
        </w:rPr>
        <w:t>riregistrist kustutada</w:t>
      </w:r>
      <w:r w:rsidR="00CA3D9B">
        <w:rPr>
          <w:rFonts w:ascii="Times New Roman" w:hAnsi="Times New Roman" w:cs="Times New Roman"/>
          <w:sz w:val="24"/>
          <w:szCs w:val="24"/>
        </w:rPr>
        <w:t xml:space="preserve"> siis</w:t>
      </w:r>
      <w:r w:rsidR="002A1008">
        <w:rPr>
          <w:rFonts w:ascii="Times New Roman" w:hAnsi="Times New Roman" w:cs="Times New Roman"/>
          <w:sz w:val="24"/>
          <w:szCs w:val="24"/>
        </w:rPr>
        <w:t xml:space="preserve">, kui </w:t>
      </w:r>
      <w:r w:rsidR="002941D9">
        <w:rPr>
          <w:rFonts w:ascii="Times New Roman" w:hAnsi="Times New Roman" w:cs="Times New Roman"/>
          <w:sz w:val="24"/>
          <w:szCs w:val="24"/>
        </w:rPr>
        <w:t xml:space="preserve">ta ei osale </w:t>
      </w:r>
      <w:r w:rsidR="00FD51CD" w:rsidRPr="00FD51CD">
        <w:rPr>
          <w:rFonts w:ascii="Times New Roman" w:hAnsi="Times New Roman" w:cs="Times New Roman"/>
          <w:sz w:val="24"/>
          <w:szCs w:val="24"/>
        </w:rPr>
        <w:t>menetlusosalisena üheski käimasolevas kohtumenetluses, kriminaalmenetluses ega täitemenetluses</w:t>
      </w:r>
      <w:r w:rsidR="00FD51CD">
        <w:rPr>
          <w:rFonts w:ascii="Times New Roman" w:hAnsi="Times New Roman" w:cs="Times New Roman"/>
          <w:sz w:val="24"/>
          <w:szCs w:val="24"/>
        </w:rPr>
        <w:t xml:space="preserve">. </w:t>
      </w:r>
      <w:r w:rsidR="00CA3D9B">
        <w:rPr>
          <w:rFonts w:ascii="Times New Roman" w:hAnsi="Times New Roman" w:cs="Times New Roman"/>
          <w:sz w:val="24"/>
          <w:szCs w:val="24"/>
        </w:rPr>
        <w:t>Samas võimaldab seadus praegu kustutada juriidilis</w:t>
      </w:r>
      <w:r w:rsidR="009B25B6">
        <w:rPr>
          <w:rFonts w:ascii="Times New Roman" w:hAnsi="Times New Roman" w:cs="Times New Roman"/>
          <w:sz w:val="24"/>
          <w:szCs w:val="24"/>
        </w:rPr>
        <w:t>e</w:t>
      </w:r>
      <w:r w:rsidR="00CA3D9B">
        <w:rPr>
          <w:rFonts w:ascii="Times New Roman" w:hAnsi="Times New Roman" w:cs="Times New Roman"/>
          <w:sz w:val="24"/>
          <w:szCs w:val="24"/>
        </w:rPr>
        <w:t xml:space="preserve"> isiku </w:t>
      </w:r>
      <w:r w:rsidR="009B25B6">
        <w:rPr>
          <w:rFonts w:ascii="Times New Roman" w:hAnsi="Times New Roman" w:cs="Times New Roman"/>
          <w:sz w:val="24"/>
          <w:szCs w:val="24"/>
        </w:rPr>
        <w:t>ä</w:t>
      </w:r>
      <w:r w:rsidR="00CA3D9B">
        <w:rPr>
          <w:rFonts w:ascii="Times New Roman" w:hAnsi="Times New Roman" w:cs="Times New Roman"/>
          <w:sz w:val="24"/>
          <w:szCs w:val="24"/>
        </w:rPr>
        <w:t xml:space="preserve">riregistrist juhul, kui ta osaleb TVK menetluses. </w:t>
      </w:r>
      <w:r w:rsidR="00B81C7C">
        <w:rPr>
          <w:rFonts w:ascii="Times New Roman" w:hAnsi="Times New Roman" w:cs="Times New Roman"/>
          <w:sz w:val="24"/>
          <w:szCs w:val="24"/>
        </w:rPr>
        <w:t xml:space="preserve">Muudatuse eesmärk on tagada, et juriidilisi isikuid </w:t>
      </w:r>
      <w:r w:rsidR="009832C1">
        <w:rPr>
          <w:rFonts w:ascii="Times New Roman" w:hAnsi="Times New Roman" w:cs="Times New Roman"/>
          <w:sz w:val="24"/>
          <w:szCs w:val="24"/>
        </w:rPr>
        <w:t xml:space="preserve">sellisel juhul </w:t>
      </w:r>
      <w:r w:rsidR="00B81C7C">
        <w:rPr>
          <w:rFonts w:ascii="Times New Roman" w:hAnsi="Times New Roman" w:cs="Times New Roman"/>
          <w:sz w:val="24"/>
          <w:szCs w:val="24"/>
        </w:rPr>
        <w:t xml:space="preserve">Äriregistrist </w:t>
      </w:r>
      <w:r w:rsidR="009832C1">
        <w:rPr>
          <w:rFonts w:ascii="Times New Roman" w:hAnsi="Times New Roman" w:cs="Times New Roman"/>
          <w:sz w:val="24"/>
          <w:szCs w:val="24"/>
        </w:rPr>
        <w:t>ei kustutata.</w:t>
      </w:r>
      <w:r w:rsidR="002A1008" w:rsidRPr="00BF2019">
        <w:t xml:space="preserve"> </w:t>
      </w:r>
      <w:r w:rsidR="00BF2019" w:rsidRPr="00BF2019">
        <w:rPr>
          <w:rFonts w:ascii="Times New Roman" w:hAnsi="Times New Roman" w:cs="Times New Roman"/>
          <w:sz w:val="24"/>
          <w:szCs w:val="24"/>
        </w:rPr>
        <w:t xml:space="preserve">Muudatus on vajalik ja seotud </w:t>
      </w:r>
      <w:proofErr w:type="spellStart"/>
      <w:r w:rsidR="00BF2019" w:rsidRPr="00BF2019">
        <w:rPr>
          <w:rFonts w:ascii="Times New Roman" w:hAnsi="Times New Roman" w:cs="Times New Roman"/>
          <w:sz w:val="24"/>
          <w:szCs w:val="24"/>
        </w:rPr>
        <w:t>TsÜS</w:t>
      </w:r>
      <w:r w:rsidR="009832C1">
        <w:rPr>
          <w:rFonts w:ascii="Times New Roman" w:hAnsi="Times New Roman" w:cs="Times New Roman"/>
          <w:sz w:val="24"/>
          <w:szCs w:val="24"/>
        </w:rPr>
        <w:t>-i</w:t>
      </w:r>
      <w:proofErr w:type="spellEnd"/>
      <w:r w:rsidR="00BF2019" w:rsidRPr="00BF2019">
        <w:rPr>
          <w:rFonts w:ascii="Times New Roman" w:hAnsi="Times New Roman" w:cs="Times New Roman"/>
          <w:sz w:val="24"/>
          <w:szCs w:val="24"/>
        </w:rPr>
        <w:t xml:space="preserve"> § 45 l</w:t>
      </w:r>
      <w:r w:rsidR="009832C1">
        <w:rPr>
          <w:rFonts w:ascii="Times New Roman" w:hAnsi="Times New Roman" w:cs="Times New Roman"/>
          <w:sz w:val="24"/>
          <w:szCs w:val="24"/>
        </w:rPr>
        <w:t>õike</w:t>
      </w:r>
      <w:r w:rsidR="00BF2019" w:rsidRPr="00BF2019">
        <w:rPr>
          <w:rFonts w:ascii="Times New Roman" w:hAnsi="Times New Roman" w:cs="Times New Roman"/>
          <w:sz w:val="24"/>
          <w:szCs w:val="24"/>
        </w:rPr>
        <w:t xml:space="preserve"> 1</w:t>
      </w:r>
      <w:r w:rsidR="00BF2019" w:rsidRPr="00BF2019">
        <w:rPr>
          <w:rFonts w:ascii="Times New Roman" w:hAnsi="Times New Roman" w:cs="Times New Roman"/>
          <w:sz w:val="24"/>
          <w:szCs w:val="24"/>
          <w:vertAlign w:val="superscript"/>
        </w:rPr>
        <w:t>1</w:t>
      </w:r>
      <w:r w:rsidR="00BF2019" w:rsidRPr="00BF2019">
        <w:rPr>
          <w:rFonts w:ascii="Times New Roman" w:hAnsi="Times New Roman" w:cs="Times New Roman"/>
          <w:sz w:val="24"/>
          <w:szCs w:val="24"/>
        </w:rPr>
        <w:t xml:space="preserve"> muutmisega</w:t>
      </w:r>
      <w:r w:rsidR="001006FF">
        <w:rPr>
          <w:rFonts w:ascii="Times New Roman" w:hAnsi="Times New Roman" w:cs="Times New Roman"/>
          <w:sz w:val="24"/>
          <w:szCs w:val="24"/>
        </w:rPr>
        <w:t>.</w:t>
      </w:r>
    </w:p>
    <w:p w14:paraId="4F8EDC34" w14:textId="1013836D" w:rsidR="009F2F18" w:rsidRDefault="009F2F18" w:rsidP="002F3FFC">
      <w:pPr>
        <w:spacing w:after="0" w:line="240" w:lineRule="auto"/>
        <w:contextualSpacing/>
        <w:jc w:val="both"/>
        <w:rPr>
          <w:rFonts w:ascii="Times New Roman" w:hAnsi="Times New Roman" w:cs="Times New Roman"/>
          <w:bCs/>
          <w:sz w:val="24"/>
          <w:szCs w:val="24"/>
        </w:rPr>
      </w:pPr>
    </w:p>
    <w:p w14:paraId="2F034C87" w14:textId="629ABACC" w:rsidR="00AB70C5" w:rsidRPr="00EA1D86" w:rsidRDefault="00AB70C5" w:rsidP="002F3FFC">
      <w:pPr>
        <w:spacing w:after="0" w:line="24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Pr="00EA1D86">
        <w:rPr>
          <w:rFonts w:ascii="Times New Roman" w:eastAsia="Times New Roman" w:hAnsi="Times New Roman" w:cs="Times New Roman"/>
          <w:b/>
          <w:bCs/>
          <w:sz w:val="24"/>
          <w:szCs w:val="24"/>
        </w:rPr>
        <w:t xml:space="preserve">. Eelnõu </w:t>
      </w:r>
      <w:r>
        <w:rPr>
          <w:rFonts w:ascii="Times New Roman" w:eastAsia="Times New Roman" w:hAnsi="Times New Roman" w:cs="Times New Roman"/>
          <w:b/>
          <w:bCs/>
          <w:sz w:val="24"/>
          <w:szCs w:val="24"/>
        </w:rPr>
        <w:t>terminoloogia</w:t>
      </w:r>
    </w:p>
    <w:p w14:paraId="2C9B9456" w14:textId="77777777" w:rsidR="00AB70C5" w:rsidRDefault="00AB70C5" w:rsidP="002F3FFC">
      <w:pPr>
        <w:spacing w:after="0" w:line="240" w:lineRule="auto"/>
        <w:contextualSpacing/>
        <w:jc w:val="both"/>
        <w:rPr>
          <w:rFonts w:ascii="Times New Roman" w:hAnsi="Times New Roman" w:cs="Times New Roman"/>
          <w:sz w:val="24"/>
          <w:szCs w:val="24"/>
        </w:rPr>
      </w:pPr>
    </w:p>
    <w:p w14:paraId="5646F377" w14:textId="2A329CCF" w:rsidR="00AB70C5" w:rsidRDefault="008B5D8A" w:rsidP="002F3FFC">
      <w:pPr>
        <w:spacing w:after="0" w:line="240" w:lineRule="auto"/>
        <w:contextualSpacing/>
        <w:jc w:val="both"/>
        <w:rPr>
          <w:rFonts w:ascii="Times New Roman" w:hAnsi="Times New Roman" w:cs="Times New Roman"/>
          <w:sz w:val="24"/>
          <w:szCs w:val="24"/>
        </w:rPr>
      </w:pPr>
      <w:r w:rsidRPr="008B5D8A">
        <w:rPr>
          <w:rFonts w:ascii="Times New Roman" w:hAnsi="Times New Roman" w:cs="Times New Roman"/>
          <w:sz w:val="24"/>
          <w:szCs w:val="24"/>
        </w:rPr>
        <w:t xml:space="preserve">Eelnõuga </w:t>
      </w:r>
      <w:r>
        <w:rPr>
          <w:rFonts w:ascii="Times New Roman" w:hAnsi="Times New Roman" w:cs="Times New Roman"/>
          <w:sz w:val="24"/>
          <w:szCs w:val="24"/>
        </w:rPr>
        <w:t>ei võeta</w:t>
      </w:r>
      <w:r w:rsidRPr="008B5D8A">
        <w:rPr>
          <w:rFonts w:ascii="Times New Roman" w:hAnsi="Times New Roman" w:cs="Times New Roman"/>
          <w:sz w:val="24"/>
          <w:szCs w:val="24"/>
        </w:rPr>
        <w:t xml:space="preserve"> kasutusele </w:t>
      </w:r>
      <w:r>
        <w:rPr>
          <w:rFonts w:ascii="Times New Roman" w:hAnsi="Times New Roman" w:cs="Times New Roman"/>
          <w:sz w:val="24"/>
          <w:szCs w:val="24"/>
        </w:rPr>
        <w:t>uusi õiguslikke termineid.</w:t>
      </w:r>
    </w:p>
    <w:p w14:paraId="7895BC49" w14:textId="77777777" w:rsidR="008B5D8A" w:rsidRPr="00EA1D86" w:rsidRDefault="008B5D8A" w:rsidP="002F3FFC">
      <w:pPr>
        <w:spacing w:after="0" w:line="240" w:lineRule="auto"/>
        <w:contextualSpacing/>
        <w:jc w:val="both"/>
        <w:rPr>
          <w:rFonts w:ascii="Times New Roman" w:eastAsia="Times New Roman" w:hAnsi="Times New Roman" w:cs="Times New Roman"/>
          <w:b/>
          <w:bCs/>
          <w:sz w:val="24"/>
          <w:szCs w:val="24"/>
        </w:rPr>
      </w:pPr>
    </w:p>
    <w:p w14:paraId="074980C4" w14:textId="60206EE1" w:rsidR="004422B0" w:rsidRPr="00EA1D86" w:rsidRDefault="557E92FF" w:rsidP="002F3FFC">
      <w:pPr>
        <w:spacing w:after="0" w:line="240" w:lineRule="auto"/>
        <w:contextualSpacing/>
        <w:jc w:val="both"/>
        <w:rPr>
          <w:rFonts w:ascii="Times New Roman" w:eastAsia="Times New Roman" w:hAnsi="Times New Roman" w:cs="Times New Roman"/>
          <w:b/>
          <w:bCs/>
          <w:sz w:val="24"/>
          <w:szCs w:val="24"/>
        </w:rPr>
      </w:pPr>
      <w:commentRangeStart w:id="57"/>
      <w:r w:rsidRPr="64C1D15A">
        <w:rPr>
          <w:rFonts w:ascii="Times New Roman" w:eastAsia="Times New Roman" w:hAnsi="Times New Roman" w:cs="Times New Roman"/>
          <w:b/>
          <w:bCs/>
          <w:sz w:val="24"/>
          <w:szCs w:val="24"/>
        </w:rPr>
        <w:t>5</w:t>
      </w:r>
      <w:r w:rsidR="6268B5B6" w:rsidRPr="64C1D15A">
        <w:rPr>
          <w:rFonts w:ascii="Times New Roman" w:eastAsia="Times New Roman" w:hAnsi="Times New Roman" w:cs="Times New Roman"/>
          <w:b/>
          <w:bCs/>
          <w:sz w:val="24"/>
          <w:szCs w:val="24"/>
        </w:rPr>
        <w:t>. Eelnõu vastavus Euroopa Liidu õigusele</w:t>
      </w:r>
      <w:commentRangeEnd w:id="57"/>
      <w:r w:rsidR="008B5D8A">
        <w:commentReference w:id="57"/>
      </w:r>
    </w:p>
    <w:p w14:paraId="3B17B591" w14:textId="77777777" w:rsidR="00F24736" w:rsidRDefault="00F24736" w:rsidP="002F3FFC">
      <w:pPr>
        <w:spacing w:after="0" w:line="240" w:lineRule="auto"/>
        <w:contextualSpacing/>
        <w:jc w:val="both"/>
        <w:rPr>
          <w:rFonts w:ascii="Times New Roman" w:hAnsi="Times New Roman" w:cs="Times New Roman"/>
          <w:sz w:val="24"/>
          <w:szCs w:val="24"/>
        </w:rPr>
      </w:pPr>
    </w:p>
    <w:p w14:paraId="0CF70C7E" w14:textId="77777777" w:rsidR="005279C5" w:rsidRPr="005279C5" w:rsidRDefault="005279C5" w:rsidP="005279C5">
      <w:pPr>
        <w:spacing w:after="0" w:line="240" w:lineRule="auto"/>
        <w:contextualSpacing/>
        <w:jc w:val="both"/>
        <w:rPr>
          <w:rFonts w:ascii="Times New Roman" w:hAnsi="Times New Roman" w:cs="Times New Roman"/>
          <w:sz w:val="24"/>
          <w:szCs w:val="24"/>
        </w:rPr>
      </w:pPr>
      <w:r w:rsidRPr="005279C5">
        <w:rPr>
          <w:rFonts w:ascii="Times New Roman" w:hAnsi="Times New Roman" w:cs="Times New Roman"/>
          <w:sz w:val="24"/>
          <w:szCs w:val="24"/>
        </w:rPr>
        <w:t>Eelnõu on puutumuses Euroopa Liidu põhiõiguste hartaga</w:t>
      </w:r>
      <w:r w:rsidRPr="005279C5">
        <w:rPr>
          <w:rFonts w:ascii="Times New Roman" w:hAnsi="Times New Roman" w:cs="Times New Roman"/>
          <w:sz w:val="24"/>
          <w:szCs w:val="24"/>
          <w:vertAlign w:val="superscript"/>
        </w:rPr>
        <w:footnoteReference w:id="37"/>
      </w:r>
      <w:r w:rsidRPr="005279C5">
        <w:rPr>
          <w:rFonts w:ascii="Times New Roman" w:hAnsi="Times New Roman" w:cs="Times New Roman"/>
          <w:sz w:val="24"/>
          <w:szCs w:val="24"/>
        </w:rPr>
        <w:t xml:space="preserve">. Harta artikli 47 kohaselt on igaühel õigus tõhusale õiguskaitsevahendile ja õiglasele kohtulikule arutamisele. Seejuures on igaühel õigus asja õiglasele ja avalikule arutamisele </w:t>
      </w:r>
      <w:r w:rsidRPr="00D06603">
        <w:rPr>
          <w:rFonts w:ascii="Times New Roman" w:hAnsi="Times New Roman" w:cs="Times New Roman"/>
          <w:bCs/>
          <w:sz w:val="24"/>
          <w:szCs w:val="24"/>
        </w:rPr>
        <w:t>mõistliku</w:t>
      </w:r>
      <w:r w:rsidRPr="004B15AB">
        <w:rPr>
          <w:rFonts w:ascii="Times New Roman" w:hAnsi="Times New Roman" w:cs="Times New Roman"/>
          <w:bCs/>
          <w:sz w:val="24"/>
          <w:szCs w:val="24"/>
        </w:rPr>
        <w:t xml:space="preserve"> </w:t>
      </w:r>
      <w:r w:rsidRPr="005279C5">
        <w:rPr>
          <w:rFonts w:ascii="Times New Roman" w:hAnsi="Times New Roman" w:cs="Times New Roman"/>
          <w:sz w:val="24"/>
          <w:szCs w:val="24"/>
        </w:rPr>
        <w:t xml:space="preserve">aja jooksul. </w:t>
      </w:r>
    </w:p>
    <w:p w14:paraId="17D128D0" w14:textId="77777777" w:rsidR="004422B0" w:rsidRPr="00EA1D86" w:rsidRDefault="004422B0" w:rsidP="002F3FFC">
      <w:pPr>
        <w:spacing w:after="0" w:line="240" w:lineRule="auto"/>
        <w:contextualSpacing/>
        <w:jc w:val="both"/>
        <w:rPr>
          <w:rFonts w:ascii="Times New Roman" w:eastAsia="Times New Roman" w:hAnsi="Times New Roman" w:cs="Times New Roman"/>
          <w:sz w:val="24"/>
          <w:szCs w:val="24"/>
        </w:rPr>
      </w:pPr>
    </w:p>
    <w:p w14:paraId="4E176085" w14:textId="3BEDB759" w:rsidR="004422B0" w:rsidRPr="00102959" w:rsidRDefault="008B5D8A" w:rsidP="002F3FFC">
      <w:pPr>
        <w:spacing w:after="0" w:line="240" w:lineRule="auto"/>
        <w:contextualSpacing/>
        <w:jc w:val="both"/>
        <w:rPr>
          <w:rFonts w:ascii="Times New Roman" w:eastAsia="Times New Roman" w:hAnsi="Times New Roman" w:cs="Times New Roman"/>
          <w:b/>
          <w:bCs/>
          <w:sz w:val="24"/>
          <w:szCs w:val="24"/>
        </w:rPr>
      </w:pPr>
      <w:r w:rsidRPr="00102959">
        <w:rPr>
          <w:rFonts w:ascii="Times New Roman" w:eastAsia="Times New Roman" w:hAnsi="Times New Roman" w:cs="Times New Roman"/>
          <w:b/>
          <w:bCs/>
          <w:sz w:val="24"/>
          <w:szCs w:val="24"/>
        </w:rPr>
        <w:t>6</w:t>
      </w:r>
      <w:r w:rsidR="004422B0" w:rsidRPr="00102959">
        <w:rPr>
          <w:rFonts w:ascii="Times New Roman" w:eastAsia="Times New Roman" w:hAnsi="Times New Roman" w:cs="Times New Roman"/>
          <w:b/>
          <w:bCs/>
          <w:sz w:val="24"/>
          <w:szCs w:val="24"/>
        </w:rPr>
        <w:t xml:space="preserve">. </w:t>
      </w:r>
      <w:r w:rsidR="00174A6D" w:rsidRPr="00102959">
        <w:rPr>
          <w:rFonts w:ascii="Times New Roman" w:eastAsia="Times New Roman" w:hAnsi="Times New Roman" w:cs="Times New Roman"/>
          <w:b/>
          <w:bCs/>
          <w:sz w:val="24"/>
          <w:szCs w:val="24"/>
        </w:rPr>
        <w:t>Seaduse</w:t>
      </w:r>
      <w:r w:rsidR="004422B0" w:rsidRPr="00102959">
        <w:rPr>
          <w:rFonts w:ascii="Times New Roman" w:eastAsia="Times New Roman" w:hAnsi="Times New Roman" w:cs="Times New Roman"/>
          <w:b/>
          <w:bCs/>
          <w:sz w:val="24"/>
          <w:szCs w:val="24"/>
        </w:rPr>
        <w:t xml:space="preserve"> mõjud</w:t>
      </w:r>
    </w:p>
    <w:p w14:paraId="4C987FD6" w14:textId="77777777" w:rsidR="004422B0" w:rsidRPr="00102959" w:rsidRDefault="004422B0" w:rsidP="002F3FFC">
      <w:pPr>
        <w:shd w:val="clear" w:color="auto" w:fill="FFFFFF"/>
        <w:spacing w:after="0" w:line="240" w:lineRule="auto"/>
        <w:contextualSpacing/>
        <w:jc w:val="both"/>
        <w:textAlignment w:val="center"/>
        <w:rPr>
          <w:rFonts w:ascii="Times New Roman" w:hAnsi="Times New Roman" w:cs="Times New Roman"/>
          <w:sz w:val="24"/>
          <w:szCs w:val="24"/>
          <w:shd w:val="clear" w:color="auto" w:fill="FFFFFF"/>
          <w:lang w:eastAsia="et-EE"/>
        </w:rPr>
      </w:pPr>
    </w:p>
    <w:p w14:paraId="61DD878A"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 xml:space="preserve">Seaduseelnõu </w:t>
      </w:r>
      <w:commentRangeStart w:id="58"/>
      <w:r w:rsidRPr="00D06603">
        <w:rPr>
          <w:rFonts w:ascii="Times New Roman" w:hAnsi="Times New Roman" w:cs="Times New Roman"/>
          <w:sz w:val="24"/>
          <w:szCs w:val="24"/>
        </w:rPr>
        <w:t>eesmärk</w:t>
      </w:r>
      <w:commentRangeEnd w:id="58"/>
      <w:r w:rsidR="00FA7188">
        <w:rPr>
          <w:rStyle w:val="Kommentaariviide"/>
        </w:rPr>
        <w:commentReference w:id="58"/>
      </w:r>
      <w:r w:rsidRPr="00D06603">
        <w:rPr>
          <w:rFonts w:ascii="Times New Roman" w:hAnsi="Times New Roman" w:cs="Times New Roman"/>
          <w:sz w:val="24"/>
          <w:szCs w:val="24"/>
        </w:rPr>
        <w:t xml:space="preserve"> on lahendada töövaidluskomisjonide (TVK) töös ilmnenud kitsaskohad, ühtlustada TVK-de praktikat ning ajakohastada sätteid. Muudatuste tulemusena muutub töövaidluste lahendamine kiiremaks ja paindlikumaks.</w:t>
      </w:r>
    </w:p>
    <w:p w14:paraId="7492843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 xml:space="preserve">Kavandatavad muudatused mõjutavad otseselt Tööinspektsiooni juures asuva kaheksa TVK tööd. TVK-des töötab kokku kaheksa TVK juhatajat ja 222 </w:t>
      </w:r>
      <w:commentRangeStart w:id="59"/>
      <w:r w:rsidRPr="00D06603">
        <w:rPr>
          <w:rFonts w:ascii="Times New Roman" w:hAnsi="Times New Roman" w:cs="Times New Roman"/>
          <w:sz w:val="24"/>
          <w:szCs w:val="24"/>
        </w:rPr>
        <w:t>kaasistujat</w:t>
      </w:r>
      <w:commentRangeEnd w:id="59"/>
      <w:r w:rsidR="00CF3B7B">
        <w:rPr>
          <w:rStyle w:val="Kommentaariviide"/>
        </w:rPr>
        <w:commentReference w:id="59"/>
      </w:r>
      <w:r w:rsidRPr="00D06603">
        <w:rPr>
          <w:rFonts w:ascii="Times New Roman" w:hAnsi="Times New Roman" w:cs="Times New Roman"/>
          <w:sz w:val="24"/>
          <w:szCs w:val="24"/>
        </w:rPr>
        <w:t>. Muudatustel on otsene mõju ka töösuhte osapooltele. TVK-de poole pöördub igal aastal siiski vaid väike osa kõikidest tööandjatest (0,2%) ja töötajatest (0,</w:t>
      </w:r>
      <w:commentRangeStart w:id="60"/>
      <w:r w:rsidRPr="00D06603">
        <w:rPr>
          <w:rFonts w:ascii="Times New Roman" w:hAnsi="Times New Roman" w:cs="Times New Roman"/>
          <w:sz w:val="24"/>
          <w:szCs w:val="24"/>
        </w:rPr>
        <w:t>3</w:t>
      </w:r>
      <w:commentRangeEnd w:id="60"/>
      <w:r w:rsidR="002C6A70">
        <w:rPr>
          <w:rStyle w:val="Kommentaariviide"/>
        </w:rPr>
        <w:commentReference w:id="60"/>
      </w:r>
      <w:r w:rsidRPr="00D06603">
        <w:rPr>
          <w:rFonts w:ascii="Times New Roman" w:hAnsi="Times New Roman" w:cs="Times New Roman"/>
          <w:sz w:val="24"/>
          <w:szCs w:val="24"/>
        </w:rPr>
        <w:t>%). Vähesel määral on mõjutatud ka kohtud.</w:t>
      </w:r>
    </w:p>
    <w:p w14:paraId="12035295"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esitatud avalduste arv on olnud aastati muutuv, olles viimasel paaril aastal 2300–2400 juures (joonis 1). 2024. aastal oli ühe TVK juhataja menetletavate avalduste keskmine arv ligikaudu 300. Enamiku, s.o ligi 90% avaldustest esitavad töötajad ning ligi 2/3 nõuetest on </w:t>
      </w:r>
      <w:commentRangeStart w:id="61"/>
      <w:r w:rsidRPr="00D06603">
        <w:rPr>
          <w:rFonts w:ascii="Times New Roman" w:hAnsi="Times New Roman" w:cs="Times New Roman"/>
          <w:sz w:val="24"/>
          <w:szCs w:val="24"/>
        </w:rPr>
        <w:t>rahalised</w:t>
      </w:r>
      <w:commentRangeEnd w:id="61"/>
      <w:r w:rsidR="000711AC">
        <w:rPr>
          <w:rStyle w:val="Kommentaariviide"/>
        </w:rPr>
        <w:commentReference w:id="61"/>
      </w:r>
      <w:r w:rsidRPr="00D06603">
        <w:rPr>
          <w:rFonts w:ascii="Times New Roman" w:hAnsi="Times New Roman" w:cs="Times New Roman"/>
          <w:sz w:val="24"/>
          <w:szCs w:val="24"/>
        </w:rPr>
        <w:t>.</w:t>
      </w:r>
    </w:p>
    <w:p w14:paraId="31EE5CD8" w14:textId="47F58CBE" w:rsidR="00640BE1" w:rsidRPr="00D06603" w:rsidRDefault="00764ED8" w:rsidP="00AF1B1B">
      <w:pPr>
        <w:pStyle w:val="Pealdis"/>
        <w:spacing w:afterLines="60" w:after="144"/>
        <w:rPr>
          <w:rFonts w:ascii="Times New Roman" w:hAnsi="Times New Roman" w:cs="Times New Roman"/>
          <w:noProof/>
          <w:color w:val="auto"/>
          <w:sz w:val="24"/>
          <w:szCs w:val="24"/>
        </w:rPr>
      </w:pPr>
      <w:bookmarkStart w:id="62" w:name="_Ref193729991"/>
      <w:r w:rsidRPr="00D06603">
        <w:rPr>
          <w:rFonts w:ascii="Times New Roman" w:hAnsi="Times New Roman" w:cs="Times New Roman"/>
          <w:color w:val="auto"/>
          <w:sz w:val="24"/>
          <w:szCs w:val="24"/>
        </w:rPr>
        <w:lastRenderedPageBreak/>
        <w:t xml:space="preserve">Joonis </w:t>
      </w:r>
      <w:r w:rsidRPr="00D06603">
        <w:rPr>
          <w:rFonts w:ascii="Times New Roman" w:hAnsi="Times New Roman" w:cs="Times New Roman"/>
          <w:color w:val="auto"/>
          <w:sz w:val="24"/>
          <w:szCs w:val="24"/>
        </w:rPr>
        <w:fldChar w:fldCharType="begin"/>
      </w:r>
      <w:r w:rsidRPr="00D06603">
        <w:rPr>
          <w:rFonts w:ascii="Times New Roman" w:hAnsi="Times New Roman" w:cs="Times New Roman"/>
          <w:color w:val="auto"/>
          <w:sz w:val="24"/>
          <w:szCs w:val="24"/>
        </w:rPr>
        <w:instrText xml:space="preserve"> SEQ Joonis \* ARABIC </w:instrText>
      </w:r>
      <w:r w:rsidRPr="00D06603">
        <w:rPr>
          <w:rFonts w:ascii="Times New Roman" w:hAnsi="Times New Roman" w:cs="Times New Roman"/>
          <w:color w:val="auto"/>
          <w:sz w:val="24"/>
          <w:szCs w:val="24"/>
        </w:rPr>
        <w:fldChar w:fldCharType="separate"/>
      </w:r>
      <w:r w:rsidRPr="00D06603">
        <w:rPr>
          <w:rFonts w:ascii="Times New Roman" w:hAnsi="Times New Roman" w:cs="Times New Roman"/>
          <w:noProof/>
          <w:color w:val="auto"/>
          <w:sz w:val="24"/>
          <w:szCs w:val="24"/>
        </w:rPr>
        <w:t>1</w:t>
      </w:r>
      <w:r w:rsidRPr="00D06603">
        <w:rPr>
          <w:rFonts w:ascii="Times New Roman" w:hAnsi="Times New Roman" w:cs="Times New Roman"/>
          <w:color w:val="auto"/>
          <w:sz w:val="24"/>
          <w:szCs w:val="24"/>
        </w:rPr>
        <w:fldChar w:fldCharType="end"/>
      </w:r>
      <w:bookmarkEnd w:id="62"/>
      <w:r w:rsidRPr="00D06603">
        <w:rPr>
          <w:rFonts w:ascii="Times New Roman" w:hAnsi="Times New Roman" w:cs="Times New Roman"/>
          <w:color w:val="auto"/>
          <w:sz w:val="24"/>
          <w:szCs w:val="24"/>
        </w:rPr>
        <w:t xml:space="preserve">. </w:t>
      </w:r>
      <w:r w:rsidRPr="00D06603">
        <w:rPr>
          <w:rFonts w:ascii="Times New Roman" w:hAnsi="Times New Roman" w:cs="Times New Roman"/>
          <w:noProof/>
          <w:color w:val="auto"/>
          <w:sz w:val="24"/>
          <w:szCs w:val="24"/>
        </w:rPr>
        <w:t>Töövaidluskomisjonidesse esitatud avalduste arv, 2018–2024</w:t>
      </w:r>
      <w:r w:rsidR="000A6C51" w:rsidRPr="000A6C51">
        <w:rPr>
          <w:noProof/>
        </w:rPr>
        <w:drawing>
          <wp:inline distT="0" distB="0" distL="0" distR="0" wp14:anchorId="005A1224" wp14:editId="287C0067">
            <wp:extent cx="5355698" cy="2562225"/>
            <wp:effectExtent l="0" t="0" r="0" b="0"/>
            <wp:docPr id="771492450" name="Pilt 1" descr="Pilt, millel on kujutatud tekst, kuvatõmmis, Font&#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492450" name="Pilt 1" descr="Pilt, millel on kujutatud tekst, kuvatõmmis, Font&#10;&#10;Tehisintellekti genereeritud sisu ei pruugi olla õige."/>
                    <pic:cNvPicPr/>
                  </pic:nvPicPr>
                  <pic:blipFill>
                    <a:blip r:embed="rId25"/>
                    <a:stretch>
                      <a:fillRect/>
                    </a:stretch>
                  </pic:blipFill>
                  <pic:spPr>
                    <a:xfrm>
                      <a:off x="0" y="0"/>
                      <a:ext cx="5356747" cy="2562727"/>
                    </a:xfrm>
                    <a:prstGeom prst="rect">
                      <a:avLst/>
                    </a:prstGeom>
                  </pic:spPr>
                </pic:pic>
              </a:graphicData>
            </a:graphic>
          </wp:inline>
        </w:drawing>
      </w:r>
    </w:p>
    <w:p w14:paraId="711E0CB1" w14:textId="0D598DB1" w:rsidR="00764ED8" w:rsidRPr="00D06603" w:rsidRDefault="00764ED8" w:rsidP="00764ED8">
      <w:pPr>
        <w:pStyle w:val="Pealdis"/>
        <w:spacing w:afterLines="60" w:after="144"/>
        <w:jc w:val="both"/>
        <w:rPr>
          <w:rFonts w:ascii="Times New Roman" w:hAnsi="Times New Roman" w:cs="Times New Roman"/>
          <w:color w:val="auto"/>
          <w:sz w:val="24"/>
          <w:szCs w:val="24"/>
        </w:rPr>
      </w:pPr>
      <w:r w:rsidRPr="00D06603">
        <w:rPr>
          <w:rFonts w:ascii="Times New Roman" w:hAnsi="Times New Roman" w:cs="Times New Roman"/>
          <w:color w:val="auto"/>
          <w:sz w:val="24"/>
          <w:szCs w:val="24"/>
        </w:rPr>
        <w:t>Allikas: Tööinspektsiooni töövaidluste statistika</w:t>
      </w:r>
    </w:p>
    <w:p w14:paraId="33E679B6" w14:textId="1FF6DB17" w:rsidR="00764ED8" w:rsidRPr="00D06603" w:rsidRDefault="3A887C33" w:rsidP="64C1D15A">
      <w:pPr>
        <w:spacing w:afterLines="60" w:after="144" w:line="240" w:lineRule="auto"/>
        <w:jc w:val="both"/>
        <w:rPr>
          <w:rFonts w:ascii="Times New Roman" w:hAnsi="Times New Roman" w:cs="Times New Roman"/>
          <w:sz w:val="24"/>
          <w:szCs w:val="24"/>
        </w:rPr>
      </w:pPr>
      <w:commentRangeStart w:id="63"/>
      <w:r w:rsidRPr="64C1D15A">
        <w:rPr>
          <w:rFonts w:ascii="Times New Roman" w:hAnsi="Times New Roman" w:cs="Times New Roman"/>
          <w:sz w:val="24"/>
          <w:szCs w:val="24"/>
        </w:rPr>
        <w:t>Enamik eelnõuga kavandatud muudatustest on tehnilist laadi</w:t>
      </w:r>
      <w:commentRangeEnd w:id="63"/>
      <w:r w:rsidR="00764ED8">
        <w:commentReference w:id="63"/>
      </w:r>
      <w:r w:rsidRPr="64C1D15A">
        <w:rPr>
          <w:rFonts w:ascii="Times New Roman" w:hAnsi="Times New Roman" w:cs="Times New Roman"/>
          <w:sz w:val="24"/>
          <w:szCs w:val="24"/>
        </w:rPr>
        <w:t xml:space="preserve"> ning nende eesmärk on täpsustada seaduse sõnastust, eelkõige seoses TVK-de igapäevase toimimise ja töökorraldusega. Seaduseelnõu mõjude analüüsis keskendutakse muudatustele, millel on suurem sisuline mõju töövaidluse osapooltele, TVK-de töökorraldusele ja töövaidluste lahendamise kvaliteedile. Mõjusid hinnatakse olulisemate muudatuste kaupa, kus iga muudatuse puhul on eristatud mõju valdkond ja sihtrühm. Mõju igale sihtrühmale hinnatakse nelja kriteeriumi alusel: mõjutatud sihtrühma suurus, mõju ulatus, mõju avaldumise sagedus ja ebasoovitavate mõjude risk.</w:t>
      </w:r>
    </w:p>
    <w:p w14:paraId="48942EE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Eelnõuga kavandatavate muudatuste puhul võib eeldada sotsiaalset ja majanduslikku mõju ning mõju riigiasutuste korraldusele. Muudatused ei mõjuta regionaalarengut, infotehnoloogiat ja infoühiskonda; haridust, kultuuri, sporti; riigikaitset ega välissuhteid; siseturvalisust ega keskkonda, mistõttu ei ole mõju olulisust nendes valdkondades hinnatud.</w:t>
      </w:r>
    </w:p>
    <w:p w14:paraId="77D7B74B" w14:textId="282CB629" w:rsidR="00764ED8" w:rsidRPr="00D06603" w:rsidRDefault="00764ED8" w:rsidP="00764ED8">
      <w:pPr>
        <w:spacing w:line="240" w:lineRule="auto"/>
        <w:rPr>
          <w:rFonts w:ascii="Times New Roman" w:hAnsi="Times New Roman" w:cs="Times New Roman"/>
          <w:b/>
          <w:bCs/>
          <w:sz w:val="24"/>
          <w:szCs w:val="24"/>
        </w:rPr>
      </w:pPr>
      <w:r w:rsidRPr="00D06603">
        <w:rPr>
          <w:rFonts w:ascii="Times New Roman" w:hAnsi="Times New Roman" w:cs="Times New Roman"/>
          <w:b/>
          <w:bCs/>
          <w:sz w:val="24"/>
          <w:szCs w:val="24"/>
        </w:rPr>
        <w:t xml:space="preserve">Muudatus 1. Laiendatakse kirjaliku menetluse võimalust (eelnõu punkt </w:t>
      </w:r>
      <w:commentRangeStart w:id="64"/>
      <w:r w:rsidRPr="00D06603">
        <w:rPr>
          <w:rFonts w:ascii="Times New Roman" w:hAnsi="Times New Roman" w:cs="Times New Roman"/>
          <w:b/>
          <w:bCs/>
          <w:sz w:val="24"/>
          <w:szCs w:val="24"/>
        </w:rPr>
        <w:t>4</w:t>
      </w:r>
      <w:r w:rsidR="007833A1">
        <w:rPr>
          <w:rFonts w:ascii="Times New Roman" w:hAnsi="Times New Roman" w:cs="Times New Roman"/>
          <w:b/>
          <w:bCs/>
          <w:sz w:val="24"/>
          <w:szCs w:val="24"/>
        </w:rPr>
        <w:t>6</w:t>
      </w:r>
      <w:commentRangeEnd w:id="64"/>
      <w:r w:rsidR="00176243">
        <w:rPr>
          <w:rStyle w:val="Kommentaariviide"/>
        </w:rPr>
        <w:commentReference w:id="64"/>
      </w:r>
      <w:r w:rsidRPr="00D06603">
        <w:rPr>
          <w:rFonts w:ascii="Times New Roman" w:hAnsi="Times New Roman" w:cs="Times New Roman"/>
          <w:b/>
          <w:bCs/>
          <w:sz w:val="24"/>
          <w:szCs w:val="24"/>
        </w:rPr>
        <w:t>)</w:t>
      </w:r>
    </w:p>
    <w:p w14:paraId="299FA99D"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Sotsiaalne ja majanduslik mõju</w:t>
      </w:r>
    </w:p>
    <w:p w14:paraId="6D3ABF21"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töötajad ja tööandjad, kellest pöördub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aastas vastavalt 0,3% ja 0,</w:t>
      </w:r>
      <w:commentRangeStart w:id="65"/>
      <w:r w:rsidRPr="00D06603">
        <w:rPr>
          <w:rFonts w:ascii="Times New Roman" w:hAnsi="Times New Roman" w:cs="Times New Roman"/>
          <w:sz w:val="24"/>
          <w:szCs w:val="24"/>
        </w:rPr>
        <w:t>2</w:t>
      </w:r>
      <w:commentRangeEnd w:id="65"/>
      <w:r w:rsidR="00F55F98">
        <w:rPr>
          <w:rStyle w:val="Kommentaariviide"/>
        </w:rPr>
        <w:commentReference w:id="65"/>
      </w:r>
      <w:r w:rsidRPr="00D06603">
        <w:rPr>
          <w:rFonts w:ascii="Times New Roman" w:hAnsi="Times New Roman" w:cs="Times New Roman"/>
          <w:sz w:val="24"/>
          <w:szCs w:val="24"/>
        </w:rPr>
        <w:t>%.</w:t>
      </w:r>
    </w:p>
    <w:p w14:paraId="01C33FB1"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tavamenetlus eeldab kõigi osapoolte istungil osalemist, sh vajaduse korral kordusistungitel. Esineb ka olukordi, kus istungi aega tuleb muuta või istung edasi lükata, mis omakorda pikendab menetluse kestust ja otsusele jõudmise aega. Kirjalik menetlus võimaldab töövaidluse osapooltel lahendada vaidlusi istungil (kas füüsiliselt või virtuaalselt) osalemata.</w:t>
      </w:r>
      <w:r w:rsidRPr="00D06603">
        <w:rPr>
          <w:rFonts w:ascii="Times New Roman" w:hAnsi="Times New Roman" w:cs="Times New Roman"/>
          <w:sz w:val="24"/>
          <w:szCs w:val="24"/>
        </w:rPr>
        <w:t xml:space="preserve"> 2024. a lahendas TVK </w:t>
      </w:r>
      <w:r w:rsidRPr="00D06603">
        <w:rPr>
          <w:rFonts w:ascii="Times New Roman" w:hAnsi="Times New Roman" w:cs="Times New Roman"/>
          <w:i/>
          <w:iCs/>
          <w:sz w:val="24"/>
          <w:szCs w:val="24"/>
        </w:rPr>
        <w:t>ca</w:t>
      </w:r>
      <w:r w:rsidRPr="00D06603">
        <w:rPr>
          <w:rFonts w:ascii="Times New Roman" w:hAnsi="Times New Roman" w:cs="Times New Roman"/>
          <w:sz w:val="24"/>
          <w:szCs w:val="24"/>
        </w:rPr>
        <w:t xml:space="preserve"> 2400 avaldust ehk keskmiselt </w:t>
      </w:r>
      <w:r w:rsidRPr="00D06603">
        <w:rPr>
          <w:rFonts w:ascii="Times New Roman" w:hAnsi="Times New Roman" w:cs="Times New Roman"/>
          <w:i/>
          <w:iCs/>
          <w:sz w:val="24"/>
          <w:szCs w:val="24"/>
        </w:rPr>
        <w:t>ca</w:t>
      </w:r>
      <w:r w:rsidRPr="00D06603">
        <w:rPr>
          <w:rFonts w:ascii="Times New Roman" w:hAnsi="Times New Roman" w:cs="Times New Roman"/>
          <w:sz w:val="24"/>
          <w:szCs w:val="24"/>
        </w:rPr>
        <w:t xml:space="preserve"> 200 avaldust kuus. Kõikidest laekunud avaldustest 15% ehk 360 avaldust lahendati kirjalikus menetluses.</w:t>
      </w:r>
    </w:p>
    <w:p w14:paraId="3A6F0F97"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t>Kavandatava muudatuse tulemusena saab kirjalikus menetluses läbi vaadata kuni 6400-eurose nõuete kogusumma asemel kuni 8000-eurose kogusummaga nõudeid. Samuti lisandub võimalus kirjalikult menetleda ka selliseid juhtumeid (nii mitterahaliste kui suuremate kui 8000-euroste nõuete puhul), kus asjaolud on otsuse tegemiseks selged ning TVK hinnangul ei ole pooltel asjaolude selgitamiseks vaja isiklikult kohale ilmuda.</w:t>
      </w:r>
    </w:p>
    <w:p w14:paraId="2BD80539"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t xml:space="preserve">Tööinspektsiooni statistika kohaselt moodustasid 2024. a kõikidest, s.t nii rahalistest kui ka mitterahalistest nõuetest, alla 6400-eurosed nõuded 59% ning kuni 8000-eurosed nõuded 66%, mistõttu võib muudatuse tulemusena tõusta kirjalikult menetletavate rahaliste nõuete osakaal 7 </w:t>
      </w:r>
      <w:r w:rsidRPr="00D06603">
        <w:rPr>
          <w:rFonts w:ascii="Times New Roman" w:hAnsi="Times New Roman" w:cs="Times New Roman"/>
          <w:bCs/>
          <w:sz w:val="24"/>
          <w:szCs w:val="24"/>
        </w:rPr>
        <w:lastRenderedPageBreak/>
        <w:t>protsendipunkti võrra. Lisaks võib osa üle 8000-euroseid nõudeid samuti kirjalikku menetlusse liikuda, kuid täpset hinnangut selle kohta ei ole võimalik anda. Tavamenetlusest kirjalikku menetlusse liikuvad mitterahalised nõuded moodustavad hinnanguliselt 8% kõikidest nõuetest. Seega võrreldes kehtiva olukorraga võib kirjalikult menetlevate nõuete osakaal kõikidest nõuetest tõusta vähemalt 15 protsendipunkti võrra.</w:t>
      </w:r>
    </w:p>
    <w:p w14:paraId="194D27D6"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t xml:space="preserve">Kirjalik menetlus vähendab osapoolte ajakulu ja rahalisi väljaminekuid, kuivõrd osapooled ei pea osalema istungil. Eriti oluline on see töötajatele ja tööandjatele, kes asuvad TVK istungipaikadest kaugemal või kelle töö- või perekohustused raskendavad istungil osalemist. Samuti väheneb sihtrühma hulgas vajadus istungil osaleva tõlgi leidmise ja kaasamise järele, mis on oluline eesti keelt mitte valdavate või kuulmis- või kõnepuudega inimeste jaoks. Kirjalik menetlus kestab üldjuhul ka lühemat aega (kirjalik keskmiselt </w:t>
      </w:r>
      <w:r w:rsidRPr="00D06603">
        <w:rPr>
          <w:rFonts w:ascii="Times New Roman" w:hAnsi="Times New Roman" w:cs="Times New Roman"/>
          <w:bCs/>
          <w:i/>
          <w:iCs/>
          <w:sz w:val="24"/>
          <w:szCs w:val="24"/>
        </w:rPr>
        <w:t>ca</w:t>
      </w:r>
      <w:r w:rsidRPr="00D06603">
        <w:rPr>
          <w:rFonts w:ascii="Times New Roman" w:hAnsi="Times New Roman" w:cs="Times New Roman"/>
          <w:bCs/>
          <w:sz w:val="24"/>
          <w:szCs w:val="24"/>
        </w:rPr>
        <w:t xml:space="preserve"> 30 päeva, tavamenetlus </w:t>
      </w:r>
      <w:r w:rsidRPr="00D06603">
        <w:rPr>
          <w:rFonts w:ascii="Times New Roman" w:hAnsi="Times New Roman" w:cs="Times New Roman"/>
          <w:bCs/>
          <w:i/>
          <w:iCs/>
          <w:sz w:val="24"/>
          <w:szCs w:val="24"/>
        </w:rPr>
        <w:t>ca</w:t>
      </w:r>
      <w:r w:rsidRPr="00D06603">
        <w:rPr>
          <w:rFonts w:ascii="Times New Roman" w:hAnsi="Times New Roman" w:cs="Times New Roman"/>
          <w:bCs/>
          <w:sz w:val="24"/>
          <w:szCs w:val="24"/>
        </w:rPr>
        <w:t xml:space="preserve"> 39 päeva), näiteks kuna pole vajadust oodata istungiaega. Piirsumma tõstmine arvestab ka keskmise palga ja elukalliduse kasvu, mis on suurendanud töövaidlustes esitatavate nõuete mahtu. Nii tagab muudatus kirjaliku menetluse kättesaadavuse ka muutunud majandustingimustes ning aitab vältida lihtsate vaidluste viimist suulisele istungile. Muudatuse mõju ulatust võib pidada keskmiseks – see parandab küll sihtrühma võimalusi TVK menetlust oma elukorraldusega paremini sobitada ning vähendab kulusid, kuid ei eelda neilt teadlikku kohanemist või lisapingutusi. Mõju avaldumise sagedus on väike, kuivõrd töövaidlus on sihtrühma hulgas harvaesinev sündmus.</w:t>
      </w:r>
    </w:p>
    <w:p w14:paraId="13D4981A" w14:textId="77777777" w:rsidR="00764ED8" w:rsidRPr="00D06603" w:rsidRDefault="00764ED8" w:rsidP="00764ED8">
      <w:pPr>
        <w:spacing w:afterLines="60" w:after="144" w:line="240" w:lineRule="auto"/>
        <w:jc w:val="both"/>
        <w:rPr>
          <w:rFonts w:ascii="Times New Roman" w:hAnsi="Times New Roman" w:cs="Times New Roman"/>
          <w:sz w:val="24"/>
          <w:szCs w:val="24"/>
          <w:lang w:eastAsia="et-EE"/>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w:t>
      </w:r>
      <w:r w:rsidRPr="00D06603">
        <w:rPr>
          <w:rFonts w:ascii="Times New Roman" w:hAnsi="Times New Roman" w:cs="Times New Roman"/>
          <w:sz w:val="24"/>
          <w:szCs w:val="24"/>
          <w:lang w:eastAsia="et-EE"/>
        </w:rPr>
        <w:t xml:space="preserve">basoovitav mõju võib avalduda olukordades, kus kirjaliku menetluse tõttu puudub osapooltel võimalus istungil sõna võtta ning nad ei saa või ei oska end seetõttu piisavalt selgelt väljendada, mõjutades seega TVK otsust. Risk on siiski väike, kuna kirjalikku menetlust rakendatakse vaid selgete asjaolude korral ning kui istung ei anna lisaväärtust. Riski leevendab ka eelnõuga kavandatav muudatus, mis sätestab selgemalt TVK kohustuse selgitada osapooltele nende õigusi ja kohustusi ning teha ettepanekuid avalduse täiendamiseks või tõendite esitamiseks. </w:t>
      </w:r>
      <w:r w:rsidRPr="00D06603">
        <w:rPr>
          <w:rFonts w:ascii="Times New Roman" w:hAnsi="Times New Roman" w:cs="Times New Roman"/>
          <w:sz w:val="24"/>
          <w:szCs w:val="24"/>
        </w:rPr>
        <w:t>Sellega vähendatakse oluliselt võimalust, et avalduses või tõendites jäävad olulised detailid kajastamata. Lisaks saab otsusega mittenõustumisel pöörduda maakohtusse, kus nõudeid arutatakse uuesti ja kus on võimalik esitada ka uusi tõendeid või asjaolusid.</w:t>
      </w:r>
    </w:p>
    <w:p w14:paraId="5DDBC9A7"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m</w:t>
      </w:r>
      <w:r w:rsidRPr="00D06603">
        <w:rPr>
          <w:rFonts w:ascii="Times New Roman" w:hAnsi="Times New Roman" w:cs="Times New Roman"/>
          <w:bCs/>
          <w:sz w:val="24"/>
          <w:szCs w:val="24"/>
        </w:rPr>
        <w:t>uudatusel on positiivne mõju töövaidluse osapooltele. Sihtrühm on väike, mõju avaldumise ulatus on keskmine, sagedus väike ja ebasoovitavate mõjude risk väike. Kokkuvõttes on mõju sihtrühmale väheoluline.</w:t>
      </w:r>
    </w:p>
    <w:p w14:paraId="53D3EBF3"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Mõju riigiasutustele</w:t>
      </w:r>
    </w:p>
    <w:p w14:paraId="040FB2C8"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töövaidluskomisjonid, s.t 8 TVK juhatajat ning 222 kaasistujat.</w:t>
      </w:r>
    </w:p>
    <w:p w14:paraId="3FFE0533"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kirjaliku menetluse võimaluse laiendamine suurendab TVK-de töö efektiivsust ja võimaldab ressursse otstarbekamalt kasutada. Iga istungi korraldamine eeldab lisaks TVK juhatajale ka dokumendihalduse spetsialisti ja kaasistujate kaasamist, mis väljendub tööaja- ja rahakulus. Samuti tuleb arvestada istungite ärajäämise või edasilükkamisega, mis ei võimalda ajaliselt määrata samale ajale teist istungit – see tähendab kasutamata jäänud tööaega. Kirjalikus menetluses lahendab asja komisjoni juhataja üksinda ja kirjalikult. Seeläbi väheneb vajadus kaasata kaasistujaid ning väheneb ka TVK dokumendihalduse spetsialistide töökoormus. Praktikas tähendab see, et töötajate aega saab kasutada paindlikumalt, suurendades nii menetlusvõimet kui ka kulutõhusust.</w:t>
      </w:r>
    </w:p>
    <w:p w14:paraId="0F1A41CF"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t>Võrreldes kehtiva olukorraga võib kirjalikult menetletavate nõuete osakaal suureneda 15 protsendipunkti võrra, mille arvelt vabanevad istungiajad. Vabanevad istungiajad saab suunata keerukamate või kiiremat menetlemist vajavate asjade lahendamiseks, mis loob eeldused kogu süsteemi menetluskiiruse paranemiseks.</w:t>
      </w:r>
    </w:p>
    <w:p w14:paraId="2CF25591"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lastRenderedPageBreak/>
        <w:t>Muudatuse mõju avaldumise ulatus on keskmine, sest TVK-d on kirjalikku menetlust kasutanud juba 2018. aastast ning juhatajatel ei ole vaja sellega kohaneda. Uuendus laiendab kirjaliku menetluse kasutusala ka mitterahalistele nõuetele, kuid muudab menetlust pigem tehniliselt kui sisuliselt. Mõju avaldumise sagedus on samuti keskmine, kuna TVK-d kasutavad kirjalikku menetlust pidevalt.</w:t>
      </w:r>
    </w:p>
    <w:p w14:paraId="67C9604F"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ei tuvastatud.</w:t>
      </w:r>
    </w:p>
    <w:p w14:paraId="33809F3A"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m</w:t>
      </w:r>
      <w:r w:rsidRPr="00D06603">
        <w:rPr>
          <w:rFonts w:ascii="Times New Roman" w:hAnsi="Times New Roman" w:cs="Times New Roman"/>
          <w:bCs/>
          <w:sz w:val="24"/>
          <w:szCs w:val="24"/>
        </w:rPr>
        <w:t>uudatusel on positiivne mõju TVK töökorraldusele ja ajaplaneerimisele. Sihtrühm on väike, mõju avaldumise ulatus ja sagedus on keskmised. Ebasoovitavaid mõjusid ei tuvastatud. Kokkuvõttes on mõju oluline.</w:t>
      </w:r>
    </w:p>
    <w:p w14:paraId="68693674" w14:textId="19312679" w:rsidR="00764ED8" w:rsidRPr="00D06603" w:rsidRDefault="00764ED8" w:rsidP="00764ED8">
      <w:pPr>
        <w:spacing w:line="240" w:lineRule="auto"/>
        <w:jc w:val="both"/>
        <w:rPr>
          <w:rFonts w:ascii="Times New Roman" w:hAnsi="Times New Roman" w:cs="Times New Roman"/>
          <w:b/>
          <w:bCs/>
          <w:sz w:val="24"/>
          <w:szCs w:val="24"/>
        </w:rPr>
      </w:pPr>
      <w:r w:rsidRPr="00D06603">
        <w:rPr>
          <w:rFonts w:ascii="Times New Roman" w:hAnsi="Times New Roman" w:cs="Times New Roman"/>
          <w:b/>
          <w:bCs/>
          <w:sz w:val="24"/>
          <w:szCs w:val="24"/>
        </w:rPr>
        <w:t xml:space="preserve">Muudatus 2. Kiirendatakse menetlusprotsessi, sh luuakse </w:t>
      </w:r>
      <w:proofErr w:type="spellStart"/>
      <w:r w:rsidRPr="00D06603">
        <w:rPr>
          <w:rFonts w:ascii="Times New Roman" w:hAnsi="Times New Roman" w:cs="Times New Roman"/>
          <w:b/>
          <w:bCs/>
          <w:sz w:val="24"/>
          <w:szCs w:val="24"/>
        </w:rPr>
        <w:t>tagaseljaotsuse</w:t>
      </w:r>
      <w:proofErr w:type="spellEnd"/>
      <w:r w:rsidRPr="00D06603">
        <w:rPr>
          <w:rFonts w:ascii="Times New Roman" w:hAnsi="Times New Roman" w:cs="Times New Roman"/>
          <w:b/>
          <w:bCs/>
          <w:sz w:val="24"/>
          <w:szCs w:val="24"/>
        </w:rPr>
        <w:t xml:space="preserve"> tegemise võimalus ning tugevdatakse tähtaegadest kinnipidamist ja poole vastutust tõlgi pädevuse eest (eelnõu punktid 5</w:t>
      </w:r>
      <w:r w:rsidR="0056712E">
        <w:rPr>
          <w:rFonts w:ascii="Times New Roman" w:hAnsi="Times New Roman" w:cs="Times New Roman"/>
          <w:b/>
          <w:bCs/>
          <w:sz w:val="24"/>
          <w:szCs w:val="24"/>
        </w:rPr>
        <w:t>1</w:t>
      </w:r>
      <w:r w:rsidRPr="00D06603">
        <w:rPr>
          <w:rFonts w:ascii="Times New Roman" w:hAnsi="Times New Roman" w:cs="Times New Roman"/>
          <w:b/>
          <w:bCs/>
          <w:sz w:val="24"/>
          <w:szCs w:val="24"/>
        </w:rPr>
        <w:t>, 5</w:t>
      </w:r>
      <w:r w:rsidR="00741872">
        <w:rPr>
          <w:rFonts w:ascii="Times New Roman" w:hAnsi="Times New Roman" w:cs="Times New Roman"/>
          <w:b/>
          <w:bCs/>
          <w:sz w:val="24"/>
          <w:szCs w:val="24"/>
        </w:rPr>
        <w:t>3</w:t>
      </w:r>
      <w:r w:rsidRPr="00D06603">
        <w:rPr>
          <w:rFonts w:ascii="Times New Roman" w:hAnsi="Times New Roman" w:cs="Times New Roman"/>
          <w:b/>
          <w:bCs/>
          <w:sz w:val="24"/>
          <w:szCs w:val="24"/>
        </w:rPr>
        <w:t>, 12)</w:t>
      </w:r>
    </w:p>
    <w:p w14:paraId="275AFDCC"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Sotsiaalne ja majanduslik mõju</w:t>
      </w:r>
    </w:p>
    <w:p w14:paraId="68C74609"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commentRangeStart w:id="66"/>
      <w:r w:rsidRPr="00D06603">
        <w:rPr>
          <w:rFonts w:ascii="Times New Roman" w:hAnsi="Times New Roman" w:cs="Times New Roman"/>
          <w:sz w:val="24"/>
          <w:szCs w:val="24"/>
        </w:rPr>
        <w:t>töötajad ja tööandjad, kellest pöördub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aastas vastavalt 0,3% ja 0,2%.</w:t>
      </w:r>
      <w:commentRangeEnd w:id="66"/>
      <w:r w:rsidR="001C64B5">
        <w:rPr>
          <w:rStyle w:val="Kommentaariviide"/>
        </w:rPr>
        <w:commentReference w:id="66"/>
      </w:r>
    </w:p>
    <w:p w14:paraId="3FD6B9AF" w14:textId="77777777" w:rsidR="00764ED8" w:rsidRPr="00D06603" w:rsidRDefault="00764ED8" w:rsidP="00764ED8">
      <w:pPr>
        <w:spacing w:afterLines="60" w:after="144" w:line="240" w:lineRule="auto"/>
        <w:jc w:val="both"/>
        <w:rPr>
          <w:rFonts w:ascii="Times New Roman" w:eastAsia="Times New Roman" w:hAnsi="Times New Roman" w:cs="Times New Roman"/>
          <w:sz w:val="24"/>
          <w:szCs w:val="24"/>
          <w:lang w:eastAsia="et-EE"/>
        </w:rPr>
      </w:pPr>
      <w:r w:rsidRPr="00D06603">
        <w:rPr>
          <w:rFonts w:ascii="Times New Roman" w:eastAsia="Times New Roman" w:hAnsi="Times New Roman" w:cs="Times New Roman"/>
          <w:b/>
          <w:bCs/>
          <w:sz w:val="24"/>
          <w:szCs w:val="24"/>
          <w:lang w:eastAsia="et-EE"/>
        </w:rPr>
        <w:t>Avalduva mõju kirjeldus, ulatus ja sagedus:</w:t>
      </w:r>
      <w:r w:rsidRPr="00D06603">
        <w:rPr>
          <w:rFonts w:ascii="Times New Roman" w:eastAsia="Times New Roman" w:hAnsi="Times New Roman" w:cs="Times New Roman"/>
          <w:sz w:val="24"/>
          <w:szCs w:val="24"/>
          <w:lang w:eastAsia="et-EE"/>
        </w:rPr>
        <w:t xml:space="preserve"> TVK-de töös esineb sageli olukordi, kus vastaspool ei reageeri või ei ilmu istungile. Täpne statistika nende olukordade sageduse kohta puudub, kuid hinnanguliselt võib see ulatuda üle 300 menetluseni aastas (näiteks on üks TVK juhataja hinnanud, et iga seitsmes avaldus jääb vastaspoole vastuseta). Kavandatava muudatusega võimaldatakse sellistes olukordades teha </w:t>
      </w:r>
      <w:proofErr w:type="spellStart"/>
      <w:r w:rsidRPr="00D06603">
        <w:rPr>
          <w:rFonts w:ascii="Times New Roman" w:eastAsia="Times New Roman" w:hAnsi="Times New Roman" w:cs="Times New Roman"/>
          <w:sz w:val="24"/>
          <w:szCs w:val="24"/>
          <w:lang w:eastAsia="et-EE"/>
        </w:rPr>
        <w:t>tagaseljaotsus</w:t>
      </w:r>
      <w:proofErr w:type="spellEnd"/>
      <w:r w:rsidRPr="00D06603">
        <w:rPr>
          <w:rFonts w:ascii="Times New Roman" w:eastAsia="Times New Roman" w:hAnsi="Times New Roman" w:cs="Times New Roman"/>
          <w:sz w:val="24"/>
          <w:szCs w:val="24"/>
          <w:lang w:eastAsia="et-EE"/>
        </w:rPr>
        <w:t>.</w:t>
      </w:r>
      <w:r w:rsidRPr="00D06603">
        <w:rPr>
          <w:rFonts w:ascii="Times New Roman" w:eastAsia="Times New Roman" w:hAnsi="Times New Roman" w:cs="Times New Roman"/>
          <w:b/>
          <w:bCs/>
          <w:sz w:val="24"/>
          <w:szCs w:val="24"/>
          <w:lang w:eastAsia="et-EE"/>
        </w:rPr>
        <w:t xml:space="preserve"> </w:t>
      </w:r>
      <w:proofErr w:type="spellStart"/>
      <w:r w:rsidRPr="00D06603">
        <w:rPr>
          <w:rFonts w:ascii="Times New Roman" w:eastAsia="Times New Roman" w:hAnsi="Times New Roman" w:cs="Times New Roman"/>
          <w:sz w:val="24"/>
          <w:szCs w:val="24"/>
          <w:lang w:eastAsia="et-EE"/>
        </w:rPr>
        <w:t>Tagaseljaotsuse</w:t>
      </w:r>
      <w:proofErr w:type="spellEnd"/>
      <w:r w:rsidRPr="00D06603">
        <w:rPr>
          <w:rFonts w:ascii="Times New Roman" w:eastAsia="Times New Roman" w:hAnsi="Times New Roman" w:cs="Times New Roman"/>
          <w:sz w:val="24"/>
          <w:szCs w:val="24"/>
          <w:lang w:eastAsia="et-EE"/>
        </w:rPr>
        <w:t xml:space="preserve"> tegemise lubamine lihtsustab ja kiirendab töövaidluse lahendamist, kuna mõjuva põhjuseta vastamata jätmise ja istungile mitteilmumise korral loetakse avaldaja esitatud asjaolud vastaspoole poolt omaksvõetuks ning TVK juhataja ei pea koostama mahukat analüüsi vastaspoole argumentide kohta. Sisuliselt on tegu lihtsustatud otsusega ning otsuse kirjutamine muutub võrreldes kehtiva praktikaga kiiremaks. Muudatuse positiivset mõju suurendab asjaolu, et eelnõuga on kavandatud ka võimalus </w:t>
      </w:r>
      <w:proofErr w:type="spellStart"/>
      <w:r w:rsidRPr="00D06603">
        <w:rPr>
          <w:rFonts w:ascii="Times New Roman" w:eastAsia="Times New Roman" w:hAnsi="Times New Roman" w:cs="Times New Roman"/>
          <w:sz w:val="24"/>
          <w:szCs w:val="24"/>
          <w:lang w:eastAsia="et-EE"/>
        </w:rPr>
        <w:t>tagaseljaotsus</w:t>
      </w:r>
      <w:proofErr w:type="spellEnd"/>
      <w:r w:rsidRPr="00D06603">
        <w:rPr>
          <w:rFonts w:ascii="Times New Roman" w:eastAsia="Times New Roman" w:hAnsi="Times New Roman" w:cs="Times New Roman"/>
          <w:sz w:val="24"/>
          <w:szCs w:val="24"/>
          <w:lang w:eastAsia="et-EE"/>
        </w:rPr>
        <w:t xml:space="preserve"> viivitamata täitmisele pöörata (eelnõu punkt 83). Kuna valdava osa avaldustest esitavad töötajad (</w:t>
      </w:r>
      <w:r w:rsidRPr="00D06603">
        <w:rPr>
          <w:rFonts w:ascii="Times New Roman" w:eastAsia="Times New Roman" w:hAnsi="Times New Roman" w:cs="Times New Roman"/>
          <w:i/>
          <w:iCs/>
          <w:sz w:val="24"/>
          <w:szCs w:val="24"/>
          <w:lang w:eastAsia="et-EE"/>
        </w:rPr>
        <w:t>ca</w:t>
      </w:r>
      <w:r w:rsidRPr="00D06603">
        <w:rPr>
          <w:rFonts w:ascii="Times New Roman" w:eastAsia="Times New Roman" w:hAnsi="Times New Roman" w:cs="Times New Roman"/>
          <w:sz w:val="24"/>
          <w:szCs w:val="24"/>
          <w:lang w:eastAsia="et-EE"/>
        </w:rPr>
        <w:t xml:space="preserve"> 90%), tähendab muudatus peamiselt töötajate jaoks võimalust saada väiksema ajakuluga otsus, kui tööandja ei tee koostööd. Teisalt annab muudatus vastaspoolele selge signaali, et passiivsus viib siiski otsuseni ka poole osaluseta, mis soodustab aktiivsemat osalust menetlusprotsessis ning vähendab menetluse pahatahtlikku venitamist.</w:t>
      </w:r>
    </w:p>
    <w:p w14:paraId="2B9E566D" w14:textId="77777777" w:rsidR="00764ED8" w:rsidRPr="00D06603" w:rsidRDefault="00764ED8" w:rsidP="00764ED8">
      <w:pPr>
        <w:spacing w:afterLines="60" w:after="144" w:line="240" w:lineRule="auto"/>
        <w:jc w:val="both"/>
        <w:rPr>
          <w:rFonts w:ascii="Times New Roman" w:eastAsia="Times New Roman" w:hAnsi="Times New Roman" w:cs="Times New Roman"/>
          <w:sz w:val="24"/>
          <w:szCs w:val="24"/>
          <w:lang w:eastAsia="et-EE"/>
        </w:rPr>
      </w:pPr>
      <w:r w:rsidRPr="00D06603">
        <w:rPr>
          <w:rFonts w:ascii="Times New Roman" w:eastAsia="Times New Roman" w:hAnsi="Times New Roman" w:cs="Times New Roman"/>
          <w:sz w:val="24"/>
          <w:szCs w:val="24"/>
          <w:lang w:eastAsia="et-EE"/>
        </w:rPr>
        <w:t xml:space="preserve">Menetluse efektiivsust toetavad ka muudatused tõendite tähtaegades ja tõlgi nõuetes. Sageli ei pea pooled kinni TVK tähtaegadest tõendite esitamisel – olgu teadmatusest, ajapuudusest või pahatahtlikult –, esitades need tihti ka alles istungil. Selge reegli kehtestamine, et mõjuva põhjuseta tähtajast hiljem esitatud tõendeid ei arvestata, motiveerib mõlemaid pooli argumente ja tõendeid õigeks ajaks esitama, andes samas võimaluse vältida menetluse venima jäämist, kui tähtaegadest siiski kinni ei peeta. Samamoodi parandab menetluse efektiivsust nõue, mis paneb selgelt vastutuse tõlgi tagamise ja tema pädevuse eest sellele poolele, kes tõlki vajab. Kui tõlki ei ole või tõlge ei ole piisav, saab menetlusega siiski edasi liikuda ning vaidluse tempokalt lahendada, mitte ei pea korraldama kordusistungeid, mis menetlust venitavad. Viimase rahvaloenduse (2021) kohaselt umbes 33% inimesi räägivad emakeelena muud keelt kui eesti keelt ning tööinspektsiooni hinnangul võib </w:t>
      </w:r>
      <w:r w:rsidRPr="00D06603">
        <w:rPr>
          <w:rFonts w:ascii="Times New Roman" w:eastAsia="Times New Roman" w:hAnsi="Times New Roman" w:cs="Times New Roman"/>
          <w:i/>
          <w:iCs/>
          <w:sz w:val="24"/>
          <w:szCs w:val="24"/>
          <w:lang w:eastAsia="et-EE"/>
        </w:rPr>
        <w:t>ca</w:t>
      </w:r>
      <w:r w:rsidRPr="00D06603">
        <w:rPr>
          <w:rFonts w:ascii="Times New Roman" w:eastAsia="Times New Roman" w:hAnsi="Times New Roman" w:cs="Times New Roman"/>
          <w:sz w:val="24"/>
          <w:szCs w:val="24"/>
          <w:lang w:eastAsia="et-EE"/>
        </w:rPr>
        <w:t xml:space="preserve"> 10–15% TVK-</w:t>
      </w:r>
      <w:proofErr w:type="spellStart"/>
      <w:r w:rsidRPr="00D06603">
        <w:rPr>
          <w:rFonts w:ascii="Times New Roman" w:eastAsia="Times New Roman" w:hAnsi="Times New Roman" w:cs="Times New Roman"/>
          <w:sz w:val="24"/>
          <w:szCs w:val="24"/>
          <w:lang w:eastAsia="et-EE"/>
        </w:rPr>
        <w:t>sse</w:t>
      </w:r>
      <w:proofErr w:type="spellEnd"/>
      <w:r w:rsidRPr="00D06603">
        <w:rPr>
          <w:rFonts w:ascii="Times New Roman" w:eastAsia="Times New Roman" w:hAnsi="Times New Roman" w:cs="Times New Roman"/>
          <w:sz w:val="24"/>
          <w:szCs w:val="24"/>
          <w:lang w:eastAsia="et-EE"/>
        </w:rPr>
        <w:t xml:space="preserve"> </w:t>
      </w:r>
      <w:proofErr w:type="spellStart"/>
      <w:r w:rsidRPr="00D06603">
        <w:rPr>
          <w:rFonts w:ascii="Times New Roman" w:eastAsia="Times New Roman" w:hAnsi="Times New Roman" w:cs="Times New Roman"/>
          <w:sz w:val="24"/>
          <w:szCs w:val="24"/>
          <w:lang w:eastAsia="et-EE"/>
        </w:rPr>
        <w:t>pöördujatest</w:t>
      </w:r>
      <w:proofErr w:type="spellEnd"/>
      <w:r w:rsidRPr="00D06603">
        <w:rPr>
          <w:rFonts w:ascii="Times New Roman" w:eastAsia="Times New Roman" w:hAnsi="Times New Roman" w:cs="Times New Roman"/>
          <w:sz w:val="24"/>
          <w:szCs w:val="24"/>
          <w:lang w:eastAsia="et-EE"/>
        </w:rPr>
        <w:t xml:space="preserve"> vajada tõlgi abi.</w:t>
      </w:r>
    </w:p>
    <w:p w14:paraId="7D5B523A"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eastAsia="Times New Roman" w:hAnsi="Times New Roman" w:cs="Times New Roman"/>
          <w:sz w:val="24"/>
          <w:szCs w:val="24"/>
          <w:lang w:eastAsia="et-EE"/>
        </w:rPr>
        <w:t xml:space="preserve">Kokkuvõttes muudavad muudatused töövaidlused kiiremaks ja õiglasemaks. Avaldaja saab kiiremini lahenduse, kui vastaspool koostööd ei tee. Samuti tugevdab </w:t>
      </w:r>
      <w:proofErr w:type="spellStart"/>
      <w:r w:rsidRPr="00D06603">
        <w:rPr>
          <w:rFonts w:ascii="Times New Roman" w:eastAsia="Times New Roman" w:hAnsi="Times New Roman" w:cs="Times New Roman"/>
          <w:sz w:val="24"/>
          <w:szCs w:val="24"/>
          <w:lang w:eastAsia="et-EE"/>
        </w:rPr>
        <w:t>tagaseljaotsuse</w:t>
      </w:r>
      <w:proofErr w:type="spellEnd"/>
      <w:r w:rsidRPr="00D06603">
        <w:rPr>
          <w:rFonts w:ascii="Times New Roman" w:eastAsia="Times New Roman" w:hAnsi="Times New Roman" w:cs="Times New Roman"/>
          <w:sz w:val="24"/>
          <w:szCs w:val="24"/>
          <w:lang w:eastAsia="et-EE"/>
        </w:rPr>
        <w:t xml:space="preserve"> võimaluse sätestamine ühiskondlikku õiglustunnet, sest see välistab olukorra, kus töövaidlus jääb venima vaid seetõttu, et üks pool menetlust eirab. See muudab süsteemi prognoositavamaks ja usaldusväärsemaks kõigile osapooltele. </w:t>
      </w:r>
      <w:r w:rsidRPr="00D06603">
        <w:rPr>
          <w:rFonts w:ascii="Times New Roman" w:hAnsi="Times New Roman" w:cs="Times New Roman"/>
          <w:sz w:val="24"/>
          <w:szCs w:val="24"/>
        </w:rPr>
        <w:t xml:space="preserve">Mõju avaldumise ulatus on suur, kuivõrd võrreldes </w:t>
      </w:r>
      <w:r w:rsidRPr="00D06603">
        <w:rPr>
          <w:rFonts w:ascii="Times New Roman" w:hAnsi="Times New Roman" w:cs="Times New Roman"/>
          <w:sz w:val="24"/>
          <w:szCs w:val="24"/>
        </w:rPr>
        <w:lastRenderedPageBreak/>
        <w:t>kehtiva olukorraga on osapooled sunnitud täpsemalt jälgima tähtaegu ja vältima passiivsust, mis nõuab ka sihipärast kohanemist. Mõju avaldumise sagedus on väike, kuivõrd töövaidlusi esineb sihtrühma kui terviku hulgas harva.</w:t>
      </w:r>
    </w:p>
    <w:p w14:paraId="336E6578"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tegemine olukorras, kus vastaspool ei ole mõistnud selle tagajärgi, võib suurendada vastaspoole rahulolematust. Riski leevendab asjaolu, et seaduses sätestatakse selged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tegemise tingimused ning tugevdatakse TVK selgituskohustust, mistõttu TVK saab täpselt pooltele selgitada passiivsuse ja tähtaegade järgimata jätmise tagajärgi. Samuti sätestatakse mitu asjaolu, mille korral </w:t>
      </w:r>
      <w:proofErr w:type="spellStart"/>
      <w:r w:rsidRPr="00D06603">
        <w:rPr>
          <w:rFonts w:ascii="Times New Roman" w:hAnsi="Times New Roman" w:cs="Times New Roman"/>
          <w:sz w:val="24"/>
          <w:szCs w:val="24"/>
        </w:rPr>
        <w:t>tagaseljaotsust</w:t>
      </w:r>
      <w:proofErr w:type="spellEnd"/>
      <w:r w:rsidRPr="00D06603">
        <w:rPr>
          <w:rFonts w:ascii="Times New Roman" w:hAnsi="Times New Roman" w:cs="Times New Roman"/>
          <w:sz w:val="24"/>
          <w:szCs w:val="24"/>
        </w:rPr>
        <w:t xml:space="preserve"> teha ei saa (nt mõjuv põhjus hilinemiseks või osapoolt ei ole teavitatud tagajärgedest). Pooltel on ka õigus taotleda otsuse tühistamist ja menetluse taastamist mõjuva põhjuse korral. Tähtajast hiljem esitatud tõendite ning ebapädeva tõlgi mittearvestamine võivad samuti osapooltes rahulolematust tekitada, kuid selgituskohustus ja TVK juhataja kaalutlusõigus (erandjuhtudel on võimalik otsustada, et istung lükatakse siiski edasi) leevendavad seda riski.</w:t>
      </w:r>
    </w:p>
    <w:p w14:paraId="68F40B96"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m</w:t>
      </w:r>
      <w:r w:rsidRPr="00D06603">
        <w:rPr>
          <w:rFonts w:ascii="Times New Roman" w:hAnsi="Times New Roman" w:cs="Times New Roman"/>
          <w:bCs/>
          <w:sz w:val="24"/>
          <w:szCs w:val="24"/>
        </w:rPr>
        <w:t>uudatusel on positiivne mõju töösuhte osapooltele. Sihtrühm on väike, mõju avaldumise ulatus on suur, kuid sagedus on väike. Ebasoovitavate mõjude risk on väike. Kokkuvõttes on mõju oluline.</w:t>
      </w:r>
    </w:p>
    <w:p w14:paraId="756D653C"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Mõju riigiasutustele</w:t>
      </w:r>
    </w:p>
    <w:p w14:paraId="00D1B6A5"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töövaidluskomisjonid, st 8 TVK juhatajat ning 222 kaasistujat.</w:t>
      </w:r>
    </w:p>
    <w:p w14:paraId="2D3783BD"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 xml:space="preserve">muudatusel on positiivne mõju TVK töökorraldusele, eelkõige menetluste kiirusele ja juhatajate ajaplaneerimisele. Võimalus teha </w:t>
      </w:r>
      <w:proofErr w:type="spellStart"/>
      <w:r w:rsidRPr="00D06603">
        <w:rPr>
          <w:rFonts w:ascii="Times New Roman" w:hAnsi="Times New Roman" w:cs="Times New Roman"/>
          <w:sz w:val="24"/>
          <w:szCs w:val="24"/>
        </w:rPr>
        <w:t>tagaseljaotsus</w:t>
      </w:r>
      <w:proofErr w:type="spellEnd"/>
      <w:r w:rsidRPr="00D06603">
        <w:rPr>
          <w:rFonts w:ascii="Times New Roman" w:hAnsi="Times New Roman" w:cs="Times New Roman"/>
          <w:sz w:val="24"/>
          <w:szCs w:val="24"/>
        </w:rPr>
        <w:t xml:space="preserve"> vabastab TVK juhatajatele aega, mille saab omakorda pühendada keerukamate juhtumite süvitsi lahendamiseks. Seni on TVK juhatajad kasutanud mõningal määral ka muid võimalusi, sh mõni TVK juhataja on kasutanud analoogiat tsiviilkohtumenetluse praktikast ning teinud lihtsustatud põhjendustega otsuse. See aga tekitab otsustes ebakõla ja vähendab õigusselgust, õõnestades ka TVK usaldusväärsust ja mainet. Kui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tegemise võimalus on selgelt seaduses reguleeritud, siis on TVK juhatajatel selged tingimused ja piirid, mis omakorda aitab koormust ühtlustada ning mainet hoida.</w:t>
      </w:r>
    </w:p>
    <w:p w14:paraId="45C5A6A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Uus kord võimaldab vältida menetluse venima jäämist ning vähendab ressursimahukate kordusistungite vajadust juhtudel, kus pool ei ole tähtajaks esitanud tõendeid või ei ole taganud tõlgi osalemist. Hilinenud tõendid, sobimatu tõlk ja tõlgi puudumine ongi praegu olnud sagedasemad põhjused, miks istungeid edasi lükatakse. Kui juhatajal on selge õigus jätta sellised hilinenud dokumendid või taotlused arvestamata või piirduda ühe istungiga ka juhul, kui tõlge ei ole kvaliteetne, saab TVK oma tööaega paremini planeerida ja vältida tarbetuid viivitusi. Muudatus suurendab TVK autoriteeti ja menetluse läbipaistvust, sest pooled ei saa enam kasutada venitustaktikat. See omakorda suurendab usaldust komisjoni suhtes ja vähendab alusetuid etteheiteid erapoolikuse kohta.</w:t>
      </w:r>
    </w:p>
    <w:p w14:paraId="4A9728F6"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Muudatused lähendavad TVK praktikat kohtumenetlusele, säilitades paindlikkuse, mis on TVK eripära. Kokkuvõttes paraneb menetluse kiirus, TVK töökorraldus ja ressursikasutus ning avalikkuse usaldus töövaidlusmenetluse vastu. Muudatuse mõju ulatus on keskmine, sest eeldab TVK-</w:t>
      </w:r>
      <w:proofErr w:type="spellStart"/>
      <w:r w:rsidRPr="00D06603">
        <w:rPr>
          <w:rFonts w:ascii="Times New Roman" w:hAnsi="Times New Roman" w:cs="Times New Roman"/>
          <w:sz w:val="24"/>
          <w:szCs w:val="24"/>
        </w:rPr>
        <w:t>delt</w:t>
      </w:r>
      <w:proofErr w:type="spellEnd"/>
      <w:r w:rsidRPr="00D06603">
        <w:rPr>
          <w:rFonts w:ascii="Times New Roman" w:hAnsi="Times New Roman" w:cs="Times New Roman"/>
          <w:sz w:val="24"/>
          <w:szCs w:val="24"/>
        </w:rPr>
        <w:t xml:space="preserve"> mõningal määral kohanemist (nt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tegemise tingimuste töösse üle võtmine). Mõju avaldumise sagedus on suur, kuna TVK-d puutuvad tähtaegade ületamise, vastaspoole passiivsuse ja tõlkidega kokku igal argipäeval.</w:t>
      </w:r>
    </w:p>
    <w:p w14:paraId="240B4C78"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tegemine võib tekitada olukorra, kus pool tunneb, et teda ei kaasatud piisavalt või ta ei ole mõistnud oma tegevuse tagajärgi. See võib tuua kaasa rahulolematust ning suurendada kaebusi, mis omakorda tähendab lisakoormust ka TVK-</w:t>
      </w:r>
      <w:proofErr w:type="spellStart"/>
      <w:r w:rsidRPr="00D06603">
        <w:rPr>
          <w:rFonts w:ascii="Times New Roman" w:hAnsi="Times New Roman" w:cs="Times New Roman"/>
          <w:sz w:val="24"/>
          <w:szCs w:val="24"/>
        </w:rPr>
        <w:t>le</w:t>
      </w:r>
      <w:proofErr w:type="spellEnd"/>
      <w:r w:rsidRPr="00D06603">
        <w:rPr>
          <w:rFonts w:ascii="Times New Roman" w:hAnsi="Times New Roman" w:cs="Times New Roman"/>
          <w:sz w:val="24"/>
          <w:szCs w:val="24"/>
        </w:rPr>
        <w:t xml:space="preserve">. Risk on suurem juhtudel, kus vastaspoolele ei olnud piisavalt arusaadavalt selgitatud, et </w:t>
      </w:r>
      <w:r w:rsidRPr="00D06603">
        <w:rPr>
          <w:rFonts w:ascii="Times New Roman" w:hAnsi="Times New Roman" w:cs="Times New Roman"/>
          <w:sz w:val="24"/>
          <w:szCs w:val="24"/>
        </w:rPr>
        <w:lastRenderedPageBreak/>
        <w:t xml:space="preserve">passiivsus või istungile mitteilmumine võib viia sisulise otsuse tegemiseni. Riski leevendab asjaolu, et seaduses sätestatakse selged </w:t>
      </w:r>
      <w:proofErr w:type="spellStart"/>
      <w:r w:rsidRPr="00D06603">
        <w:rPr>
          <w:rFonts w:ascii="Times New Roman" w:hAnsi="Times New Roman" w:cs="Times New Roman"/>
          <w:sz w:val="24"/>
          <w:szCs w:val="24"/>
        </w:rPr>
        <w:t>tagaseljaotsuse</w:t>
      </w:r>
      <w:proofErr w:type="spellEnd"/>
      <w:r w:rsidRPr="00D06603">
        <w:rPr>
          <w:rFonts w:ascii="Times New Roman" w:hAnsi="Times New Roman" w:cs="Times New Roman"/>
          <w:sz w:val="24"/>
          <w:szCs w:val="24"/>
        </w:rPr>
        <w:t xml:space="preserve"> tegemise tingimused, mida on võimalik pooltele ka selgitada, ning eelnõuga tugevdatakse TVK selgituskohustust. Lisaks nähakse ette mitu selget välistavat kriteeriumi, mille puhul </w:t>
      </w:r>
      <w:proofErr w:type="spellStart"/>
      <w:r w:rsidRPr="00D06603">
        <w:rPr>
          <w:rFonts w:ascii="Times New Roman" w:hAnsi="Times New Roman" w:cs="Times New Roman"/>
          <w:sz w:val="24"/>
          <w:szCs w:val="24"/>
        </w:rPr>
        <w:t>tagaseljaotsust</w:t>
      </w:r>
      <w:proofErr w:type="spellEnd"/>
      <w:r w:rsidRPr="00D06603">
        <w:rPr>
          <w:rFonts w:ascii="Times New Roman" w:hAnsi="Times New Roman" w:cs="Times New Roman"/>
          <w:sz w:val="24"/>
          <w:szCs w:val="24"/>
        </w:rPr>
        <w:t xml:space="preserve"> teha ei tohi. Säilib TVK juhataja kaalutlusõigus erandjuhtumitel, mis võimaldab TVK-l arvestada konkreetse juhtumi eripära.</w:t>
      </w:r>
    </w:p>
    <w:p w14:paraId="0C9865FC"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bCs/>
          <w:sz w:val="24"/>
          <w:szCs w:val="24"/>
        </w:rPr>
        <w:t>muudatusel on positiivne mõju TVK töökorraldusele. Sihtrühm on väike, mõju avaldumise ulatus on keskmine ja sagedus suur. Ebasoovitavate mõjude risk on väike. Kokkuvõttes on mõju oluline.</w:t>
      </w:r>
    </w:p>
    <w:p w14:paraId="4D8D3DFA" w14:textId="4CFE55FE" w:rsidR="00764ED8" w:rsidRPr="00D06603" w:rsidRDefault="00764ED8" w:rsidP="00764ED8">
      <w:pPr>
        <w:spacing w:line="240" w:lineRule="auto"/>
        <w:jc w:val="both"/>
        <w:rPr>
          <w:rFonts w:ascii="Times New Roman" w:hAnsi="Times New Roman" w:cs="Times New Roman"/>
          <w:b/>
          <w:bCs/>
          <w:sz w:val="24"/>
          <w:szCs w:val="24"/>
        </w:rPr>
      </w:pPr>
      <w:r w:rsidRPr="00D06603">
        <w:rPr>
          <w:rFonts w:ascii="Times New Roman" w:hAnsi="Times New Roman" w:cs="Times New Roman"/>
          <w:b/>
          <w:bCs/>
          <w:sz w:val="24"/>
          <w:szCs w:val="24"/>
        </w:rPr>
        <w:t>Muudatus 3. Nõudeid saab osaliselt menetlusse võtta ning sätestatakse TVK selgituskohustus (eelnõu punktid 2</w:t>
      </w:r>
      <w:r w:rsidR="00783646">
        <w:rPr>
          <w:rFonts w:ascii="Times New Roman" w:hAnsi="Times New Roman" w:cs="Times New Roman"/>
          <w:b/>
          <w:bCs/>
          <w:sz w:val="24"/>
          <w:szCs w:val="24"/>
        </w:rPr>
        <w:t>7</w:t>
      </w:r>
      <w:r w:rsidRPr="00D06603">
        <w:rPr>
          <w:rFonts w:ascii="Times New Roman" w:hAnsi="Times New Roman" w:cs="Times New Roman"/>
          <w:b/>
          <w:bCs/>
          <w:sz w:val="24"/>
          <w:szCs w:val="24"/>
        </w:rPr>
        <w:t xml:space="preserve"> ja </w:t>
      </w:r>
      <w:commentRangeStart w:id="67"/>
      <w:r w:rsidRPr="00D06603">
        <w:rPr>
          <w:rFonts w:ascii="Times New Roman" w:hAnsi="Times New Roman" w:cs="Times New Roman"/>
          <w:b/>
          <w:bCs/>
          <w:sz w:val="24"/>
          <w:szCs w:val="24"/>
        </w:rPr>
        <w:t>1</w:t>
      </w:r>
      <w:r w:rsidR="00C95513">
        <w:rPr>
          <w:rFonts w:ascii="Times New Roman" w:hAnsi="Times New Roman" w:cs="Times New Roman"/>
          <w:b/>
          <w:bCs/>
          <w:sz w:val="24"/>
          <w:szCs w:val="24"/>
        </w:rPr>
        <w:t>1</w:t>
      </w:r>
      <w:commentRangeEnd w:id="67"/>
      <w:r w:rsidR="00486453">
        <w:rPr>
          <w:rStyle w:val="Kommentaariviide"/>
        </w:rPr>
        <w:commentReference w:id="67"/>
      </w:r>
      <w:r w:rsidRPr="00D06603">
        <w:rPr>
          <w:rFonts w:ascii="Times New Roman" w:hAnsi="Times New Roman" w:cs="Times New Roman"/>
          <w:b/>
          <w:bCs/>
          <w:sz w:val="24"/>
          <w:szCs w:val="24"/>
        </w:rPr>
        <w:t>)</w:t>
      </w:r>
    </w:p>
    <w:p w14:paraId="3E8F79F6"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Sotsiaalne ja majanduslik mõju</w:t>
      </w:r>
    </w:p>
    <w:p w14:paraId="2146998D"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töötajad ja tööandjad, kellest pöördub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aastas vastavalt 0,3% ja 0,2%.</w:t>
      </w:r>
    </w:p>
    <w:p w14:paraId="60816F09" w14:textId="77777777" w:rsidR="00764ED8" w:rsidRPr="00D06603" w:rsidRDefault="00764ED8" w:rsidP="00764ED8">
      <w:pPr>
        <w:pStyle w:val="Numbered"/>
        <w:tabs>
          <w:tab w:val="clear" w:pos="567"/>
        </w:tabs>
        <w:spacing w:afterLines="60" w:after="144" w:line="240" w:lineRule="auto"/>
        <w:ind w:left="0" w:firstLine="0"/>
        <w:jc w:val="both"/>
        <w:rPr>
          <w:rFonts w:ascii="Times New Roman" w:hAnsi="Times New Roman" w:cs="Times New Roman"/>
        </w:rPr>
      </w:pPr>
      <w:r w:rsidRPr="00D06603">
        <w:rPr>
          <w:rFonts w:ascii="Times New Roman" w:hAnsi="Times New Roman" w:cs="Times New Roman"/>
          <w:b/>
        </w:rPr>
        <w:t>Avalduva mõju kirjeldus, ulatus ja sagedus:</w:t>
      </w:r>
      <w:r w:rsidRPr="00D06603">
        <w:rPr>
          <w:rFonts w:ascii="Times New Roman" w:hAnsi="Times New Roman" w:cs="Times New Roman"/>
          <w:bCs/>
        </w:rPr>
        <w:t xml:space="preserve"> </w:t>
      </w:r>
      <w:r w:rsidRPr="00D06603">
        <w:rPr>
          <w:rFonts w:ascii="Times New Roman" w:hAnsi="Times New Roman" w:cs="Times New Roman"/>
        </w:rPr>
        <w:t>töövaidluse osapooled ei pea menetluses kasutama esindajat ning sageli puuduvad neil õigusteadmised. Justiitsministeeriumi 2023. a analüüsi</w:t>
      </w:r>
      <w:r w:rsidRPr="00D06603">
        <w:rPr>
          <w:rStyle w:val="Allmrkuseviide"/>
          <w:rFonts w:ascii="Times New Roman" w:hAnsi="Times New Roman"/>
        </w:rPr>
        <w:footnoteReference w:id="38"/>
      </w:r>
      <w:r w:rsidRPr="00D06603">
        <w:rPr>
          <w:rFonts w:ascii="Times New Roman" w:hAnsi="Times New Roman" w:cs="Times New Roman"/>
        </w:rPr>
        <w:t xml:space="preserve"> kohaselt on rohkem kui 40% TVK-</w:t>
      </w:r>
      <w:proofErr w:type="spellStart"/>
      <w:r w:rsidRPr="00D06603">
        <w:rPr>
          <w:rFonts w:ascii="Times New Roman" w:hAnsi="Times New Roman" w:cs="Times New Roman"/>
        </w:rPr>
        <w:t>sse</w:t>
      </w:r>
      <w:proofErr w:type="spellEnd"/>
      <w:r w:rsidRPr="00D06603">
        <w:rPr>
          <w:rFonts w:ascii="Times New Roman" w:hAnsi="Times New Roman" w:cs="Times New Roman"/>
        </w:rPr>
        <w:t xml:space="preserve"> esitatud avaldustest puudustega. Levinumad probleemid on seotud nõuete ebaselge sõnastamise, allkirja puudumise või sobimatute või puuduvate tõenditega (sh tõlgete puudumine). Sellised puudused venitavad menetluse kestust ning võivad viia kogu avalduse tagasilükkamiseni isegi siis, kui ainult osa nõuetest on puudustega. 2024. a esitati TVK-</w:t>
      </w:r>
      <w:proofErr w:type="spellStart"/>
      <w:r w:rsidRPr="00D06603">
        <w:rPr>
          <w:rFonts w:ascii="Times New Roman" w:hAnsi="Times New Roman" w:cs="Times New Roman"/>
        </w:rPr>
        <w:t>le</w:t>
      </w:r>
      <w:proofErr w:type="spellEnd"/>
      <w:r w:rsidRPr="00D06603">
        <w:rPr>
          <w:rFonts w:ascii="Times New Roman" w:hAnsi="Times New Roman" w:cs="Times New Roman"/>
        </w:rPr>
        <w:t xml:space="preserve"> kokku 2411 avaldust (sh 90% töötajatelt), milles oli kokku 5250 nõuet – keskmiselt 2,2 nõuet ühe avalduse kohta. Seega võib ühe puudusega nõude tõttu praegu menetlusest välja jääda ka mitu korrektselt esitatud nõuet. 2024. a jäeti ligi viiendik avaldustest menetlusse võtmata, sh puuduste kõrvaldamata jätmise tõttu.</w:t>
      </w:r>
    </w:p>
    <w:p w14:paraId="608D8522" w14:textId="77777777" w:rsidR="00764ED8" w:rsidRPr="00D06603" w:rsidRDefault="00764ED8" w:rsidP="00764ED8">
      <w:pPr>
        <w:pStyle w:val="Numbered"/>
        <w:tabs>
          <w:tab w:val="clear" w:pos="567"/>
        </w:tabs>
        <w:spacing w:afterLines="60" w:after="144" w:line="240" w:lineRule="auto"/>
        <w:ind w:left="0" w:firstLine="0"/>
        <w:jc w:val="both"/>
        <w:rPr>
          <w:rFonts w:ascii="Times New Roman" w:hAnsi="Times New Roman" w:cs="Times New Roman"/>
        </w:rPr>
      </w:pPr>
      <w:r w:rsidRPr="00D06603">
        <w:rPr>
          <w:rFonts w:ascii="Times New Roman" w:hAnsi="Times New Roman" w:cs="Times New Roman"/>
        </w:rPr>
        <w:t>Kavandatav muudatus võimaldab TVK-l võtta menetlusse need nõuded, mille puudused on kõrvaldatud ning neid on võimalik menetleda, isegi kui osa nõuetest pole endiselt korrektsed. See tagab, et kogu avaldus ei kuku menetlusest välja üksnes ühe puudusega nõude tõttu. Lisaks tugevdatakse TVK selgituskohustust, sätestades selgesõnalise kohustuse selgitada menetlusosalistele nende õigusi ja kohustusi ning vajaduse korral teha ettepanekuid avalduse täiendamiseks või tõendite esitamiseks. See suurendab töövaidluse osapoolte teadlikkust ning aitab parandada avalduste ja vastuväidete kvaliteeti. See omakorda tähendab kiiremat menetlust ja suuremat tõenäosust, et TVK-s saab toimuda sisuline arutelu ning teha saab kvaliteetse ja õiglase otsuse.</w:t>
      </w:r>
    </w:p>
    <w:p w14:paraId="698CFE25" w14:textId="77777777" w:rsidR="00764ED8" w:rsidRPr="00D06603" w:rsidRDefault="00764ED8" w:rsidP="00764ED8">
      <w:pPr>
        <w:pStyle w:val="Numbered"/>
        <w:tabs>
          <w:tab w:val="clear" w:pos="567"/>
        </w:tabs>
        <w:spacing w:afterLines="60" w:after="144" w:line="240" w:lineRule="auto"/>
        <w:ind w:left="0" w:firstLine="0"/>
        <w:jc w:val="both"/>
        <w:rPr>
          <w:rFonts w:ascii="Times New Roman" w:hAnsi="Times New Roman" w:cs="Times New Roman"/>
          <w:bCs/>
        </w:rPr>
      </w:pPr>
      <w:r w:rsidRPr="00D06603">
        <w:rPr>
          <w:rFonts w:ascii="Times New Roman" w:hAnsi="Times New Roman" w:cs="Times New Roman"/>
        </w:rPr>
        <w:t xml:space="preserve">Muudatused avaldavad positiivset sotsiaalselt mõju, kuivõrd parandab isikute ligipääsu töövaidluste lahendamise süsteemile, sh nõudmata neilt õigusteadmisi. Kuivõrd 2/3 nõuetest on rahalised, parandavad muudatused potentsiaalselt ka osapoolte majanduslikku toimetulekut. </w:t>
      </w:r>
      <w:r w:rsidRPr="00D06603">
        <w:rPr>
          <w:rFonts w:ascii="Times New Roman" w:hAnsi="Times New Roman" w:cs="Times New Roman"/>
          <w:bCs/>
        </w:rPr>
        <w:t xml:space="preserve">Mõju avaldumise ulatus on keskmine, kuivõrd sihtrühma käitumises võib eeldada muudatuste järel muutusi (nt selgituskohustuse tõttu kirjutatakse kvaliteetsemad avaldused), kuid </w:t>
      </w:r>
      <w:r w:rsidRPr="00D06603">
        <w:rPr>
          <w:rFonts w:ascii="Times New Roman" w:hAnsi="Times New Roman" w:cs="Times New Roman"/>
        </w:rPr>
        <w:t>see ei nõua sihipärast tegutsemist. Mõju avaldumise sagedus on väike, kuivõrd töövaidlusi esineb sihtrühma kui terviku hulgas harva.</w:t>
      </w:r>
    </w:p>
    <w:p w14:paraId="60FEBE16"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ei tuvastatud.</w:t>
      </w:r>
    </w:p>
    <w:p w14:paraId="27CF3A5E"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bCs/>
          <w:sz w:val="24"/>
          <w:szCs w:val="24"/>
        </w:rPr>
        <w:t>muudatusel on positiivne mõju töösuhte osapooltele. Mõjutatud sihtrühm on väike, mõju avaldumise ulatus keskmine, sagedus väike ja ebasoovitavate mõjude risk on väike. Kokkuvõttes on mõju väheoluline.</w:t>
      </w:r>
    </w:p>
    <w:p w14:paraId="53FF02F6"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lastRenderedPageBreak/>
        <w:t>Mõju riigiasutustele</w:t>
      </w:r>
    </w:p>
    <w:p w14:paraId="792176E6"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töövaidluskomisjonid, kus avaldusi lahendab kokku 8 TVK juhatajat ning 222 kaasistujat. Sihtrühm on väike.</w:t>
      </w:r>
    </w:p>
    <w:p w14:paraId="13DB461A"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kui muudatuse tulemusena </w:t>
      </w:r>
      <w:r w:rsidRPr="00D06603">
        <w:rPr>
          <w:rFonts w:ascii="Times New Roman" w:hAnsi="Times New Roman" w:cs="Times New Roman"/>
          <w:sz w:val="24"/>
          <w:szCs w:val="24"/>
        </w:rPr>
        <w:t>võimaldatakse TVK-l võtta menetlusse need nõuded, mille puudused on kõrvaldatud ning neid on võimalik menetleda, isegi kui osa nõuetest pole endiselt korrektsed</w:t>
      </w:r>
      <w:r w:rsidRPr="00D06603">
        <w:rPr>
          <w:rFonts w:ascii="Times New Roman" w:hAnsi="Times New Roman" w:cs="Times New Roman"/>
          <w:bCs/>
          <w:sz w:val="24"/>
          <w:szCs w:val="24"/>
        </w:rPr>
        <w:t>, võib see vähendada TVK-</w:t>
      </w:r>
      <w:proofErr w:type="spellStart"/>
      <w:r w:rsidRPr="00D06603">
        <w:rPr>
          <w:rFonts w:ascii="Times New Roman" w:hAnsi="Times New Roman" w:cs="Times New Roman"/>
          <w:bCs/>
          <w:sz w:val="24"/>
          <w:szCs w:val="24"/>
        </w:rPr>
        <w:t>sse</w:t>
      </w:r>
      <w:proofErr w:type="spellEnd"/>
      <w:r w:rsidRPr="00D06603">
        <w:rPr>
          <w:rFonts w:ascii="Times New Roman" w:hAnsi="Times New Roman" w:cs="Times New Roman"/>
          <w:bCs/>
          <w:sz w:val="24"/>
          <w:szCs w:val="24"/>
        </w:rPr>
        <w:t xml:space="preserve"> </w:t>
      </w:r>
      <w:proofErr w:type="spellStart"/>
      <w:r w:rsidRPr="00D06603">
        <w:rPr>
          <w:rFonts w:ascii="Times New Roman" w:hAnsi="Times New Roman" w:cs="Times New Roman"/>
          <w:bCs/>
          <w:sz w:val="24"/>
          <w:szCs w:val="24"/>
        </w:rPr>
        <w:t>pöördujate</w:t>
      </w:r>
      <w:proofErr w:type="spellEnd"/>
      <w:r w:rsidRPr="00D06603">
        <w:rPr>
          <w:rFonts w:ascii="Times New Roman" w:hAnsi="Times New Roman" w:cs="Times New Roman"/>
          <w:bCs/>
          <w:sz w:val="24"/>
          <w:szCs w:val="24"/>
        </w:rPr>
        <w:t xml:space="preserve"> tunnet ebaõiglasest kohtlemisest, vähendada kaebuste arvu ning suurendada veelgi komisjoni mainet töövaidluste lahendamise usaldusväärse ja kättesaadava kanalina. Võimalus võtta menetlusse vähemalt õigesti esitatud nõuded aitab TVK-l paremini täita oma rolli paindliku ja efektiivse töövaidluste lahendajana.</w:t>
      </w:r>
    </w:p>
    <w:p w14:paraId="30395387"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Cs/>
          <w:sz w:val="24"/>
          <w:szCs w:val="24"/>
        </w:rPr>
        <w:t xml:space="preserve">Teiseks sätestatakse seaduses selgesõnaliselt TVK kohustus selgitada pooltele nende õigusi ja kohustusi, teha ettepanekuid avalduste täiendamiseks ning suunata tõendite esitamisel. Kuigi seda juba mingil määral ka tehakse, loob muudatus selge õigusliku aluse süsteemsemaks ja järjepidevaks selgitustööks. See aitab vältida edasisi vaidlusi poolte erapoolikus kohtlemises ning tagab läbipaistvama ja usaldusväärsema menetlusprotsessi. </w:t>
      </w:r>
    </w:p>
    <w:p w14:paraId="19A268CA"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sz w:val="24"/>
          <w:szCs w:val="24"/>
        </w:rPr>
        <w:t>Muudatuse mõju ulatus on keskmine, sest eeldab TVK-</w:t>
      </w:r>
      <w:proofErr w:type="spellStart"/>
      <w:r w:rsidRPr="00D06603">
        <w:rPr>
          <w:rFonts w:ascii="Times New Roman" w:hAnsi="Times New Roman" w:cs="Times New Roman"/>
          <w:sz w:val="24"/>
          <w:szCs w:val="24"/>
        </w:rPr>
        <w:t>delt</w:t>
      </w:r>
      <w:proofErr w:type="spellEnd"/>
      <w:r w:rsidRPr="00D06603">
        <w:rPr>
          <w:rFonts w:ascii="Times New Roman" w:hAnsi="Times New Roman" w:cs="Times New Roman"/>
          <w:sz w:val="24"/>
          <w:szCs w:val="24"/>
        </w:rPr>
        <w:t xml:space="preserve"> mõningal määral kohanemist, ning mõju avaldumise sagedus on suur, kuna TVK-d puutuvad avaldustega kokku igapäevatöös.</w:t>
      </w:r>
    </w:p>
    <w:p w14:paraId="069AD1CC"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bCs/>
          <w:sz w:val="24"/>
          <w:szCs w:val="24"/>
        </w:rPr>
        <w:t>muudatus võib esialgu suurendada TVK töökoormust, kuna senisest rohkem tuleb pöörata tähelepanu puudustega nõuete selektiivsele menetlemisele ning suhelda töövaidluse osapooltega põhjalikumalt. Töökoormuse kasvu aitab tasakaalustada asjaolu, et selgitustöö ja nõuete osaline menetlusse võtmine teataval määral juba toimib, kuid muudatuse tulemusena muutub töö ühtsemaks ja konkreetsemaks. Lisaks toetab muudatuse rakendamist tööelu infosüsteemi loodav töövaidluste moodul, mis võimaldab juba avalduse esitamise hetkel kuvada menetlusosalistele juhiseid (nt infomullid), kuidas avaldust korrektselt esitada ja milliseid tõendeid lisada. See ennetab puudustega avalduste esitamist ning vähendab komisjoni selgitustööle kuluvat aega tulevikus.</w:t>
      </w:r>
    </w:p>
    <w:p w14:paraId="7C6F2C5D"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bCs/>
          <w:sz w:val="24"/>
          <w:szCs w:val="24"/>
        </w:rPr>
        <w:t>muudatus avaldab positiivset mõju TVK töökorraldusele ja mainele. Sihtrühm on väike, mõju avaldumise ulatus on keskmine ja sagedus suur. Ebasoovitavate mõjude risk on väike. Kokkuvõttes on mõju oluline.</w:t>
      </w:r>
    </w:p>
    <w:p w14:paraId="5005E0E6" w14:textId="77777777" w:rsidR="00764ED8" w:rsidRPr="00D06603" w:rsidRDefault="00764ED8" w:rsidP="00764ED8">
      <w:pPr>
        <w:spacing w:line="240" w:lineRule="auto"/>
        <w:jc w:val="both"/>
        <w:rPr>
          <w:rFonts w:ascii="Times New Roman" w:hAnsi="Times New Roman" w:cs="Times New Roman"/>
          <w:b/>
          <w:bCs/>
          <w:sz w:val="24"/>
          <w:szCs w:val="24"/>
        </w:rPr>
      </w:pPr>
      <w:r w:rsidRPr="00D06603">
        <w:rPr>
          <w:rFonts w:ascii="Times New Roman" w:hAnsi="Times New Roman" w:cs="Times New Roman"/>
          <w:b/>
          <w:bCs/>
          <w:sz w:val="24"/>
          <w:szCs w:val="24"/>
        </w:rPr>
        <w:t>Muudatus 4. Töötaja saab TVK-</w:t>
      </w:r>
      <w:proofErr w:type="spellStart"/>
      <w:r w:rsidRPr="00D06603">
        <w:rPr>
          <w:rFonts w:ascii="Times New Roman" w:hAnsi="Times New Roman" w:cs="Times New Roman"/>
          <w:b/>
          <w:bCs/>
          <w:sz w:val="24"/>
          <w:szCs w:val="24"/>
        </w:rPr>
        <w:t>le</w:t>
      </w:r>
      <w:proofErr w:type="spellEnd"/>
      <w:r w:rsidRPr="00D06603">
        <w:rPr>
          <w:rFonts w:ascii="Times New Roman" w:hAnsi="Times New Roman" w:cs="Times New Roman"/>
          <w:b/>
          <w:bCs/>
          <w:sz w:val="24"/>
          <w:szCs w:val="24"/>
        </w:rPr>
        <w:t xml:space="preserve"> esitada töötasunõude tööandjalt alltöövõtu tellinud isiku vastu (eelnõu punkt 2)</w:t>
      </w:r>
    </w:p>
    <w:p w14:paraId="0C91ADCD"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Sotsiaalne ja majanduslik mõju</w:t>
      </w:r>
    </w:p>
    <w:p w14:paraId="4BC5479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1: </w:t>
      </w:r>
      <w:r w:rsidRPr="00D06603">
        <w:rPr>
          <w:rFonts w:ascii="Times New Roman" w:hAnsi="Times New Roman" w:cs="Times New Roman"/>
          <w:sz w:val="24"/>
          <w:szCs w:val="24"/>
        </w:rPr>
        <w:t>töötajad, sh Eestisse lähetatud töötajad, kes teevad alltöövõtuna hoonete ehitamise, remondi, hooldamise, ümberehitamise või lammutamisega seotud ehitustöid.</w:t>
      </w:r>
    </w:p>
    <w:p w14:paraId="22462448"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Statistikaameti andmetel oli 2024. aastal ehituse tegevusalal 44 900 palgatöötajat, moodustades kõigist palgatöötajatest 7,3%. Täpset statistikat alltöövõtuna ehitustöid tegevate isikute arvu kohta ei ole, kuid võib eeldada, et see on oluliselt väiksem valdkonna palgatöötajate üldarvust. 2024. aastal lähetati Eestisse 2963 töötajat, kellest 432 ehk 16% olid ehitusvaldkonna töötajad. Kõikidest ehitusvaldkonna töötajatest moodustasid lähetatud töötajad alla 1%. Kokkuvõttes on eelduslikult sihtrühm väike, eriti arvestades, et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pöördub vaid 0,3% kõikidest töötajatest.</w:t>
      </w:r>
    </w:p>
    <w:p w14:paraId="3B8C90D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 xml:space="preserve">muudatuse tulemusena paranevad alltöövõtuna ehitustöid tegevate töötajate võimalused saamata jäänud töötasu kättesaamiseks juhul, kui nende tööandja töötasunõuet ei täida. Kehtiva korra kohaselt saavad nad sel juhul peatöövõtjalt </w:t>
      </w:r>
      <w:r w:rsidRPr="00D06603">
        <w:rPr>
          <w:rFonts w:ascii="Times New Roman" w:hAnsi="Times New Roman" w:cs="Times New Roman"/>
          <w:sz w:val="24"/>
          <w:szCs w:val="24"/>
        </w:rPr>
        <w:lastRenderedPageBreak/>
        <w:t>töötasu väljanõudmiseks pöörduda kohtusse, aga mitte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kuivõrd peatöövõtja ei ole TVK mõistes töösuhte osapool. Kohtumenetlus on üldjuhul pikem ning keerulisem võrreldes TVK menetlusega. Viimastel aastatel on TVK-s on töövaidluse menetlus kestnud keskmiselt 28–33 kalendripäeva</w:t>
      </w:r>
      <w:r w:rsidRPr="00D06603">
        <w:rPr>
          <w:rStyle w:val="Allmrkuseviide"/>
          <w:rFonts w:ascii="Times New Roman" w:hAnsi="Times New Roman"/>
          <w:sz w:val="24"/>
          <w:szCs w:val="24"/>
        </w:rPr>
        <w:footnoteReference w:id="39"/>
      </w:r>
      <w:r w:rsidRPr="00D06603">
        <w:rPr>
          <w:rFonts w:ascii="Times New Roman" w:hAnsi="Times New Roman" w:cs="Times New Roman"/>
          <w:sz w:val="24"/>
          <w:szCs w:val="24"/>
        </w:rPr>
        <w:t>, maakohtus aga vahemikus 308–345 kalendripäeva</w:t>
      </w:r>
      <w:r w:rsidRPr="00D06603">
        <w:rPr>
          <w:rStyle w:val="Allmrkuseviide"/>
          <w:rFonts w:ascii="Times New Roman" w:hAnsi="Times New Roman"/>
          <w:sz w:val="24"/>
          <w:szCs w:val="24"/>
        </w:rPr>
        <w:footnoteReference w:id="40"/>
      </w:r>
      <w:r w:rsidRPr="00D06603">
        <w:rPr>
          <w:rFonts w:ascii="Times New Roman" w:hAnsi="Times New Roman" w:cs="Times New Roman"/>
          <w:sz w:val="24"/>
          <w:szCs w:val="24"/>
        </w:rPr>
        <w:t>. Samuti näitas analüüs, et üldiselt jõuab TVK-s sisulise otsuseni esitatud avaldustest suurem osa kui maakohtus.</w:t>
      </w:r>
    </w:p>
    <w:p w14:paraId="1A9D637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Muudatus suurendab töötajate võrdset kohtlemist, kuivõrd selle jõustudes saavad ka alltöövõtuna ehitustöid teinud isikud neile seadusega ettenähtud võimaluse enda töötasu välja nõudmise rakendamiseks kasutada TVK abi.</w:t>
      </w:r>
    </w:p>
    <w:p w14:paraId="77EAA78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Muudatus avaldab kokkuvõttes positiivset mõju alltöövõtuna ehitustöid tegelevatele töötajatele, kuna võimaldab neil kasutada TVK menetlust, mis on lihtsam, kiirem ja kuluefektiivsem võrreldes kohtumenetlusega. Mõju avaldumise ulatust võib pidada keskmiseks – töötajad saavad edaspidi kohtu asemel pöörduda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samas ei nõua see märkimisväärset kohanemist.</w:t>
      </w:r>
    </w:p>
    <w:p w14:paraId="57C463B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Kohtusse on seni vähe selliseid juhtumeid jõudnud. Kohtute menetlusstatistika</w:t>
      </w:r>
      <w:r w:rsidRPr="00D06603">
        <w:rPr>
          <w:rStyle w:val="Allmrkuseviide"/>
          <w:rFonts w:ascii="Times New Roman" w:hAnsi="Times New Roman"/>
          <w:sz w:val="24"/>
          <w:szCs w:val="24"/>
        </w:rPr>
        <w:footnoteReference w:id="41"/>
      </w:r>
      <w:r w:rsidRPr="00D06603">
        <w:rPr>
          <w:rFonts w:ascii="Times New Roman" w:hAnsi="Times New Roman" w:cs="Times New Roman"/>
          <w:sz w:val="24"/>
          <w:szCs w:val="24"/>
        </w:rPr>
        <w:t xml:space="preserve"> kohaselt saabus maakohtutesse nii 2023. kui ka 2024. aastal 255 tööõigusasja, millest vaid väike osa võib tõenäoliselt olla seotud peatöövõtja vastu esitatud töötasunõudega ehitusvaldkonnas. Võib eeldada, et muudatuse tulemusena muutub nõude esitamine lihtsamaks võrreldes kohtusse pöördumisega, mistõttu võib pöördumiste arv suureneda. Samas on töötasunõude esitamine siiski harv ja ebaregulaarne sündmus, seega on mõju avaldumise sagedus väike.</w:t>
      </w:r>
    </w:p>
    <w:p w14:paraId="24317962"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ei tuvastatud.</w:t>
      </w:r>
    </w:p>
    <w:p w14:paraId="190A76A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kavandatav muudatus avaldab sihtrühmale positiivset mõju. Mõjutatud sihtrühm on väike, mõju avaldumise ulatus keskmine ja sagedus väike. Ebasoovitavate mõjude risk on väike. Kokkuvõttes on mõju väheoluline.</w:t>
      </w:r>
    </w:p>
    <w:p w14:paraId="00291FC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2: </w:t>
      </w:r>
      <w:r w:rsidRPr="00D06603">
        <w:rPr>
          <w:rFonts w:ascii="Times New Roman" w:hAnsi="Times New Roman" w:cs="Times New Roman"/>
          <w:sz w:val="24"/>
          <w:szCs w:val="24"/>
        </w:rPr>
        <w:t>hoonete ehitamise, remondi, hooldamise, ümberehitamise või lammutamisega seotud valdkonnas alltöövõtu tellinud isikud. Statistikaameti andmetel tegutses Eestis 2023. a ehituses 17 391 ettevõtet, moodustades kõikidest ettevõtetest 11%. Puuduvad täpsed andmed, kui suur osa neist ettevõtetest tellib alltöövõttu, kuid eeldatavasti on see väiksem kui kõigi ehitusettevõtete arv. Kuivõrd kohtusse on seni jõudnud vähe juhtumeid, kus alltöövõttu teinud isikud saamata jäänud töötasu peatöövõtjalt välja nõuavad ning kõikidest ettevõtetest on töövaidlustega kokku puutunud vaid väga väike osa (0,2%), võib eeldada, et sihtrühm on väike.</w:t>
      </w:r>
    </w:p>
    <w:p w14:paraId="44B4474B"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muudatuse tulemusena muutub töötaja jaoks lihtsamaks pöörduda töötasunõudega tööandjalt alltöövõtu tellinud isiku vastu, kuna nad saavad kohtu asemel pöörduda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kus menetlus on odavam ja kiirem. Seetõttu võib kasvada töötajate arv, kes sihtrühma vastu nõude esitavad. Seega võib eeldada mõningat negatiivset majanduslikku mõju ehitusvaldkonna ettevõtetele, mis on tellinud alltöövõtu – eelkõige võivad kaasneda planeerimata tööjõukulud. Lähtudes töölepingu seadusest, on alltöövõtu tellinud isikul võimalik vältida töötasu maksmist juhul, kui ta suudab tõendada, et on käitunud korraliku ettevõtja hoolsusega. Selle tõendamiseks tuleb tal pöörata suuremat tähelepanu hoolsusnõude täitmise tõendamisele (näiteks andmebaasidest tehtud päringud), mis suurendab ka mõnevõrra sihtrühma töökoormust ja ajaressurssi. Teisalt, majandusliku mõju ulatust vähendab see, et </w:t>
      </w:r>
      <w:r w:rsidRPr="00D06603">
        <w:rPr>
          <w:rFonts w:ascii="Times New Roman" w:hAnsi="Times New Roman" w:cs="Times New Roman"/>
          <w:sz w:val="24"/>
          <w:szCs w:val="24"/>
        </w:rPr>
        <w:lastRenderedPageBreak/>
        <w:t>töölepingu seaduse § 29 lõike 5 järgi ei vastuta alltöövõtu tellinud isik mitte töötaja terve töötasu, vaid riikliku töötasu alammäära ulatuses.</w:t>
      </w:r>
    </w:p>
    <w:p w14:paraId="531FDEB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 xml:space="preserve">Teisalt võib muudatusega kaasneda positiivne mõju </w:t>
      </w:r>
      <w:proofErr w:type="spellStart"/>
      <w:r w:rsidRPr="00D06603">
        <w:rPr>
          <w:rFonts w:ascii="Times New Roman" w:hAnsi="Times New Roman" w:cs="Times New Roman"/>
          <w:sz w:val="24"/>
          <w:szCs w:val="24"/>
        </w:rPr>
        <w:t>alltöövõtuahelate</w:t>
      </w:r>
      <w:proofErr w:type="spellEnd"/>
      <w:r w:rsidRPr="00D06603">
        <w:rPr>
          <w:rFonts w:ascii="Times New Roman" w:hAnsi="Times New Roman" w:cs="Times New Roman"/>
          <w:sz w:val="24"/>
          <w:szCs w:val="24"/>
        </w:rPr>
        <w:t xml:space="preserve"> kvaliteedile ja vastutuse jaotusele ehitussektoris, kuna tellijatel tekib motivatsioon valida maksekäitumiselt usaldusväärsemaid alltöövõtjaid. See võib vähendada tööõigusrikkumisi ja varimajanduse riski ehitussektoris.</w:t>
      </w:r>
    </w:p>
    <w:p w14:paraId="08AFEBE0"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Kuivõrd alltöövõtu tellinud isiku vastutus on juba sätestatud TLS-</w:t>
      </w:r>
      <w:proofErr w:type="spellStart"/>
      <w:r w:rsidRPr="00D06603">
        <w:rPr>
          <w:rFonts w:ascii="Times New Roman" w:hAnsi="Times New Roman" w:cs="Times New Roman"/>
          <w:sz w:val="24"/>
          <w:szCs w:val="24"/>
        </w:rPr>
        <w:t>is</w:t>
      </w:r>
      <w:proofErr w:type="spellEnd"/>
      <w:r w:rsidRPr="00D06603">
        <w:rPr>
          <w:rFonts w:ascii="Times New Roman" w:hAnsi="Times New Roman" w:cs="Times New Roman"/>
          <w:sz w:val="24"/>
          <w:szCs w:val="24"/>
        </w:rPr>
        <w:t xml:space="preserve"> ning töötajatel on seni olnud võimalik pöörduda kohtusse, siis võib mõju ulatust pidada väikeseks, kuna peatöövõtjate vastutuses muudatusi ei toimu. Mõju avaldumise sagedus on harv, kuivõrd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pöördutakse harva ning seni on töötajad nõuetega ka kohtusse harva pöördunud.</w:t>
      </w:r>
    </w:p>
    <w:p w14:paraId="5FF8983C"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ebasoovitavate mõjude riskiks võib olla see, kui alltöövõtu tellinud isik ei suuda piisavalt tõendada, et on järginud korraliku ettevõtja hoolsust ning on seetõttu sunnitud töötasu nõudeid täitma. Lisandunud nõuete täitmine võib olla koormavam väikeettevõtjatele, kuivõrd iga muudatus on väikeettevõttes tajutavam kui suurtes ettevõtetes. Seega, majanduslik mõju võib avalduda ja olla olulisem neile, kes rohkem alltöövõttu tellivad ning kellel võib hoolsuskohustuse täitmisega probleeme tekkida (nt väikeettevõtjad). Samas saab iga ettevõtja riski maandada, tegutsedes mõistliku ettevõtja hoolsusega.</w:t>
      </w:r>
    </w:p>
    <w:p w14:paraId="60DC213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muudatus võib avaldada negatiivset mõju ehitusvaldkonna ettevõtetele, mis tellivad alltöövõttu. Sihtrühm on keskmise suurusega, kuid mõju avaldumise ulatus, sagedus ja ebasoovitavate mõjude risk on väike. Kokkuvõttes on mõju väheoluline.</w:t>
      </w:r>
    </w:p>
    <w:p w14:paraId="77F32BBF"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Mõju riigiasutustele</w:t>
      </w:r>
    </w:p>
    <w:p w14:paraId="46E22663"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töövaidluskomisjonid, kus avaldusi lahendab kokku 8 TVK juhatajat ning 222 kaasistujat. Sihtrühm on väike.</w:t>
      </w:r>
    </w:p>
    <w:p w14:paraId="6CE7824C"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kavandatav muudatus suurendab TVK koormust. Kuna TVK menetlus on töötajatele tasuta ning lihtsam ja kiirem kui kohtumenetlus, on oodata, et senised kohtusse suunatud töötasunõuded alltöövõtu tellinud isiku vastu jõuavad edaspidi TVK-</w:t>
      </w:r>
      <w:proofErr w:type="spellStart"/>
      <w:r w:rsidRPr="00D06603">
        <w:rPr>
          <w:rFonts w:ascii="Times New Roman" w:hAnsi="Times New Roman" w:cs="Times New Roman"/>
          <w:sz w:val="24"/>
          <w:szCs w:val="24"/>
        </w:rPr>
        <w:t>desse</w:t>
      </w:r>
      <w:proofErr w:type="spellEnd"/>
      <w:r w:rsidRPr="00D06603">
        <w:rPr>
          <w:rFonts w:ascii="Times New Roman" w:hAnsi="Times New Roman" w:cs="Times New Roman"/>
          <w:sz w:val="24"/>
          <w:szCs w:val="24"/>
        </w:rPr>
        <w:t>. Samuti suureneb TVK selgituskohustus, kuivõrd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pöörduvaid töötajaid tuleb edaspidi informeerida võimalusest esitada alternatiivne nõue ka tööandjalt alltöövõtu tellinud isiku vastu.</w:t>
      </w:r>
    </w:p>
    <w:p w14:paraId="087E91C1"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Tööinspektsiooni statistika</w:t>
      </w:r>
      <w:r w:rsidRPr="00D06603">
        <w:rPr>
          <w:rStyle w:val="Allmrkuseviide"/>
          <w:rFonts w:ascii="Times New Roman" w:hAnsi="Times New Roman"/>
          <w:sz w:val="24"/>
          <w:szCs w:val="24"/>
        </w:rPr>
        <w:footnoteReference w:id="42"/>
      </w:r>
      <w:r w:rsidRPr="00D06603">
        <w:rPr>
          <w:rFonts w:ascii="Times New Roman" w:hAnsi="Times New Roman" w:cs="Times New Roman"/>
          <w:sz w:val="24"/>
          <w:szCs w:val="24"/>
        </w:rPr>
        <w:t xml:space="preserve"> kohaselt laekus 2024. aastal 370 avaldust ehitussektorist, millest 66% ehk 245 avaldust sisaldasid töötasunõuet. Kõigist samal aastal TVK-</w:t>
      </w:r>
      <w:proofErr w:type="spellStart"/>
      <w:r w:rsidRPr="00D06603">
        <w:rPr>
          <w:rFonts w:ascii="Times New Roman" w:hAnsi="Times New Roman" w:cs="Times New Roman"/>
          <w:sz w:val="24"/>
          <w:szCs w:val="24"/>
        </w:rPr>
        <w:t>le</w:t>
      </w:r>
      <w:proofErr w:type="spellEnd"/>
      <w:r w:rsidRPr="00D06603">
        <w:rPr>
          <w:rFonts w:ascii="Times New Roman" w:hAnsi="Times New Roman" w:cs="Times New Roman"/>
          <w:sz w:val="24"/>
          <w:szCs w:val="24"/>
        </w:rPr>
        <w:t xml:space="preserve"> laekunud avaldustest (2411) moodustasid ehitussektori töötasunõuded umbes 10%. Lähetatud töötajate kohta täpne statistika puudub, kuid kõikidest </w:t>
      </w:r>
      <w:proofErr w:type="spellStart"/>
      <w:r w:rsidRPr="00D06603">
        <w:rPr>
          <w:rFonts w:ascii="Times New Roman" w:hAnsi="Times New Roman" w:cs="Times New Roman"/>
          <w:sz w:val="24"/>
          <w:szCs w:val="24"/>
        </w:rPr>
        <w:t>võõrtööjõuga</w:t>
      </w:r>
      <w:proofErr w:type="spellEnd"/>
      <w:r w:rsidRPr="00D06603">
        <w:rPr>
          <w:rFonts w:ascii="Times New Roman" w:hAnsi="Times New Roman" w:cs="Times New Roman"/>
          <w:sz w:val="24"/>
          <w:szCs w:val="24"/>
        </w:rPr>
        <w:t xml:space="preserve"> seotud töövaidlustest 24% on ehitusvaldkonnas. Eeldatavasti vastab osa neist avaldustest tingimustele, mis võimaldavad esitada töötasunõude alltöövõtu tellinud isiku vastu. Täpset hinnangut on küll keeruline anda, kuid tõenäoliselt on see arv üsna väike ning tegelik koormuse kasv marginaalne. Näiteks kohtute menetlusstatistika</w:t>
      </w:r>
      <w:r w:rsidRPr="00D06603">
        <w:rPr>
          <w:rStyle w:val="Allmrkuseviide"/>
          <w:rFonts w:ascii="Times New Roman" w:hAnsi="Times New Roman"/>
          <w:sz w:val="24"/>
          <w:szCs w:val="24"/>
        </w:rPr>
        <w:footnoteReference w:id="43"/>
      </w:r>
      <w:r w:rsidRPr="00D06603">
        <w:rPr>
          <w:rFonts w:ascii="Times New Roman" w:hAnsi="Times New Roman" w:cs="Times New Roman"/>
          <w:sz w:val="24"/>
          <w:szCs w:val="24"/>
        </w:rPr>
        <w:t xml:space="preserve"> kohaselt saabus maakohtutesse nii 2023. kui 2024. aastal 255 tööõigusasja, millest tõenäoliselt vaid väike osa võib olla seotud just peatöövõtja vastu esitatud töötasunõudega ehitusvaldkonnas.</w:t>
      </w:r>
    </w:p>
    <w:p w14:paraId="7AAA3B3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lastRenderedPageBreak/>
        <w:t>Pikas plaanis suurendab muudatus õigusselgust ning tugevdab TVK rolli töövaidluste lahendamisel, kuna komisjon saab sisuliselt rakendada töölepingu seaduse sätteid töötasu solidaarvastutuse kohta.</w:t>
      </w:r>
    </w:p>
    <w:p w14:paraId="6FAE2C87"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Muudatuse mõju ulatus on keskmine: kuigi menetlusse lisandub uus vastaspool, ei muutu menetluse loogika. Mõju tuleneb peamiselt vajadusest töötajatele uut võimalust selgitada, kuid see ei nõua märkimisväärset kohanemist. Mõju avaldub harva, kuna selliseid juhtumeid on eelduslikult vähe.</w:t>
      </w:r>
    </w:p>
    <w:p w14:paraId="07EF33F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eeldatav TVK töökoormuse kasv võib vähendada TVK üldist efektiivsust ja kvaliteeti. Eelduslikult on lisanduvate vaidluste arv siiski väike. Seadusega tehtavate teiste muudatuste peamine eesmärk on lisada paindlikkust ja suurendada TVK efektiivsust, seega potentsiaalselt lisanduvad juhtumid ei mõjuta TVK menetluse kvaliteeti oluliselt.</w:t>
      </w:r>
    </w:p>
    <w:p w14:paraId="7EA8C352"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bCs/>
          <w:sz w:val="24"/>
          <w:szCs w:val="24"/>
        </w:rPr>
        <w:t>muudatus võib veidi suurendada TVK töökoormust, kuid eelkõige tugevdab muudatus TVK rolli. Sihtrühm on väike, mõju avaldub harva ja selle ulatus on keskmine.. Ebasoovitavate mõjude risk on väike. Kokkuvõttes on mõju väheoluline.</w:t>
      </w:r>
    </w:p>
    <w:p w14:paraId="2B5A1D06" w14:textId="640B156F" w:rsidR="00764ED8" w:rsidRPr="00382227" w:rsidRDefault="00764ED8" w:rsidP="00764ED8">
      <w:pPr>
        <w:spacing w:line="240" w:lineRule="auto"/>
        <w:rPr>
          <w:rFonts w:ascii="Times New Roman" w:hAnsi="Times New Roman" w:cs="Times New Roman"/>
          <w:b/>
          <w:bCs/>
          <w:sz w:val="24"/>
          <w:szCs w:val="24"/>
        </w:rPr>
      </w:pPr>
      <w:r w:rsidRPr="00D06603">
        <w:rPr>
          <w:rFonts w:ascii="Times New Roman" w:hAnsi="Times New Roman" w:cs="Times New Roman"/>
          <w:b/>
          <w:bCs/>
          <w:sz w:val="24"/>
          <w:szCs w:val="24"/>
        </w:rPr>
        <w:t xml:space="preserve">Muudatus 5. Isiku kohaolekuta menetlus laieneb seaduslikul alusel Eestis töötanud välisriigi kodanikele (eelnõu punkt </w:t>
      </w:r>
      <w:r w:rsidR="00E62D53">
        <w:rPr>
          <w:rFonts w:ascii="Times New Roman" w:hAnsi="Times New Roman" w:cs="Times New Roman"/>
          <w:b/>
          <w:bCs/>
          <w:sz w:val="24"/>
          <w:szCs w:val="24"/>
        </w:rPr>
        <w:t>48</w:t>
      </w:r>
      <w:r w:rsidRPr="00382227">
        <w:rPr>
          <w:rFonts w:ascii="Times New Roman" w:hAnsi="Times New Roman" w:cs="Times New Roman"/>
          <w:b/>
          <w:bCs/>
          <w:sz w:val="24"/>
          <w:szCs w:val="24"/>
        </w:rPr>
        <w:t>)</w:t>
      </w:r>
    </w:p>
    <w:p w14:paraId="3B1828F3"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Sotsiaalne ja majanduslik mõju</w:t>
      </w:r>
    </w:p>
    <w:p w14:paraId="28E7CDD7"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1: </w:t>
      </w:r>
      <w:r w:rsidRPr="00382227">
        <w:rPr>
          <w:rFonts w:ascii="Times New Roman" w:hAnsi="Times New Roman" w:cs="Times New Roman"/>
          <w:sz w:val="24"/>
          <w:szCs w:val="24"/>
        </w:rPr>
        <w:t>seaduslikul alusel Eestis töötavad välismaalased.</w:t>
      </w:r>
    </w:p>
    <w:p w14:paraId="5FD08998"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 xml:space="preserve">Sihtasutus Kutsekoda </w:t>
      </w:r>
      <w:proofErr w:type="spellStart"/>
      <w:r w:rsidRPr="00382227">
        <w:rPr>
          <w:rFonts w:ascii="Times New Roman" w:hAnsi="Times New Roman" w:cs="Times New Roman"/>
          <w:sz w:val="24"/>
          <w:szCs w:val="24"/>
        </w:rPr>
        <w:t>välistööjõu</w:t>
      </w:r>
      <w:proofErr w:type="spellEnd"/>
      <w:r w:rsidRPr="00382227">
        <w:rPr>
          <w:rFonts w:ascii="Times New Roman" w:hAnsi="Times New Roman" w:cs="Times New Roman"/>
          <w:sz w:val="24"/>
          <w:szCs w:val="24"/>
        </w:rPr>
        <w:t xml:space="preserve"> uuringu</w:t>
      </w:r>
      <w:r w:rsidRPr="00382227">
        <w:rPr>
          <w:rStyle w:val="Allmrkuseviide"/>
          <w:rFonts w:ascii="Times New Roman" w:hAnsi="Times New Roman"/>
          <w:sz w:val="24"/>
          <w:szCs w:val="24"/>
        </w:rPr>
        <w:footnoteReference w:id="44"/>
      </w:r>
      <w:r w:rsidRPr="00382227">
        <w:rPr>
          <w:rFonts w:ascii="Times New Roman" w:hAnsi="Times New Roman" w:cs="Times New Roman"/>
          <w:sz w:val="24"/>
          <w:szCs w:val="24"/>
        </w:rPr>
        <w:t xml:space="preserve"> järgi oli 2023. a Eestis töötajaks registreeritud 66 400 inimest, kes töötasid</w:t>
      </w:r>
      <w:r w:rsidRPr="00382227">
        <w:rPr>
          <w:rStyle w:val="Allmrkuseviide"/>
          <w:rFonts w:ascii="Times New Roman" w:hAnsi="Times New Roman"/>
          <w:sz w:val="24"/>
          <w:szCs w:val="24"/>
        </w:rPr>
        <w:footnoteReference w:id="45"/>
      </w:r>
      <w:r w:rsidRPr="00382227">
        <w:rPr>
          <w:rFonts w:ascii="Times New Roman" w:hAnsi="Times New Roman" w:cs="Times New Roman"/>
          <w:sz w:val="24"/>
          <w:szCs w:val="24"/>
        </w:rPr>
        <w:t xml:space="preserve"> tähtajalise elamisloa või elamisõiguse või lühiajalise töötamise registreeringu alusel, moodustades </w:t>
      </w:r>
      <w:r w:rsidRPr="00382227">
        <w:rPr>
          <w:rFonts w:ascii="Times New Roman" w:hAnsi="Times New Roman" w:cs="Times New Roman"/>
          <w:i/>
          <w:iCs/>
          <w:sz w:val="24"/>
          <w:szCs w:val="24"/>
        </w:rPr>
        <w:t>ca</w:t>
      </w:r>
      <w:r w:rsidRPr="00382227">
        <w:rPr>
          <w:rFonts w:ascii="Times New Roman" w:hAnsi="Times New Roman" w:cs="Times New Roman"/>
          <w:sz w:val="24"/>
          <w:szCs w:val="24"/>
        </w:rPr>
        <w:t xml:space="preserve"> 9,6% eelnimetatud aasta hõivatute arvust. Sihtrühma saab siiski pidada väikeseks, kuivõrd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pöördub keskmiselt 0,3% töötajatest aastas ning ligikaudu veerand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saabunud avaldustest on seotud välismaalastega.</w:t>
      </w:r>
    </w:p>
    <w:p w14:paraId="5E3B79EA"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 xml:space="preserve">Avalduva mõju kirjeldus, ulatus ja sagedus: </w:t>
      </w:r>
      <w:r w:rsidRPr="00382227">
        <w:rPr>
          <w:rFonts w:ascii="Times New Roman" w:hAnsi="Times New Roman" w:cs="Times New Roman"/>
          <w:sz w:val="24"/>
          <w:szCs w:val="24"/>
        </w:rPr>
        <w:t>muudatus parandab seaduslikul alusel Eestis töötanud välismaalaste ligipääsu töövaidluste lahendamisele ning parandab potentsiaalselt sihtrühma majanduslikku toimetulekut.</w:t>
      </w:r>
    </w:p>
    <w:p w14:paraId="5EF527E9"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Kui välismaalane peab töövaidluse ajal Eestist lahkuma (nt väljasaatmise tõttu) ega saa seetõttu istungil osaleda, lõpetatakse praegu menetlus ja otsust ei langetata. Kehtiva korra järgi on aga erandiks välismaalased, kes töötasid Eestis seaduslikku alust omamata – nende puhul võib menetlus jätkuda, kui nad avaldajatena istungile ei ilmu. Muudatuse kohaselt laieneb see võimalus ka seaduslikult töötanud isikutele.</w:t>
      </w:r>
    </w:p>
    <w:p w14:paraId="7E0907FB"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 xml:space="preserve">Näiteks võib olukord tekkida, kui tööandja märgib lühiajalise töötamise registreeringu alusel Eestis tööd teinud töötaja töösuhte töötamise registris lõppenuks, kuigi töösuhe ei pruugi tegelikkuses lõppenud olla. Seetõttu tühistatakse töötaja lühiajaline töötamise registreering ja töötaja saadetakse Eestist välja. Seaduslikult töötanud isik võib sel juhul jääda õiguskaitsest </w:t>
      </w:r>
      <w:r w:rsidRPr="00382227">
        <w:rPr>
          <w:rFonts w:ascii="Times New Roman" w:hAnsi="Times New Roman" w:cs="Times New Roman"/>
          <w:sz w:val="24"/>
          <w:szCs w:val="24"/>
        </w:rPr>
        <w:lastRenderedPageBreak/>
        <w:t>ilma, kuigi tema viibimine Eestis oli seaduslik, sest koduriiki tagasi saatmise korral ei pruugi tal olla võimalik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või kohtusse pöörduda või on see erakordselt keeruline.</w:t>
      </w:r>
    </w:p>
    <w:p w14:paraId="3B842F6E"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Muudatus võimaldab töövaidluse lahendada ka juhul, kui seaduslikult töötanud isik ei saa Eestist eemal viibides istungil osaleda. See suurendab sihtrühma õiguskindlust ja võrdset kohtlemist. Praegu on ebaseaduslikult töötanud välismaalastel töövaidluseks paremad võimalused, kui on seaduslikult töötanud välismaalastel. Lisaks aitab muudatus parandada sihtrühma majanduslikku toimetulekut, kuna enamik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esitatud nõudeid on rahalised (nt saamata jäänud töötasu) ning nüüd saavad seaduslikult Eestis töötanud isikud oma nõuded paremini rahuldada.</w:t>
      </w:r>
    </w:p>
    <w:p w14:paraId="02C19ABB"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Mõju avaldumise ulatus on keskmine, kuna toob kaasa muudatusi isikute võrdses kohtlemises ja nende majanduslikus toimetulekus, kuid ei nõua nendega sihipärast kohanemist. Mõju avaldub harva, kuna töövaidlusi on vähe.</w:t>
      </w:r>
    </w:p>
    <w:p w14:paraId="5859B719"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Ebasoovitavad mõjud: </w:t>
      </w:r>
      <w:r w:rsidRPr="00382227">
        <w:rPr>
          <w:rFonts w:ascii="Times New Roman" w:hAnsi="Times New Roman" w:cs="Times New Roman"/>
          <w:sz w:val="24"/>
          <w:szCs w:val="24"/>
        </w:rPr>
        <w:t>ei tuvastatud.</w:t>
      </w:r>
    </w:p>
    <w:p w14:paraId="04D218A6"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sz w:val="24"/>
          <w:szCs w:val="24"/>
        </w:rPr>
        <w:t>muudatus avaldab positiivset mõju välismaalaste võrdsele kohtlemisele ja majanduslikule toimetulekule. Sihtrühma saab pidada väikeseks, mõju avaldumist harvaks ning ulatust keskmiseks. Ebasoovitavate mõjude risk on väike. Kokkuvõttes on mõju väheoluline.</w:t>
      </w:r>
    </w:p>
    <w:p w14:paraId="0B08454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2: </w:t>
      </w:r>
      <w:r w:rsidRPr="00382227">
        <w:rPr>
          <w:rFonts w:ascii="Times New Roman" w:hAnsi="Times New Roman" w:cs="Times New Roman"/>
          <w:sz w:val="24"/>
          <w:szCs w:val="24"/>
        </w:rPr>
        <w:t xml:space="preserve">välismaalasi palkavad ettevõtted. Puuduvad andmed, kui paljudes ettevõtetes töötab välismaalasi. Eelduslikult saab sihtrühma pidada siiski väikeseks, kuivõrd töövaidlustega on aastas seotud vaid väike osa ettevõtteid kõikidest Eesti ettevõtetest (0,2%). OSKA </w:t>
      </w:r>
      <w:proofErr w:type="spellStart"/>
      <w:r w:rsidRPr="00382227">
        <w:rPr>
          <w:rFonts w:ascii="Times New Roman" w:hAnsi="Times New Roman" w:cs="Times New Roman"/>
          <w:sz w:val="24"/>
          <w:szCs w:val="24"/>
        </w:rPr>
        <w:t>välistööjõu</w:t>
      </w:r>
      <w:proofErr w:type="spellEnd"/>
      <w:r w:rsidRPr="00382227">
        <w:rPr>
          <w:rFonts w:ascii="Times New Roman" w:hAnsi="Times New Roman" w:cs="Times New Roman"/>
          <w:sz w:val="24"/>
          <w:szCs w:val="24"/>
        </w:rPr>
        <w:t xml:space="preserve"> uuringu</w:t>
      </w:r>
      <w:r w:rsidRPr="00382227">
        <w:rPr>
          <w:rStyle w:val="Allmrkuseviide"/>
          <w:rFonts w:ascii="Times New Roman" w:hAnsi="Times New Roman"/>
          <w:sz w:val="24"/>
          <w:szCs w:val="24"/>
        </w:rPr>
        <w:footnoteReference w:id="46"/>
      </w:r>
      <w:r w:rsidRPr="00D06603">
        <w:rPr>
          <w:rFonts w:ascii="Times New Roman" w:hAnsi="Times New Roman" w:cs="Times New Roman"/>
          <w:sz w:val="24"/>
          <w:szCs w:val="24"/>
        </w:rPr>
        <w:t xml:space="preserve"> andmetel töötab enim </w:t>
      </w:r>
      <w:proofErr w:type="spellStart"/>
      <w:r w:rsidRPr="00D06603">
        <w:rPr>
          <w:rFonts w:ascii="Times New Roman" w:hAnsi="Times New Roman" w:cs="Times New Roman"/>
          <w:sz w:val="24"/>
          <w:szCs w:val="24"/>
        </w:rPr>
        <w:t>välistöötajaid</w:t>
      </w:r>
      <w:proofErr w:type="spellEnd"/>
      <w:r w:rsidRPr="00D06603">
        <w:rPr>
          <w:rFonts w:ascii="Times New Roman" w:hAnsi="Times New Roman" w:cs="Times New Roman"/>
          <w:sz w:val="24"/>
          <w:szCs w:val="24"/>
        </w:rPr>
        <w:t xml:space="preserve"> töötlevas tööstuses ja mäetööstuses; kinnisvara, haldus- ja abitegevustes ning ehituses, mistõttu on need valdkonnad potentsiaalselt enam mõjutatud.</w:t>
      </w:r>
    </w:p>
    <w:p w14:paraId="5755F494"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 xml:space="preserve">parandades </w:t>
      </w:r>
      <w:proofErr w:type="spellStart"/>
      <w:r w:rsidRPr="00D06603">
        <w:rPr>
          <w:rFonts w:ascii="Times New Roman" w:hAnsi="Times New Roman" w:cs="Times New Roman"/>
          <w:sz w:val="24"/>
          <w:szCs w:val="24"/>
        </w:rPr>
        <w:t>välistöötajate</w:t>
      </w:r>
      <w:proofErr w:type="spellEnd"/>
      <w:r w:rsidRPr="00D06603">
        <w:rPr>
          <w:rFonts w:ascii="Times New Roman" w:hAnsi="Times New Roman" w:cs="Times New Roman"/>
          <w:sz w:val="24"/>
          <w:szCs w:val="24"/>
        </w:rPr>
        <w:t xml:space="preserve"> võimalusi lahendada töövaidlusi TVK-s, kasvab eelduslikult nende töötajate pöördumiste ja TVK otsuste arv. Seetõttu võib eeldada teatavat negatiivset majanduslikku mõju </w:t>
      </w:r>
      <w:proofErr w:type="spellStart"/>
      <w:r w:rsidRPr="00D06603">
        <w:rPr>
          <w:rFonts w:ascii="Times New Roman" w:hAnsi="Times New Roman" w:cs="Times New Roman"/>
          <w:sz w:val="24"/>
          <w:szCs w:val="24"/>
        </w:rPr>
        <w:t>välistööjõudu</w:t>
      </w:r>
      <w:proofErr w:type="spellEnd"/>
      <w:r w:rsidRPr="00D06603">
        <w:rPr>
          <w:rFonts w:ascii="Times New Roman" w:hAnsi="Times New Roman" w:cs="Times New Roman"/>
          <w:sz w:val="24"/>
          <w:szCs w:val="24"/>
        </w:rPr>
        <w:t xml:space="preserve"> palkavatele ettevõtetele, sh aja- ja rahakulu TVK menetluses osalemise ning võimalike TVK rahuldatud otsuste tulemusel töötajate nõuete täitmise korral. Ettevõtetel on võimalik mõju vältida, pidades kinni töösuhete reeglitest ning käitudes välismaise töötajaga heatahtlikult ja õiguskuulekalt.</w:t>
      </w:r>
    </w:p>
    <w:p w14:paraId="591C638E"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Muudatuse avalduva mõju ulatust võib pidada keskmiseks, kuivõrd sihtrühmale kaasnevad muudatused, kuid need ei nõua märkimisväärset kohanemist. Mõju ulatus võib olla suurem nendel ettevõtetel, kes pole õiguskuulekad. Mõju avaldub harva, kuivõrd ka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pöördutakse harva.</w:t>
      </w:r>
    </w:p>
    <w:p w14:paraId="3F73B4DE"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ei tuvastatud.</w:t>
      </w:r>
    </w:p>
    <w:p w14:paraId="54EE73E0"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sz w:val="24"/>
          <w:szCs w:val="24"/>
        </w:rPr>
        <w:t>muudatus võib avaldada mõju välismaist tööjõudu palkavatele ettevõtete. Sihtrühm on tõenäoliselt väike, mõju avaldumise ulatus keskmine, sagedus ja ebasoovitavate mõjude risk väikesed. Kokkuvõttes on mõju väheoluline.</w:t>
      </w:r>
    </w:p>
    <w:p w14:paraId="5AE0404D" w14:textId="77777777" w:rsidR="00764ED8" w:rsidRPr="00D06603" w:rsidRDefault="00764ED8" w:rsidP="00764ED8">
      <w:pPr>
        <w:spacing w:afterLines="60" w:after="144" w:line="240" w:lineRule="auto"/>
        <w:jc w:val="both"/>
        <w:rPr>
          <w:rFonts w:ascii="Times New Roman" w:hAnsi="Times New Roman" w:cs="Times New Roman"/>
          <w:sz w:val="24"/>
          <w:szCs w:val="24"/>
        </w:rPr>
      </w:pPr>
    </w:p>
    <w:p w14:paraId="680FA156" w14:textId="77777777" w:rsidR="00764ED8" w:rsidRPr="00D06603" w:rsidRDefault="00764ED8" w:rsidP="00764ED8">
      <w:pPr>
        <w:spacing w:line="240" w:lineRule="auto"/>
        <w:rPr>
          <w:rFonts w:ascii="Times New Roman" w:hAnsi="Times New Roman" w:cs="Times New Roman"/>
          <w:sz w:val="24"/>
          <w:szCs w:val="24"/>
          <w:u w:val="single"/>
        </w:rPr>
      </w:pPr>
      <w:r w:rsidRPr="00D06603">
        <w:rPr>
          <w:rFonts w:ascii="Times New Roman" w:hAnsi="Times New Roman" w:cs="Times New Roman"/>
          <w:sz w:val="24"/>
          <w:szCs w:val="24"/>
          <w:u w:val="single"/>
        </w:rPr>
        <w:t>Mõju riigiasutustele</w:t>
      </w:r>
    </w:p>
    <w:p w14:paraId="3AAD5881"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Sihtrühm: </w:t>
      </w:r>
      <w:r w:rsidRPr="00D06603">
        <w:rPr>
          <w:rFonts w:ascii="Times New Roman" w:hAnsi="Times New Roman" w:cs="Times New Roman"/>
          <w:sz w:val="24"/>
          <w:szCs w:val="24"/>
        </w:rPr>
        <w:t>töövaidluskomisjonid, kus avaldusi lahendab kokku 8 TVK juhatajat ning 222 kaasistujat. Sihtrühm on väike.</w:t>
      </w:r>
    </w:p>
    <w:p w14:paraId="272914CC"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sz w:val="24"/>
          <w:szCs w:val="24"/>
        </w:rPr>
        <w:lastRenderedPageBreak/>
        <w:t>Avalduva mõju kirjeldus, ulatus ja sagedus:</w:t>
      </w:r>
      <w:r w:rsidRPr="00D06603">
        <w:rPr>
          <w:rFonts w:ascii="Times New Roman" w:hAnsi="Times New Roman" w:cs="Times New Roman"/>
          <w:bCs/>
          <w:sz w:val="24"/>
          <w:szCs w:val="24"/>
        </w:rPr>
        <w:t xml:space="preserve"> </w:t>
      </w:r>
      <w:r w:rsidRPr="00D06603">
        <w:rPr>
          <w:rFonts w:ascii="Times New Roman" w:hAnsi="Times New Roman" w:cs="Times New Roman"/>
          <w:sz w:val="24"/>
          <w:szCs w:val="24"/>
        </w:rPr>
        <w:t>muudatuse tulemusena võib eeldada TVK koormuse kasvu, kuna TVK peab edaspidi sihtrühma kuuluvate avaldajate menetlused lõpuni menetlema. Samuti võib esitatavate avalduste arv suureneda, kuna sihtrühma kuuluvad töötajad näevad avalduse esitamiseks võimalust.</w:t>
      </w:r>
    </w:p>
    <w:p w14:paraId="6E0F97F8"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 xml:space="preserve">TVK töökoormuse kasvu on keeruline hinnata. Muudatusest mõjutatud potentsiaalne töötajate arv moodustab </w:t>
      </w:r>
      <w:r w:rsidRPr="00D06603">
        <w:rPr>
          <w:rFonts w:ascii="Times New Roman" w:hAnsi="Times New Roman" w:cs="Times New Roman"/>
          <w:i/>
          <w:iCs/>
          <w:sz w:val="24"/>
          <w:szCs w:val="24"/>
        </w:rPr>
        <w:t>ca</w:t>
      </w:r>
      <w:r w:rsidRPr="00D06603">
        <w:rPr>
          <w:rFonts w:ascii="Times New Roman" w:hAnsi="Times New Roman" w:cs="Times New Roman"/>
          <w:sz w:val="24"/>
          <w:szCs w:val="24"/>
        </w:rPr>
        <w:t xml:space="preserve"> 9,6% koguhõivest, kuid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pöörduvate töötajate arv on oluliselt väiksem (kõikidest hõivatutest pöördub TVK-</w:t>
      </w:r>
      <w:proofErr w:type="spellStart"/>
      <w:r w:rsidRPr="00D06603">
        <w:rPr>
          <w:rFonts w:ascii="Times New Roman" w:hAnsi="Times New Roman" w:cs="Times New Roman"/>
          <w:sz w:val="24"/>
          <w:szCs w:val="24"/>
        </w:rPr>
        <w:t>sse</w:t>
      </w:r>
      <w:proofErr w:type="spellEnd"/>
      <w:r w:rsidRPr="00D06603">
        <w:rPr>
          <w:rFonts w:ascii="Times New Roman" w:hAnsi="Times New Roman" w:cs="Times New Roman"/>
          <w:sz w:val="24"/>
          <w:szCs w:val="24"/>
        </w:rPr>
        <w:t xml:space="preserve"> aastas </w:t>
      </w:r>
      <w:r w:rsidRPr="00D06603">
        <w:rPr>
          <w:rFonts w:ascii="Times New Roman" w:hAnsi="Times New Roman" w:cs="Times New Roman"/>
          <w:i/>
          <w:iCs/>
          <w:sz w:val="24"/>
          <w:szCs w:val="24"/>
        </w:rPr>
        <w:t>ca</w:t>
      </w:r>
      <w:r w:rsidRPr="00D06603">
        <w:rPr>
          <w:rFonts w:ascii="Times New Roman" w:hAnsi="Times New Roman" w:cs="Times New Roman"/>
          <w:sz w:val="24"/>
          <w:szCs w:val="24"/>
        </w:rPr>
        <w:t xml:space="preserve"> 0,3%).</w:t>
      </w:r>
    </w:p>
    <w:p w14:paraId="6745F855"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sz w:val="24"/>
          <w:szCs w:val="24"/>
        </w:rPr>
        <w:t>Mõju avaldumise ulatust võib pidada väikeseks, kuna TVK koormuse kasv on tõenäoliselt väike, menetluspraktika ei muutu ning sihipärased tegevused olukorraga kohanemiseks ei ole vajalikud. Mõju avaldub harva, kuid oleneb siiski näiteks tööturu üldisest suunitlusest (</w:t>
      </w:r>
      <w:proofErr w:type="spellStart"/>
      <w:r w:rsidRPr="00D06603">
        <w:rPr>
          <w:rFonts w:ascii="Times New Roman" w:hAnsi="Times New Roman" w:cs="Times New Roman"/>
          <w:sz w:val="24"/>
          <w:szCs w:val="24"/>
        </w:rPr>
        <w:t>võõrtööjõu</w:t>
      </w:r>
      <w:proofErr w:type="spellEnd"/>
      <w:r w:rsidRPr="00D06603">
        <w:rPr>
          <w:rFonts w:ascii="Times New Roman" w:hAnsi="Times New Roman" w:cs="Times New Roman"/>
          <w:sz w:val="24"/>
          <w:szCs w:val="24"/>
        </w:rPr>
        <w:t xml:space="preserve"> osakaal on kasvutrendis) ja hooajalisusest.</w:t>
      </w:r>
    </w:p>
    <w:p w14:paraId="0254BCCF" w14:textId="77777777" w:rsidR="00764ED8" w:rsidRPr="00D06603" w:rsidRDefault="00764ED8" w:rsidP="00764ED8">
      <w:pPr>
        <w:spacing w:afterLines="60" w:after="144" w:line="240" w:lineRule="auto"/>
        <w:jc w:val="both"/>
        <w:rPr>
          <w:rFonts w:ascii="Times New Roman" w:hAnsi="Times New Roman" w:cs="Times New Roman"/>
          <w:sz w:val="24"/>
          <w:szCs w:val="24"/>
        </w:rPr>
      </w:pPr>
      <w:r w:rsidRPr="00D06603">
        <w:rPr>
          <w:rFonts w:ascii="Times New Roman" w:hAnsi="Times New Roman" w:cs="Times New Roman"/>
          <w:b/>
          <w:bCs/>
          <w:sz w:val="24"/>
          <w:szCs w:val="24"/>
        </w:rPr>
        <w:t xml:space="preserve">Ebasoovitavad mõjud: </w:t>
      </w:r>
      <w:r w:rsidRPr="00D06603">
        <w:rPr>
          <w:rFonts w:ascii="Times New Roman" w:hAnsi="Times New Roman" w:cs="Times New Roman"/>
          <w:sz w:val="24"/>
          <w:szCs w:val="24"/>
        </w:rPr>
        <w:t>TVK töökoormuse eeldatav kasv võib vähendada TVK üldist efektiivsust ja töö kvaliteeti. Siiski võib eeldada, et lisanduvate vaidluste arv ei ole märkimisväärne. Seadusega tehtavate teiste muudatuste peamine eesmärk on suurendada TVK töö paindlikkust ja efektiivsust, seega võimalikel lisanduvatel vaidlusasjadel ei ole koostoimes teiste muudatustega TVK-</w:t>
      </w:r>
      <w:proofErr w:type="spellStart"/>
      <w:r w:rsidRPr="00D06603">
        <w:rPr>
          <w:rFonts w:ascii="Times New Roman" w:hAnsi="Times New Roman" w:cs="Times New Roman"/>
          <w:sz w:val="24"/>
          <w:szCs w:val="24"/>
        </w:rPr>
        <w:t>le</w:t>
      </w:r>
      <w:proofErr w:type="spellEnd"/>
      <w:r w:rsidRPr="00D06603">
        <w:rPr>
          <w:rFonts w:ascii="Times New Roman" w:hAnsi="Times New Roman" w:cs="Times New Roman"/>
          <w:sz w:val="24"/>
          <w:szCs w:val="24"/>
        </w:rPr>
        <w:t xml:space="preserve"> olulist mõju.</w:t>
      </w:r>
    </w:p>
    <w:p w14:paraId="07DC0235" w14:textId="77777777" w:rsidR="00764ED8" w:rsidRPr="00D06603" w:rsidRDefault="00764ED8" w:rsidP="00764ED8">
      <w:pPr>
        <w:spacing w:afterLines="60" w:after="144" w:line="240" w:lineRule="auto"/>
        <w:jc w:val="both"/>
        <w:rPr>
          <w:rFonts w:ascii="Times New Roman" w:hAnsi="Times New Roman" w:cs="Times New Roman"/>
          <w:bCs/>
          <w:sz w:val="24"/>
          <w:szCs w:val="24"/>
        </w:rPr>
      </w:pPr>
      <w:r w:rsidRPr="00D06603">
        <w:rPr>
          <w:rFonts w:ascii="Times New Roman" w:hAnsi="Times New Roman" w:cs="Times New Roman"/>
          <w:b/>
          <w:bCs/>
          <w:sz w:val="24"/>
          <w:szCs w:val="24"/>
        </w:rPr>
        <w:t xml:space="preserve">Kokkuvõttev hinnang mõju olulisusele: </w:t>
      </w:r>
      <w:r w:rsidRPr="00D06603">
        <w:rPr>
          <w:rFonts w:ascii="Times New Roman" w:hAnsi="Times New Roman" w:cs="Times New Roman"/>
          <w:bCs/>
          <w:sz w:val="24"/>
          <w:szCs w:val="24"/>
        </w:rPr>
        <w:t>muudatus võib veidi suurendada TVK töökoormust, kuid eelduslikult mitte oluliselt. Sihtrühm, mõju avaldumise ulatus ja sagedus on väikesed. Ebasoovitavate mõjude risk on väike. Kokkuvõttes on mõju väheoluline.</w:t>
      </w:r>
    </w:p>
    <w:p w14:paraId="1E4D56CB" w14:textId="3C1D7B68" w:rsidR="00764ED8" w:rsidRPr="00382227" w:rsidRDefault="00764ED8" w:rsidP="00764ED8">
      <w:pPr>
        <w:spacing w:line="240" w:lineRule="auto"/>
        <w:jc w:val="both"/>
        <w:rPr>
          <w:rFonts w:ascii="Times New Roman" w:hAnsi="Times New Roman" w:cs="Times New Roman"/>
          <w:b/>
          <w:bCs/>
          <w:sz w:val="24"/>
          <w:szCs w:val="24"/>
        </w:rPr>
      </w:pPr>
      <w:r w:rsidRPr="00D06603">
        <w:rPr>
          <w:rFonts w:ascii="Times New Roman" w:hAnsi="Times New Roman" w:cs="Times New Roman"/>
          <w:b/>
          <w:bCs/>
          <w:sz w:val="24"/>
          <w:szCs w:val="24"/>
        </w:rPr>
        <w:t>Muudatus 6. Menetlusega seotud tähtajad muutuvad, sh laieneb otsuse viivitamata täitmise otsustamise võimalus (eelnõu punktid 2</w:t>
      </w:r>
      <w:r w:rsidR="001F2B50">
        <w:rPr>
          <w:rFonts w:ascii="Times New Roman" w:hAnsi="Times New Roman" w:cs="Times New Roman"/>
          <w:b/>
          <w:bCs/>
          <w:sz w:val="24"/>
          <w:szCs w:val="24"/>
        </w:rPr>
        <w:t>4</w:t>
      </w:r>
      <w:r w:rsidRPr="00382227">
        <w:rPr>
          <w:rFonts w:ascii="Times New Roman" w:hAnsi="Times New Roman" w:cs="Times New Roman"/>
          <w:b/>
          <w:bCs/>
          <w:sz w:val="24"/>
          <w:szCs w:val="24"/>
        </w:rPr>
        <w:t>, 3</w:t>
      </w:r>
      <w:r w:rsidR="00FF6C9B">
        <w:rPr>
          <w:rFonts w:ascii="Times New Roman" w:hAnsi="Times New Roman" w:cs="Times New Roman"/>
          <w:b/>
          <w:bCs/>
          <w:sz w:val="24"/>
          <w:szCs w:val="24"/>
        </w:rPr>
        <w:t>1</w:t>
      </w:r>
      <w:r w:rsidRPr="00382227">
        <w:rPr>
          <w:rFonts w:ascii="Times New Roman" w:hAnsi="Times New Roman" w:cs="Times New Roman"/>
          <w:b/>
          <w:bCs/>
          <w:sz w:val="24"/>
          <w:szCs w:val="24"/>
        </w:rPr>
        <w:t>, 4</w:t>
      </w:r>
      <w:r w:rsidR="0009231F">
        <w:rPr>
          <w:rFonts w:ascii="Times New Roman" w:hAnsi="Times New Roman" w:cs="Times New Roman"/>
          <w:b/>
          <w:bCs/>
          <w:sz w:val="24"/>
          <w:szCs w:val="24"/>
        </w:rPr>
        <w:t>3</w:t>
      </w:r>
      <w:r w:rsidRPr="00382227">
        <w:rPr>
          <w:rFonts w:ascii="Times New Roman" w:hAnsi="Times New Roman" w:cs="Times New Roman"/>
          <w:b/>
          <w:bCs/>
          <w:sz w:val="24"/>
          <w:szCs w:val="24"/>
        </w:rPr>
        <w:t xml:space="preserve">, </w:t>
      </w:r>
      <w:r w:rsidR="00C63E25">
        <w:rPr>
          <w:rFonts w:ascii="Times New Roman" w:hAnsi="Times New Roman" w:cs="Times New Roman"/>
          <w:b/>
          <w:bCs/>
          <w:sz w:val="24"/>
          <w:szCs w:val="24"/>
        </w:rPr>
        <w:t>6</w:t>
      </w:r>
      <w:r w:rsidR="006C6FE2">
        <w:rPr>
          <w:rFonts w:ascii="Times New Roman" w:hAnsi="Times New Roman" w:cs="Times New Roman"/>
          <w:b/>
          <w:bCs/>
          <w:sz w:val="24"/>
          <w:szCs w:val="24"/>
        </w:rPr>
        <w:t>7</w:t>
      </w:r>
      <w:r w:rsidRPr="00382227">
        <w:rPr>
          <w:rFonts w:ascii="Times New Roman" w:hAnsi="Times New Roman" w:cs="Times New Roman"/>
          <w:b/>
          <w:bCs/>
          <w:sz w:val="24"/>
          <w:szCs w:val="24"/>
        </w:rPr>
        <w:t xml:space="preserve"> ja </w:t>
      </w:r>
      <w:r w:rsidR="00203D4E">
        <w:rPr>
          <w:rFonts w:ascii="Times New Roman" w:hAnsi="Times New Roman" w:cs="Times New Roman"/>
          <w:b/>
          <w:bCs/>
          <w:sz w:val="24"/>
          <w:szCs w:val="24"/>
        </w:rPr>
        <w:t>7</w:t>
      </w:r>
      <w:r w:rsidR="00D06603">
        <w:rPr>
          <w:rFonts w:ascii="Times New Roman" w:hAnsi="Times New Roman" w:cs="Times New Roman"/>
          <w:b/>
          <w:bCs/>
          <w:sz w:val="24"/>
          <w:szCs w:val="24"/>
        </w:rPr>
        <w:t>6</w:t>
      </w:r>
      <w:r w:rsidRPr="00382227">
        <w:rPr>
          <w:rFonts w:ascii="Times New Roman" w:hAnsi="Times New Roman" w:cs="Times New Roman"/>
          <w:b/>
          <w:bCs/>
          <w:sz w:val="24"/>
          <w:szCs w:val="24"/>
        </w:rPr>
        <w:t>)</w:t>
      </w:r>
    </w:p>
    <w:p w14:paraId="1807624F"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Sotsiaalne ja majanduslik mõju</w:t>
      </w:r>
    </w:p>
    <w:p w14:paraId="6E53409C"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w:t>
      </w:r>
      <w:r w:rsidRPr="00382227">
        <w:rPr>
          <w:rFonts w:ascii="Times New Roman" w:hAnsi="Times New Roman" w:cs="Times New Roman"/>
          <w:sz w:val="24"/>
          <w:szCs w:val="24"/>
        </w:rPr>
        <w:t>töötajad ja tööandjad, kellest pöördub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aastas vastavalt 0,3% ja 0,2%.</w:t>
      </w:r>
    </w:p>
    <w:p w14:paraId="0AE282F2"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Avalduva mõju kirjeldus, ulatus ja sagedus:</w:t>
      </w:r>
      <w:r w:rsidRPr="00382227">
        <w:rPr>
          <w:rFonts w:ascii="Times New Roman" w:hAnsi="Times New Roman" w:cs="Times New Roman"/>
          <w:bCs/>
          <w:sz w:val="24"/>
          <w:szCs w:val="24"/>
        </w:rPr>
        <w:t xml:space="preserve"> </w:t>
      </w:r>
      <w:r w:rsidRPr="00382227">
        <w:rPr>
          <w:rFonts w:ascii="Times New Roman" w:hAnsi="Times New Roman" w:cs="Times New Roman"/>
          <w:sz w:val="24"/>
          <w:szCs w:val="24"/>
        </w:rPr>
        <w:t>muudatused avaldavad töövaidluse osapooltele erinevat võimalikku mõju, mis sõltub konkreetsest juhtumist.</w:t>
      </w:r>
    </w:p>
    <w:p w14:paraId="31241B33"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Kavandatava muudatuse kohaselt pikendatakse avalduse menetlusse võtmise tähtaega kolmelt päevalt viiele ning avaldus vaadatakse edaspidi läbi 45 päeva jooksul selle menetlusse võtmisest, mitte alates selle esitamisest. Samuti võib TVK edaspidi otsuse teatavaks tegemise tähtaega mõjuval põhjusel kümne tööpäeva võrra pikendada. Muudatuste tulemusena võib mõnel juhul pikeneda menetluse kogukestus, kuid samal ajal võimaldavad need muudatused eelkõige keerukamate juhtumite korral kvaliteetsemat ja põhjalikumalt analüüsitud lahendit. Selle tulemusena võib eeldada lahenditega rahulolu kasvu.</w:t>
      </w:r>
    </w:p>
    <w:p w14:paraId="51343A7C"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Teised muudatused omakorda lühendavad menetlusprotsessi. Kehtiva korra kohaselt on vastaspoolel avalduse tagasivõtmise puhul vastuväite esitamiseks aega kümme kalendripäeva, kuid üldjuhul esitab vastaspool vastuväite kiiresti või jätab selle üldse esitamata, mõnikord ka eesmärgiga menetlust pahatahtlikult venitada. Muudatuse kohaselt lühendatakse tähtaega viiele tööpäevale, mis aitab vähendada menetluse tarbetut venitamist ja võimaldab TVK-l teha määruse menetluse lõpetamiseks praegusest kiiremini. TVK-</w:t>
      </w:r>
      <w:proofErr w:type="spellStart"/>
      <w:r w:rsidRPr="00382227">
        <w:rPr>
          <w:rFonts w:ascii="Times New Roman" w:hAnsi="Times New Roman" w:cs="Times New Roman"/>
          <w:sz w:val="24"/>
          <w:szCs w:val="24"/>
        </w:rPr>
        <w:t>le</w:t>
      </w:r>
      <w:proofErr w:type="spellEnd"/>
      <w:r w:rsidRPr="00382227">
        <w:rPr>
          <w:rFonts w:ascii="Times New Roman" w:hAnsi="Times New Roman" w:cs="Times New Roman"/>
          <w:sz w:val="24"/>
          <w:szCs w:val="24"/>
        </w:rPr>
        <w:t xml:space="preserve"> lisandub võimalus otsus viivitamata täitmiseks pöörata </w:t>
      </w:r>
      <w:proofErr w:type="spellStart"/>
      <w:r w:rsidRPr="00382227">
        <w:rPr>
          <w:rFonts w:ascii="Times New Roman" w:hAnsi="Times New Roman" w:cs="Times New Roman"/>
          <w:sz w:val="24"/>
          <w:szCs w:val="24"/>
        </w:rPr>
        <w:t>tagaseljaotsuse</w:t>
      </w:r>
      <w:proofErr w:type="spellEnd"/>
      <w:r w:rsidRPr="00382227">
        <w:rPr>
          <w:rFonts w:ascii="Times New Roman" w:hAnsi="Times New Roman" w:cs="Times New Roman"/>
          <w:sz w:val="24"/>
          <w:szCs w:val="24"/>
        </w:rPr>
        <w:t xml:space="preserve"> puhul või kui vastaspool nõude õigeks võtab, st olukorras, kus vastaspool on olnud passiivne ning seetõttu on otsus ilma vastaspoole osaluseta koostatud, ning siis, kui vastaspool on nõuetega nõus. Kehtiva korra järgi on viivitamatu täitmine piiratud üksnes töötaja taotlusega ja hädavajalikus ulatuses (kuni kahe kuu töötasu) töötasu nõude korral. Muul juhul jõustub otsus 30 kalendripäeva möödudes otsuse kättesaamisest. </w:t>
      </w:r>
      <w:proofErr w:type="spellStart"/>
      <w:r w:rsidRPr="00382227">
        <w:rPr>
          <w:rFonts w:ascii="Times New Roman" w:hAnsi="Times New Roman" w:cs="Times New Roman"/>
          <w:sz w:val="24"/>
          <w:szCs w:val="24"/>
        </w:rPr>
        <w:t>Tagaseljaotsuse</w:t>
      </w:r>
      <w:proofErr w:type="spellEnd"/>
      <w:r w:rsidRPr="00382227">
        <w:rPr>
          <w:rFonts w:ascii="Times New Roman" w:hAnsi="Times New Roman" w:cs="Times New Roman"/>
          <w:sz w:val="24"/>
          <w:szCs w:val="24"/>
        </w:rPr>
        <w:t xml:space="preserve"> ja nõuete omaksvõtu korral on 30-päevane ootamine aga </w:t>
      </w:r>
      <w:r w:rsidRPr="00382227">
        <w:rPr>
          <w:rFonts w:ascii="Times New Roman" w:hAnsi="Times New Roman" w:cs="Times New Roman"/>
          <w:sz w:val="24"/>
          <w:szCs w:val="24"/>
        </w:rPr>
        <w:lastRenderedPageBreak/>
        <w:t>tarbetu viivitamine. Kiirem protsess avaldab positiivset mõju ka avaldaja majanduslikule toimetulekule, kuivõrd 2/3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esitatud nõuetest on rahalised.</w:t>
      </w:r>
    </w:p>
    <w:p w14:paraId="5BB48169"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Töövaidluse menetluse maksimaalse pikkuse arvestuses võib protsess uute tähtaegadega kesta kuni 156 päeva praeguse 127 asemel (vt täpsemalt lisa). Oluline on märkida, et see on teoreetiline maksimaalne menetluse pikkus, arvestades kõikide võimalike pikenduste, kordusistungite ja muude elementidega. Kui jõustub kavandatud otsuse viivitamata täitmise säte, siis on ka kordusistungite ja pikendatud tähtaegadega maksimaalne menetluse pikkus lühem kui praegu, s.t 121 päeva 127 asemel. Tegelikult on TVK menetluse keskmine pikkus oluliselt lühem: 2022–2024 jäi see vahemikku 28–33 päeva. Võttes arvesse ka muid kavandatud muudatusi, mis toetavad muu hulgas kvaliteetsemate avalduste esitamist ja tähtaegadest kinnipidamist, võib eeldada, et keskmine menetlusaeg siiski ei pikene. Seejuures aga tagatakse vaidluste kvaliteetsem lahendamine.</w:t>
      </w:r>
    </w:p>
    <w:p w14:paraId="36D5753B" w14:textId="77777777" w:rsidR="00764ED8" w:rsidRPr="00382227" w:rsidRDefault="00764ED8" w:rsidP="00764ED8">
      <w:pPr>
        <w:tabs>
          <w:tab w:val="num" w:pos="720"/>
        </w:tabs>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Kokkuvõtvalt võib muudatuste tulemusena eeldada positiivset mõju ja seda eelkõige avaldajatele (90% juhtudest on selleks töötaja), kuna muudatused tagavad kiirema ja/või kvaliteetsema otsuse ning selle täitmise. Seda eriti olukordades, kus vastaspool ei näita üles huvi menetluses osalemiseks või pahatahtlikult menetlust venitab. Nii avaldajale kui ka vastaspoolele avaldub positiivne mõju eelkõige keerukate juhtumite korral, kuna TVK-l on rohkem aega ja paindlikkust töövaidluse asjaolusid selgitada ning otsust kaaluda. Lisaks toetavad kiiremad otsused ka avaldaja majanduslikku toimetulekut: kuna 2/3 esitatud nõuetest on rahalised (nt saamata jäänud töötasu) ning edaspidi saab avaldaja nõue varem täidetud.</w:t>
      </w:r>
    </w:p>
    <w:p w14:paraId="1F4A7DF0"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Mõju ulatus on keskmine, kuivõrd menetluse pikkus, otsuse saamise kiirus või otsuse kvaliteet võib muutuda, kuid osapooled ei pea sellega märkimisväärselt kohanema. Mõju avaldub harva, kuna töövaidluste lahendamine TVK-s on harv ja ebaregulaarne sündmus.</w:t>
      </w:r>
    </w:p>
    <w:p w14:paraId="07CE1E32"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Ebasoovitavad mõjud: </w:t>
      </w:r>
      <w:r w:rsidRPr="00382227">
        <w:rPr>
          <w:rFonts w:ascii="Times New Roman" w:hAnsi="Times New Roman" w:cs="Times New Roman"/>
          <w:sz w:val="24"/>
          <w:szCs w:val="24"/>
        </w:rPr>
        <w:t>avalduse menetlusse võtmise ja läbivaatamise tähtaja pikenemisel võib osal juhtudel pikeneda ka töövaidluse lahendamise aeg ning rahaliste nõuete puhul võib seega muudatusel olla lühiajaline negatiivne mõju avaldaja ehk enamasti töötaja majanduslikule toimetulekule, kuna nõude rahuldamine võtab varasemast kauem aega. Mõju risk on siiski väike, sest kombinatsioonis muude kavandatudmuudatustega võib TVK töö muutuda tõhusamaks, mistõttu keskmine menetlusaeg tõenäoliselt ei pikene.</w:t>
      </w:r>
    </w:p>
    <w:p w14:paraId="35FF3B57"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 xml:space="preserve">Nõuete viivitamata täitmine võib avaldada negatiivset majanduslikku mõju vastaspoolele (90% juhtudest tööandjale), eriti rahaliste nõuete puhul, kuivõrd kaasneb kiirem rahaline kulu. Viivitamata täitmine tuleb kõne alla kahel juhul. Esiteks olukorras, kus vastaspool on olnud passiivne, mis on viinud </w:t>
      </w:r>
      <w:proofErr w:type="spellStart"/>
      <w:r w:rsidRPr="00382227">
        <w:rPr>
          <w:rFonts w:ascii="Times New Roman" w:hAnsi="Times New Roman" w:cs="Times New Roman"/>
          <w:sz w:val="24"/>
          <w:szCs w:val="24"/>
        </w:rPr>
        <w:t>tagaseljaotsuseni</w:t>
      </w:r>
      <w:proofErr w:type="spellEnd"/>
      <w:r w:rsidRPr="00382227">
        <w:rPr>
          <w:rFonts w:ascii="Times New Roman" w:hAnsi="Times New Roman" w:cs="Times New Roman"/>
          <w:sz w:val="24"/>
          <w:szCs w:val="24"/>
        </w:rPr>
        <w:t xml:space="preserve">. Sel juhul leevendab negatiivset mõju asjaolu, et vastaspoolel on siiski olnud võimalus asjade käiku mõjutada, et tagajärjeks ei oleks </w:t>
      </w:r>
      <w:proofErr w:type="spellStart"/>
      <w:r w:rsidRPr="00382227">
        <w:rPr>
          <w:rFonts w:ascii="Times New Roman" w:hAnsi="Times New Roman" w:cs="Times New Roman"/>
          <w:sz w:val="24"/>
          <w:szCs w:val="24"/>
        </w:rPr>
        <w:t>tagaseljaotsus</w:t>
      </w:r>
      <w:proofErr w:type="spellEnd"/>
      <w:r w:rsidRPr="00382227">
        <w:rPr>
          <w:rFonts w:ascii="Times New Roman" w:hAnsi="Times New Roman" w:cs="Times New Roman"/>
          <w:sz w:val="24"/>
          <w:szCs w:val="24"/>
        </w:rPr>
        <w:t>. Seda tagab ka TVK selgituskohustus, mille kaudu on passiivsuse võimalikele tagajärgedele varem tähelepanu pööratud. Teisel juhul saab nõuete viivitamata täitmine aset leida juhul, kui vastaspool on nõuded omaks võtnud. See eeldab, et vastaspool on ka võimalike kulutustega arvestanud. Lisaks säilib TVK juhatajal kaalutlusõigus ning nõuete viivitamata täitmine eeldab sellekohast märget otsuses, see ei toimu seega automaatselt seaduse alusel.</w:t>
      </w:r>
    </w:p>
    <w:p w14:paraId="1EA19CFE"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Kokkuvõtvalt on ebasoovitavate mõjude risk väike.</w:t>
      </w:r>
    </w:p>
    <w:p w14:paraId="39107269"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sz w:val="24"/>
          <w:szCs w:val="24"/>
        </w:rPr>
        <w:t>muudatus võib menetlust teatud juhtudel pikendada, kuid eelkõige tõstavad muudatused menetluse paindlikkust ja kvaliteeti. Mõjutatud sihtrühm on väike, mõju avaldumise ulatus keskmine ja sagedus harv. Ebasoovitavate mõjude risk on väike. Kokkuvõttes on mõju väheoluline.</w:t>
      </w:r>
    </w:p>
    <w:p w14:paraId="4701F5D5"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Mõju riigiasutustele</w:t>
      </w:r>
    </w:p>
    <w:p w14:paraId="3140B9B5"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lastRenderedPageBreak/>
        <w:t xml:space="preserve">Sihtrühm: </w:t>
      </w:r>
      <w:r w:rsidRPr="00382227">
        <w:rPr>
          <w:rFonts w:ascii="Times New Roman" w:hAnsi="Times New Roman" w:cs="Times New Roman"/>
          <w:sz w:val="24"/>
          <w:szCs w:val="24"/>
        </w:rPr>
        <w:t>töövaidluskomisjonid, kus avaldusi lahendab kokku 8 TVK juhatajat ning 222 kaasistujat.</w:t>
      </w:r>
    </w:p>
    <w:p w14:paraId="1B944975"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Avalduva mõju kirjeldus, ulatus ja sagedus:</w:t>
      </w:r>
      <w:r w:rsidRPr="00382227">
        <w:rPr>
          <w:rFonts w:ascii="Times New Roman" w:hAnsi="Times New Roman" w:cs="Times New Roman"/>
          <w:bCs/>
          <w:sz w:val="24"/>
          <w:szCs w:val="24"/>
        </w:rPr>
        <w:t xml:space="preserve"> p</w:t>
      </w:r>
      <w:r w:rsidRPr="00382227">
        <w:rPr>
          <w:rFonts w:ascii="Times New Roman" w:hAnsi="Times New Roman" w:cs="Times New Roman"/>
          <w:sz w:val="24"/>
          <w:szCs w:val="24"/>
        </w:rPr>
        <w:t>ikemad menetlustähtajad või nende pikendamise võimalus mõjuval põhjusel võimaldavad TVK-</w:t>
      </w:r>
      <w:proofErr w:type="spellStart"/>
      <w:r w:rsidRPr="00382227">
        <w:rPr>
          <w:rFonts w:ascii="Times New Roman" w:hAnsi="Times New Roman" w:cs="Times New Roman"/>
          <w:sz w:val="24"/>
          <w:szCs w:val="24"/>
        </w:rPr>
        <w:t>del</w:t>
      </w:r>
      <w:proofErr w:type="spellEnd"/>
      <w:r w:rsidRPr="00382227">
        <w:rPr>
          <w:rFonts w:ascii="Times New Roman" w:hAnsi="Times New Roman" w:cs="Times New Roman"/>
          <w:sz w:val="24"/>
          <w:szCs w:val="24"/>
        </w:rPr>
        <w:t xml:space="preserve"> realistlikumalt hallata töökoormust, seda eriti näiteks puhkuste perioodil või keerukamate juhtumite korral. Avalduse menetlusse võtmise hetkeni ei ole teada, kas avaldus on üldse menetletav, mistõttu on asjakohasem arvestada avalduse läbivaatamise aega alates selle menetlusse võtmisest. Puudustega ehk peaaegu poolte avalduste puhul on puuduste kõrvaldamise määruse koostamine ajamahukam kui menetlusse võtmine, mistõttu kehtiv kolmepäevane tähtaeg tähendab kiirustamist. Pikemad tähtajad aitavad hoida ka TVK usaldusväärsust, kuna tähtajad on realistlikud ja saavutatavad.</w:t>
      </w:r>
    </w:p>
    <w:p w14:paraId="5FE0731A"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 xml:space="preserve">Otsuse viivitamata täitmise võimalus tugevdab komisjoni otsuse autoriteeti, andes eriti </w:t>
      </w:r>
      <w:proofErr w:type="spellStart"/>
      <w:r w:rsidRPr="00382227">
        <w:rPr>
          <w:rFonts w:ascii="Times New Roman" w:hAnsi="Times New Roman" w:cs="Times New Roman"/>
          <w:sz w:val="24"/>
          <w:szCs w:val="24"/>
        </w:rPr>
        <w:t>tagaseljaotsuste</w:t>
      </w:r>
      <w:proofErr w:type="spellEnd"/>
      <w:r w:rsidRPr="00382227">
        <w:rPr>
          <w:rFonts w:ascii="Times New Roman" w:hAnsi="Times New Roman" w:cs="Times New Roman"/>
          <w:sz w:val="24"/>
          <w:szCs w:val="24"/>
        </w:rPr>
        <w:t xml:space="preserve"> puhul selge signaali, et osapoole passiivsus ei vabasta teda kohustustest ega võimalda neid edasi lükata. Teisalt paraneb TVK maine, sest otsused täidetakse kiiresti.</w:t>
      </w:r>
    </w:p>
    <w:p w14:paraId="22D2C09B"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Eelkõige paraneb muudatuste tulemusena keerukamate juhtumite lahendamise kvaliteet. Viimastel aastatel on töövaidlused muutunud sisulisemaks, osapooled on saanud teadlikumaks oma õigustest ning aina sagedamini kasutatakse esindajaid, kes esitavad sisulisi ja vormilisi taotlusi. Pikemad ja samas paindlikumad tähtajad võimaldavad TVK-l säilitada kvaliteeti, sh vältida lühikeste tähtaegade tõttu kiirustades koostatud otsustest tingitud vaidlusi või kaebusi.</w:t>
      </w:r>
    </w:p>
    <w:p w14:paraId="0A33CF81"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Muudatuste mõju ulatus on keskmine, kuna TVK-d peavad harjuma uute tähtaegadega ning mõningatel juhtudel sisulisemalt põhjendama tähtaegade muutmist (nt otsuse tähtaja edasilükkamise korral), kuid see ei nõua märkimisväärset kohanemist. Mõju avaldub sageli, kuna muudatused puudutavad kõikide avalduste tähtaegu.</w:t>
      </w:r>
    </w:p>
    <w:p w14:paraId="3F3EF179"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Ebasoovitavad mõjud: </w:t>
      </w:r>
      <w:r w:rsidRPr="00382227">
        <w:rPr>
          <w:rFonts w:ascii="Times New Roman" w:hAnsi="Times New Roman" w:cs="Times New Roman"/>
          <w:sz w:val="24"/>
          <w:szCs w:val="24"/>
        </w:rPr>
        <w:t>otsuse viivitamata täitmise kehtestamine võib vajada rohkem selgitustööd ning kaasa tuua kaebusi või vaidlusi.</w:t>
      </w:r>
      <w:r w:rsidRPr="00382227">
        <w:rPr>
          <w:rFonts w:ascii="Times New Roman" w:hAnsi="Times New Roman" w:cs="Times New Roman"/>
          <w:b/>
          <w:bCs/>
          <w:sz w:val="24"/>
          <w:szCs w:val="24"/>
        </w:rPr>
        <w:t xml:space="preserve"> </w:t>
      </w:r>
      <w:r w:rsidRPr="00382227">
        <w:rPr>
          <w:rFonts w:ascii="Times New Roman" w:hAnsi="Times New Roman" w:cs="Times New Roman"/>
          <w:sz w:val="24"/>
          <w:szCs w:val="24"/>
        </w:rPr>
        <w:t>Seda leevendab kombinatsioon teistest planeeritavatest muudatustest ning eespool mainitud infosüsteemi arendus, mis aitab tähtaegade järgimist täpsemalt jälgida, muutes menetlused efektiivsemaks ja kiiremaks - see võimaldab panustada rohkem aega selgitamisse. Samuti tugevdatakse TVK selgituskohustust, seega teavad osapooled igas menetlusetapis oma õigusi ja kohustusi.</w:t>
      </w:r>
    </w:p>
    <w:p w14:paraId="6CC289EB" w14:textId="77777777" w:rsidR="00764ED8" w:rsidRPr="00382227" w:rsidRDefault="00764ED8" w:rsidP="00764ED8">
      <w:pPr>
        <w:spacing w:afterLines="60" w:after="144" w:line="240" w:lineRule="auto"/>
        <w:jc w:val="both"/>
        <w:rPr>
          <w:rFonts w:ascii="Times New Roman" w:hAnsi="Times New Roman" w:cs="Times New Roman"/>
          <w:sz w:val="24"/>
          <w:szCs w:val="24"/>
        </w:rPr>
      </w:pPr>
    </w:p>
    <w:p w14:paraId="7E31E9D6"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sz w:val="24"/>
          <w:szCs w:val="24"/>
        </w:rPr>
        <w:t>muudatuse tulemusena saavad TVK-d paindlikumalt töötada eelkõige keerukamate juhtumitega. Sihtrühm on väike, mõju avaldumise ulatus keskmine ja sage. Ebasoovitavate mõjude risk on väike. Kokkuvõttes on mõju oluline.</w:t>
      </w:r>
    </w:p>
    <w:p w14:paraId="5BE4C57B" w14:textId="5CB83472" w:rsidR="00764ED8" w:rsidRPr="00382227" w:rsidRDefault="00764ED8" w:rsidP="00764ED8">
      <w:pPr>
        <w:spacing w:line="240" w:lineRule="auto"/>
        <w:rPr>
          <w:rFonts w:ascii="Times New Roman" w:hAnsi="Times New Roman" w:cs="Times New Roman"/>
          <w:b/>
          <w:bCs/>
          <w:sz w:val="24"/>
          <w:szCs w:val="24"/>
        </w:rPr>
      </w:pPr>
      <w:r w:rsidRPr="00382227">
        <w:rPr>
          <w:rFonts w:ascii="Times New Roman" w:hAnsi="Times New Roman" w:cs="Times New Roman"/>
          <w:b/>
          <w:bCs/>
          <w:sz w:val="24"/>
          <w:szCs w:val="24"/>
        </w:rPr>
        <w:t xml:space="preserve">Muudatus 7. Kohtuhagi esitamine lihtsustub (eelnõu punktid </w:t>
      </w:r>
      <w:r w:rsidR="004D543D">
        <w:rPr>
          <w:rFonts w:ascii="Times New Roman" w:hAnsi="Times New Roman" w:cs="Times New Roman"/>
          <w:b/>
          <w:bCs/>
          <w:sz w:val="24"/>
          <w:szCs w:val="24"/>
        </w:rPr>
        <w:t>6</w:t>
      </w:r>
      <w:r w:rsidR="00D06603">
        <w:rPr>
          <w:rFonts w:ascii="Times New Roman" w:hAnsi="Times New Roman" w:cs="Times New Roman"/>
          <w:b/>
          <w:bCs/>
          <w:sz w:val="24"/>
          <w:szCs w:val="24"/>
        </w:rPr>
        <w:t>8</w:t>
      </w:r>
      <w:r w:rsidRPr="00382227">
        <w:rPr>
          <w:rFonts w:ascii="Times New Roman" w:hAnsi="Times New Roman" w:cs="Times New Roman"/>
          <w:b/>
          <w:bCs/>
          <w:sz w:val="24"/>
          <w:szCs w:val="24"/>
        </w:rPr>
        <w:t xml:space="preserve"> ja </w:t>
      </w:r>
      <w:r w:rsidR="00D06603">
        <w:rPr>
          <w:rFonts w:ascii="Times New Roman" w:hAnsi="Times New Roman" w:cs="Times New Roman"/>
          <w:b/>
          <w:bCs/>
          <w:sz w:val="24"/>
          <w:szCs w:val="24"/>
        </w:rPr>
        <w:t>69</w:t>
      </w:r>
      <w:r w:rsidRPr="00382227">
        <w:rPr>
          <w:rFonts w:ascii="Times New Roman" w:hAnsi="Times New Roman" w:cs="Times New Roman"/>
          <w:b/>
          <w:bCs/>
          <w:sz w:val="24"/>
          <w:szCs w:val="24"/>
        </w:rPr>
        <w:t>)</w:t>
      </w:r>
    </w:p>
    <w:p w14:paraId="7278DA92"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Sotsiaalne mõju</w:t>
      </w:r>
    </w:p>
    <w:p w14:paraId="2165F98B"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w:t>
      </w:r>
      <w:r w:rsidRPr="00382227">
        <w:rPr>
          <w:rFonts w:ascii="Times New Roman" w:hAnsi="Times New Roman" w:cs="Times New Roman"/>
          <w:sz w:val="24"/>
          <w:szCs w:val="24"/>
        </w:rPr>
        <w:t>töötajad ja tööandjad, kellest pöördub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aastas vastavalt 0,3% ja 0,2%.</w:t>
      </w:r>
    </w:p>
    <w:p w14:paraId="60230F8D"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Avalduva mõju kirjeldus, ulatus ja sagedus:</w:t>
      </w:r>
      <w:r w:rsidRPr="00382227">
        <w:rPr>
          <w:rFonts w:ascii="Times New Roman" w:hAnsi="Times New Roman" w:cs="Times New Roman"/>
          <w:bCs/>
          <w:sz w:val="24"/>
          <w:szCs w:val="24"/>
        </w:rPr>
        <w:t xml:space="preserve"> </w:t>
      </w:r>
      <w:r w:rsidRPr="00382227">
        <w:rPr>
          <w:rFonts w:ascii="Times New Roman" w:hAnsi="Times New Roman" w:cs="Times New Roman"/>
          <w:sz w:val="24"/>
          <w:szCs w:val="24"/>
        </w:rPr>
        <w:t>TVK otsuse järel on võimalik selle vaidlustamiseks pöörduda kohtusse 30 kalendripäeva jooksul. TVK menetluse mõistes vastaspool esitab kohtus kostja rollis kohtule taotluse asja läbivaatamiseks hagimenetluse korras ning TVK menetluse mõistes avaldaja peab seejärel esitama kohtule hagejana tsiviilkohtumenetluse nõuetele vastava ja tähtaegse hagiavalduse. Hagiavalduse esitamata jätmise korral jätab kohus asja läbi vaatamata ning TVK otsus n-ö vaidlustatud osas ei jõustu.</w:t>
      </w:r>
    </w:p>
    <w:p w14:paraId="3C188E0E"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Kehtiva korra kohaselt loetakse TVK-</w:t>
      </w:r>
      <w:proofErr w:type="spellStart"/>
      <w:r w:rsidRPr="00382227">
        <w:rPr>
          <w:rFonts w:ascii="Times New Roman" w:hAnsi="Times New Roman" w:cs="Times New Roman"/>
          <w:sz w:val="24"/>
          <w:szCs w:val="24"/>
        </w:rPr>
        <w:t>sse</w:t>
      </w:r>
      <w:proofErr w:type="spellEnd"/>
      <w:r w:rsidRPr="00382227">
        <w:rPr>
          <w:rFonts w:ascii="Times New Roman" w:hAnsi="Times New Roman" w:cs="Times New Roman"/>
          <w:sz w:val="24"/>
          <w:szCs w:val="24"/>
        </w:rPr>
        <w:t xml:space="preserve"> esitatud avaldus hagiavalduseks, jättes kohtule võimaluse vajaduse korral nõuda avalduse esitamist hagimenetluses ettenähtud vormis. </w:t>
      </w:r>
      <w:r w:rsidRPr="00382227">
        <w:rPr>
          <w:rFonts w:ascii="Times New Roman" w:hAnsi="Times New Roman" w:cs="Times New Roman"/>
          <w:sz w:val="24"/>
          <w:szCs w:val="24"/>
        </w:rPr>
        <w:lastRenderedPageBreak/>
        <w:t>Justiitsministeeriumi 2023. a analüüs</w:t>
      </w:r>
      <w:r w:rsidRPr="00382227">
        <w:rPr>
          <w:rStyle w:val="Allmrkuseviide"/>
          <w:rFonts w:ascii="Times New Roman" w:hAnsi="Times New Roman"/>
          <w:sz w:val="24"/>
          <w:szCs w:val="24"/>
        </w:rPr>
        <w:footnoteReference w:id="47"/>
      </w:r>
      <w:r w:rsidRPr="00382227">
        <w:rPr>
          <w:rFonts w:ascii="Times New Roman" w:hAnsi="Times New Roman" w:cs="Times New Roman"/>
          <w:sz w:val="24"/>
          <w:szCs w:val="24"/>
        </w:rPr>
        <w:t xml:space="preserve"> aga näitab, et 2022. aastal nõudis kohus uue hagi esitamist enam kui 70% juhtudest. </w:t>
      </w:r>
      <w:r w:rsidRPr="00382227">
        <w:rPr>
          <w:rFonts w:ascii="Times New Roman" w:hAnsi="Times New Roman" w:cs="Times New Roman"/>
          <w:bCs/>
          <w:sz w:val="24"/>
          <w:szCs w:val="24"/>
        </w:rPr>
        <w:t xml:space="preserve">Seejuures puudusid kohtumäärustes sageli põhjendused, milles seisnesid TVK avalduse puudused, või välja toodud puudused ei olnud sellised, mis takistaksid hagi menetlemist (nt märkimata oli, kas hageja soovib suulist või kirjalikku menetlust). Selline praktika pikendab põhjendamatult maakohtu menetlust, toob kaasa hagejale põhjendamatu lisakoormuse. Enam kui 10% juhtudest ei esitanud hageja hagi, mistõttu tema nõue jäi kohtus läbi vaatamata, s.t tema õigused kaitseta. Seda vaatamata sellele, et TVK oli tema nõude rahuldanud. Seega kehtiva korra järgi </w:t>
      </w:r>
      <w:r w:rsidRPr="00382227">
        <w:rPr>
          <w:rFonts w:ascii="Times New Roman" w:hAnsi="Times New Roman" w:cs="Times New Roman"/>
          <w:sz w:val="24"/>
          <w:szCs w:val="24"/>
        </w:rPr>
        <w:t>jääb nõrgemas positsioonis ja sageli õigusteadmisteta töötaja (90% juhtudest on TVK-s avaldajaks töötaja) maakohtu nõuete tõttu sageli keerulisse olukorda.</w:t>
      </w:r>
    </w:p>
    <w:p w14:paraId="00AC4F80"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Muudatus, millega kaotatakse kohtu õigus nõuda avalduse esitamist hagimenetluses ettenähtud vormis, säilitades võimalus seda vaid erandlikel juhtudel teha, suurendab sihtrühma õiguskindlust, tagab ootustele vastava lihtsa ja selge töövaidluste lahendamise protsessi ning vähendab sihtrühma halduskoormust. Õiguskeskkond muutub läbipaistvamaks ja etteaimatavamaks. Kui inimene teab, et TVK-</w:t>
      </w:r>
      <w:proofErr w:type="spellStart"/>
      <w:r w:rsidRPr="00382227">
        <w:rPr>
          <w:rFonts w:ascii="Times New Roman" w:hAnsi="Times New Roman" w:cs="Times New Roman"/>
          <w:sz w:val="24"/>
          <w:szCs w:val="24"/>
        </w:rPr>
        <w:t>le</w:t>
      </w:r>
      <w:proofErr w:type="spellEnd"/>
      <w:r w:rsidRPr="00382227">
        <w:rPr>
          <w:rFonts w:ascii="Times New Roman" w:hAnsi="Times New Roman" w:cs="Times New Roman"/>
          <w:sz w:val="24"/>
          <w:szCs w:val="24"/>
        </w:rPr>
        <w:t xml:space="preserve"> esitatud nõuetekohane avaldus kehtib ka kohtus, on tal lihtsam otsustada, kuidas oma õiguste kaitseks edasi tegutseda. Muudatus aitab vältida olukordi, kus pelgalt vormiline puudus takistab vaidluse sisulist lahendamist – see on eriti oluline töötajatele, kellel puudub esindaja või juriidiline kogemus.</w:t>
      </w:r>
    </w:p>
    <w:p w14:paraId="6BA766BF" w14:textId="77777777" w:rsidR="00764ED8" w:rsidRPr="00382227" w:rsidRDefault="00764ED8" w:rsidP="00764ED8">
      <w:pPr>
        <w:spacing w:afterLines="60" w:after="144" w:line="240" w:lineRule="auto"/>
        <w:jc w:val="both"/>
        <w:rPr>
          <w:rFonts w:ascii="Times New Roman" w:hAnsi="Times New Roman" w:cs="Times New Roman"/>
          <w:bCs/>
          <w:sz w:val="24"/>
          <w:szCs w:val="24"/>
        </w:rPr>
      </w:pPr>
      <w:r w:rsidRPr="00382227">
        <w:rPr>
          <w:rFonts w:ascii="Times New Roman" w:hAnsi="Times New Roman" w:cs="Times New Roman"/>
          <w:bCs/>
          <w:sz w:val="24"/>
          <w:szCs w:val="24"/>
        </w:rPr>
        <w:t xml:space="preserve">Muudatuse mõju avaldumise ulatus on keskmine, kuivõrd eeldatavalt võib suureneda hagiavalduste esitamise arv, kuna see muutub lihtsamaks. Samas puudub tarvidus muutustega kohanemiseks mõeldud tegevuste järele. Mõju avaldub harva, kuna töövaidlusi esineb sihtrühma hulgas harva. Justiitsministeeriumi analüüsi kohaselt pöördutakse maakohtusse sama töövaidlusasja läbivaatamiseks </w:t>
      </w:r>
      <w:r w:rsidRPr="00382227">
        <w:rPr>
          <w:rFonts w:ascii="Times New Roman" w:hAnsi="Times New Roman" w:cs="Times New Roman"/>
          <w:bCs/>
          <w:i/>
          <w:iCs/>
          <w:sz w:val="24"/>
          <w:szCs w:val="24"/>
        </w:rPr>
        <w:t>ca</w:t>
      </w:r>
      <w:r w:rsidRPr="00382227">
        <w:rPr>
          <w:rFonts w:ascii="Times New Roman" w:hAnsi="Times New Roman" w:cs="Times New Roman"/>
          <w:bCs/>
          <w:sz w:val="24"/>
          <w:szCs w:val="24"/>
        </w:rPr>
        <w:t xml:space="preserve"> 15% TVK-s sisulise otsuseni jõudnud asjadest.</w:t>
      </w:r>
    </w:p>
    <w:p w14:paraId="101DA87F"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Ebasoovitavad mõjud: </w:t>
      </w:r>
      <w:r w:rsidRPr="00382227">
        <w:rPr>
          <w:rFonts w:ascii="Times New Roman" w:hAnsi="Times New Roman" w:cs="Times New Roman"/>
          <w:sz w:val="24"/>
          <w:szCs w:val="24"/>
        </w:rPr>
        <w:t>ei tuvastatud.</w:t>
      </w:r>
    </w:p>
    <w:p w14:paraId="5CD5D465"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sz w:val="24"/>
          <w:szCs w:val="24"/>
        </w:rPr>
        <w:t>muudatus avaldab positiivset mõju eelkõige töötajatele, tagades ootustele vastava lihtsa ja selge töövaidluste lahendamise protsessi. Mõjutatud sihtrühm on väike, mõju avaldub harva ja selle ulatus on keskmine. Ebasoovitavate mõjude risk on väike. Kokkuvõttes on mõju väheoluline.</w:t>
      </w:r>
    </w:p>
    <w:p w14:paraId="124212BE"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Mõju riigiasutustele</w:t>
      </w:r>
    </w:p>
    <w:p w14:paraId="0BD5B3A8"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w:t>
      </w:r>
      <w:r w:rsidRPr="00382227">
        <w:rPr>
          <w:rFonts w:ascii="Times New Roman" w:hAnsi="Times New Roman" w:cs="Times New Roman"/>
          <w:sz w:val="24"/>
          <w:szCs w:val="24"/>
        </w:rPr>
        <w:t xml:space="preserve">maakohtud ja maakohtunikud. Töövaidlusasjadega tegelevad neli maakohut. Maakohtutes oli 1.01.2025 seisuga kokku 164 kohtuniku ametikohta, millest täidetud 158, moodustades kõikidest Eesti kohtunikest </w:t>
      </w:r>
      <w:r w:rsidRPr="00382227">
        <w:rPr>
          <w:rFonts w:ascii="Times New Roman" w:hAnsi="Times New Roman" w:cs="Times New Roman"/>
          <w:i/>
          <w:iCs/>
          <w:sz w:val="24"/>
          <w:szCs w:val="24"/>
        </w:rPr>
        <w:t>ca</w:t>
      </w:r>
      <w:r w:rsidRPr="00382227">
        <w:rPr>
          <w:rFonts w:ascii="Times New Roman" w:hAnsi="Times New Roman" w:cs="Times New Roman"/>
          <w:sz w:val="24"/>
          <w:szCs w:val="24"/>
        </w:rPr>
        <w:t xml:space="preserve"> 64%</w:t>
      </w:r>
      <w:r w:rsidRPr="00382227">
        <w:rPr>
          <w:rStyle w:val="Allmrkuseviide"/>
          <w:rFonts w:ascii="Times New Roman" w:hAnsi="Times New Roman"/>
          <w:sz w:val="24"/>
          <w:szCs w:val="24"/>
        </w:rPr>
        <w:footnoteReference w:id="48"/>
      </w:r>
      <w:r w:rsidRPr="00382227">
        <w:rPr>
          <w:rFonts w:ascii="Times New Roman" w:hAnsi="Times New Roman" w:cs="Times New Roman"/>
          <w:sz w:val="24"/>
          <w:szCs w:val="24"/>
        </w:rPr>
        <w:t>.</w:t>
      </w:r>
    </w:p>
    <w:p w14:paraId="2059E317"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Avalduva mõju kirjeldus, ulatus ja sagedus:</w:t>
      </w:r>
      <w:r w:rsidRPr="00382227">
        <w:rPr>
          <w:rFonts w:ascii="Times New Roman" w:hAnsi="Times New Roman" w:cs="Times New Roman"/>
          <w:bCs/>
          <w:sz w:val="24"/>
          <w:szCs w:val="24"/>
        </w:rPr>
        <w:t xml:space="preserve"> </w:t>
      </w:r>
      <w:r w:rsidRPr="00382227">
        <w:rPr>
          <w:rFonts w:ascii="Times New Roman" w:hAnsi="Times New Roman" w:cs="Times New Roman"/>
          <w:sz w:val="24"/>
          <w:szCs w:val="24"/>
        </w:rPr>
        <w:t>kavandatav muudatus, mille kohaselt kohtunikud peavad arvestama hagiavaldusena TVK-</w:t>
      </w:r>
      <w:proofErr w:type="spellStart"/>
      <w:r w:rsidRPr="00382227">
        <w:rPr>
          <w:rFonts w:ascii="Times New Roman" w:hAnsi="Times New Roman" w:cs="Times New Roman"/>
          <w:sz w:val="24"/>
          <w:szCs w:val="24"/>
        </w:rPr>
        <w:t>le</w:t>
      </w:r>
      <w:proofErr w:type="spellEnd"/>
      <w:r w:rsidRPr="00382227">
        <w:rPr>
          <w:rFonts w:ascii="Times New Roman" w:hAnsi="Times New Roman" w:cs="Times New Roman"/>
          <w:sz w:val="24"/>
          <w:szCs w:val="24"/>
        </w:rPr>
        <w:t xml:space="preserve"> esitatud avaldust, võib suurendada kohtunike töökoormust, eeldades, et seetõttu ei saa nad töötada harjumuspärasel viisil ning esitatud avaldus võib sisaldada kohtusüsteemi mõistes puudusi.</w:t>
      </w:r>
    </w:p>
    <w:p w14:paraId="33699F88"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Justiitsministeeriumi 2023. aasta analüüsi</w:t>
      </w:r>
      <w:r w:rsidRPr="00382227">
        <w:rPr>
          <w:rStyle w:val="Allmrkuseviide"/>
          <w:rFonts w:ascii="Times New Roman" w:hAnsi="Times New Roman"/>
          <w:sz w:val="24"/>
          <w:szCs w:val="24"/>
        </w:rPr>
        <w:footnoteReference w:id="49"/>
      </w:r>
      <w:r w:rsidRPr="00382227">
        <w:rPr>
          <w:rFonts w:ascii="Times New Roman" w:hAnsi="Times New Roman" w:cs="Times New Roman"/>
          <w:sz w:val="24"/>
          <w:szCs w:val="24"/>
        </w:rPr>
        <w:t xml:space="preserve"> järgi esitati maakohtutesse perioodi 2018–2022 keskmisena 278 töövaidlusavaldust aastas. Neist keskmiselt </w:t>
      </w:r>
      <w:r w:rsidRPr="00382227">
        <w:rPr>
          <w:rFonts w:ascii="Times New Roman" w:hAnsi="Times New Roman" w:cs="Times New Roman"/>
          <w:i/>
          <w:iCs/>
          <w:sz w:val="24"/>
          <w:szCs w:val="24"/>
        </w:rPr>
        <w:t>ca</w:t>
      </w:r>
      <w:r w:rsidRPr="00382227">
        <w:rPr>
          <w:rFonts w:ascii="Times New Roman" w:hAnsi="Times New Roman" w:cs="Times New Roman"/>
          <w:sz w:val="24"/>
          <w:szCs w:val="24"/>
        </w:rPr>
        <w:t xml:space="preserve"> 74% ehk 205 vaidlust olid varem läbinud TVK menetluse. Sama analüüsi kohaselt nõudis maakohus TVK avalduse asemel uue hagi esitamist enam kui 70% juhtudest, s.o </w:t>
      </w:r>
      <w:r w:rsidRPr="00382227">
        <w:rPr>
          <w:rFonts w:ascii="Times New Roman" w:hAnsi="Times New Roman" w:cs="Times New Roman"/>
          <w:i/>
          <w:iCs/>
          <w:sz w:val="24"/>
          <w:szCs w:val="24"/>
        </w:rPr>
        <w:t>ca</w:t>
      </w:r>
      <w:r w:rsidRPr="00382227">
        <w:rPr>
          <w:rFonts w:ascii="Times New Roman" w:hAnsi="Times New Roman" w:cs="Times New Roman"/>
          <w:sz w:val="24"/>
          <w:szCs w:val="24"/>
        </w:rPr>
        <w:t xml:space="preserve"> 143 juhul. Seega võib eeldada, et hinnanguliselt 143 juhul aastas peaks maakohtunik hagiavalduse asemel asja menetlema TVK-</w:t>
      </w:r>
      <w:proofErr w:type="spellStart"/>
      <w:r w:rsidRPr="00382227">
        <w:rPr>
          <w:rFonts w:ascii="Times New Roman" w:hAnsi="Times New Roman" w:cs="Times New Roman"/>
          <w:sz w:val="24"/>
          <w:szCs w:val="24"/>
        </w:rPr>
        <w:t>le</w:t>
      </w:r>
      <w:proofErr w:type="spellEnd"/>
      <w:r w:rsidRPr="00382227">
        <w:rPr>
          <w:rFonts w:ascii="Times New Roman" w:hAnsi="Times New Roman" w:cs="Times New Roman"/>
          <w:sz w:val="24"/>
          <w:szCs w:val="24"/>
        </w:rPr>
        <w:t xml:space="preserve"> esitatud avalduse alusel. Arvestades maakohtunike arvu, on see vähem kui üks asi </w:t>
      </w:r>
      <w:r w:rsidRPr="00382227">
        <w:rPr>
          <w:rFonts w:ascii="Times New Roman" w:hAnsi="Times New Roman" w:cs="Times New Roman"/>
          <w:sz w:val="24"/>
          <w:szCs w:val="24"/>
        </w:rPr>
        <w:lastRenderedPageBreak/>
        <w:t>maakohtuniku kohta aastas. 2024. aastal oli ühel maakohtunikul menetleda keskmiselt 379 asja aastas</w:t>
      </w:r>
      <w:r w:rsidRPr="00382227">
        <w:rPr>
          <w:rStyle w:val="Allmrkuseviide"/>
          <w:rFonts w:ascii="Times New Roman" w:hAnsi="Times New Roman"/>
          <w:sz w:val="24"/>
          <w:szCs w:val="24"/>
        </w:rPr>
        <w:footnoteReference w:id="50"/>
      </w:r>
      <w:r w:rsidRPr="00382227">
        <w:rPr>
          <w:rFonts w:ascii="Times New Roman" w:hAnsi="Times New Roman" w:cs="Times New Roman"/>
          <w:sz w:val="24"/>
          <w:szCs w:val="24"/>
        </w:rPr>
        <w:t xml:space="preserve">. Seejuures näitas eelnevalt viidatud Justiitsministeeriumi analüüs, et </w:t>
      </w:r>
      <w:r w:rsidRPr="00382227">
        <w:rPr>
          <w:rFonts w:ascii="Times New Roman" w:hAnsi="Times New Roman" w:cs="Times New Roman"/>
          <w:bCs/>
          <w:sz w:val="24"/>
          <w:szCs w:val="24"/>
        </w:rPr>
        <w:t xml:space="preserve">välja toodud puudused ei olnud sellised, mis takistaksid hagi menetlemist (nt märkimata oli, kas hageja soovib suulist või kirjalikku menetlust). Seega on </w:t>
      </w:r>
      <w:r w:rsidRPr="00382227">
        <w:rPr>
          <w:rFonts w:ascii="Times New Roman" w:hAnsi="Times New Roman" w:cs="Times New Roman"/>
          <w:sz w:val="24"/>
          <w:szCs w:val="24"/>
        </w:rPr>
        <w:t>mõju avaldumise ulatus väike ja sagedus harv.</w:t>
      </w:r>
    </w:p>
    <w:p w14:paraId="7619E464" w14:textId="77777777" w:rsidR="00764ED8" w:rsidRPr="00382227" w:rsidRDefault="00764ED8" w:rsidP="00764ED8">
      <w:pPr>
        <w:spacing w:afterLines="60" w:after="144" w:line="240" w:lineRule="auto"/>
        <w:jc w:val="both"/>
        <w:rPr>
          <w:rFonts w:ascii="Times New Roman" w:hAnsi="Times New Roman" w:cs="Times New Roman"/>
          <w:i/>
          <w:iCs/>
          <w:sz w:val="24"/>
          <w:szCs w:val="24"/>
        </w:rPr>
      </w:pPr>
      <w:r w:rsidRPr="00382227">
        <w:rPr>
          <w:rFonts w:ascii="Times New Roman" w:hAnsi="Times New Roman" w:cs="Times New Roman"/>
          <w:b/>
          <w:bCs/>
          <w:sz w:val="24"/>
          <w:szCs w:val="24"/>
        </w:rPr>
        <w:t xml:space="preserve">Ebasoovitavad mõjud: </w:t>
      </w:r>
      <w:r w:rsidRPr="00382227">
        <w:rPr>
          <w:rFonts w:ascii="Times New Roman" w:hAnsi="Times New Roman" w:cs="Times New Roman"/>
          <w:sz w:val="24"/>
          <w:szCs w:val="24"/>
        </w:rPr>
        <w:t>TVK-</w:t>
      </w:r>
      <w:proofErr w:type="spellStart"/>
      <w:r w:rsidRPr="00382227">
        <w:rPr>
          <w:rFonts w:ascii="Times New Roman" w:hAnsi="Times New Roman" w:cs="Times New Roman"/>
          <w:sz w:val="24"/>
          <w:szCs w:val="24"/>
        </w:rPr>
        <w:t>le</w:t>
      </w:r>
      <w:proofErr w:type="spellEnd"/>
      <w:r w:rsidRPr="00382227">
        <w:rPr>
          <w:rFonts w:ascii="Times New Roman" w:hAnsi="Times New Roman" w:cs="Times New Roman"/>
          <w:sz w:val="24"/>
          <w:szCs w:val="24"/>
        </w:rPr>
        <w:t xml:space="preserve"> esitatud avaldus võib siiski olla kohtu hinnangul ebasobiv maakohtu menetluse läbimiseks ning see võib negatiivselt mõjutada menetlusprotsessi ja kohtunike töökoormust. Lisaks võib kohtunikel tekkida tunnetus, et nende kaalutlusruumi on kitsendatud, eriti kui jääb mulje, et kohus peab menetlema vormiliselt ebatäielikke või puudustega avaldusi. Kavandatavate muudatustega jääb kohtule endiselt õigus nõuda avalduses puuduste kõrvaldamist juhul, kui avalduse puudus takistab asja sisulist läbivaatamist, eeldades aga, et kohus toob selgelt välja, milline puudus takistab hagi menetlemist. Puhkudeks, kus avaldaja on TVK-s oma avaldust muutnud ning seetõttu võib kohtule ja pooltele olla ebaselge, mis on avalduse sisu, säilib kohtul võimalus nõuda hagi tervikteksti esitamist. See aitab säilitada tasakaalu kohtuniku menetlusautonoomia ja hageja õiguskaitse vahel.</w:t>
      </w:r>
    </w:p>
    <w:p w14:paraId="5A5BD52D"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sz w:val="24"/>
          <w:szCs w:val="24"/>
        </w:rPr>
        <w:t>muudatus võib suurendada kohtute töökoormust. Sihtrühm on suur, kuid mõju avaldumise ulatus ja sagedus on väikesed ning ebasoovitavate mõjude risk väike. Kokkuvõtvalt on mõju väheoluline.</w:t>
      </w:r>
    </w:p>
    <w:p w14:paraId="100DFB23" w14:textId="77777777" w:rsidR="00764ED8" w:rsidRPr="00382227" w:rsidRDefault="00764ED8" w:rsidP="00764ED8">
      <w:pPr>
        <w:spacing w:line="240" w:lineRule="auto"/>
        <w:rPr>
          <w:rFonts w:ascii="Times New Roman" w:hAnsi="Times New Roman" w:cs="Times New Roman"/>
          <w:b/>
          <w:bCs/>
          <w:sz w:val="24"/>
          <w:szCs w:val="24"/>
        </w:rPr>
      </w:pPr>
      <w:r w:rsidRPr="00382227">
        <w:rPr>
          <w:rFonts w:ascii="Times New Roman" w:hAnsi="Times New Roman" w:cs="Times New Roman"/>
          <w:b/>
          <w:bCs/>
          <w:sz w:val="24"/>
          <w:szCs w:val="24"/>
        </w:rPr>
        <w:t>Muudatus 8. TVK juhatajate palgakorraldus muutub (eelnõu punktid 4 ja 6)</w:t>
      </w:r>
    </w:p>
    <w:p w14:paraId="036834C0" w14:textId="77777777" w:rsidR="00764ED8" w:rsidRPr="00382227" w:rsidRDefault="00764ED8" w:rsidP="00764ED8">
      <w:pPr>
        <w:spacing w:line="240" w:lineRule="auto"/>
        <w:rPr>
          <w:rFonts w:ascii="Times New Roman" w:hAnsi="Times New Roman" w:cs="Times New Roman"/>
          <w:sz w:val="24"/>
          <w:szCs w:val="24"/>
          <w:u w:val="single"/>
        </w:rPr>
      </w:pPr>
      <w:r w:rsidRPr="00382227">
        <w:rPr>
          <w:rFonts w:ascii="Times New Roman" w:hAnsi="Times New Roman" w:cs="Times New Roman"/>
          <w:sz w:val="24"/>
          <w:szCs w:val="24"/>
          <w:u w:val="single"/>
        </w:rPr>
        <w:t>Majanduslik mõju</w:t>
      </w:r>
    </w:p>
    <w:p w14:paraId="4FBC64B8"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t xml:space="preserve">Sihtrühm: </w:t>
      </w:r>
      <w:r w:rsidRPr="00382227">
        <w:rPr>
          <w:rFonts w:ascii="Times New Roman" w:hAnsi="Times New Roman" w:cs="Times New Roman"/>
          <w:sz w:val="24"/>
          <w:szCs w:val="24"/>
        </w:rPr>
        <w:t>töövaidluskomisjonide 8 juhatajat.</w:t>
      </w:r>
    </w:p>
    <w:p w14:paraId="0970BED0"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sz w:val="24"/>
          <w:szCs w:val="24"/>
        </w:rPr>
        <w:t>Avalduva mõju kirjeldus, ulatus ja sagedus:</w:t>
      </w:r>
      <w:r w:rsidRPr="00382227">
        <w:rPr>
          <w:rFonts w:ascii="Times New Roman" w:hAnsi="Times New Roman" w:cs="Times New Roman"/>
          <w:bCs/>
          <w:sz w:val="24"/>
          <w:szCs w:val="24"/>
        </w:rPr>
        <w:t xml:space="preserve"> k</w:t>
      </w:r>
      <w:r w:rsidRPr="00382227">
        <w:rPr>
          <w:rFonts w:ascii="Times New Roman" w:hAnsi="Times New Roman" w:cs="Times New Roman"/>
          <w:sz w:val="24"/>
          <w:szCs w:val="24"/>
        </w:rPr>
        <w:t>ui kehtiva korra kohaselt jääb TVK juhataja põhipalk vahemikku 80–100% riikliku lepitaja palgast ning muutuvpalga maksmine pole võimalik, siis kavandatava muudatuse jõustumisel on põhipalk 80% riikliku lepitaja palgast ning luuakse võimalus maksta tulemustasu.</w:t>
      </w:r>
    </w:p>
    <w:p w14:paraId="6D72877C"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Kavandatavate muudatuste koosmõjul muutub TVK juhatajate palgakorraldus selgemaks ja paindlikumaks. Kõigi juhatajate põhipalk on nii 2024. a kui ka 2025. a olnud 80%. Seetõttu juhatajate jaoks põhipalk ei muutu, küll aga suureneb õigusselgus, kuna säte viiakse vastavusse tegelikkusega.</w:t>
      </w:r>
    </w:p>
    <w:p w14:paraId="664DB202"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Tulemustasu maksmise võimaluse loomine lisab palgakorraldusse paindlikkust ja loob sarnase süsteemi teiste riigiasutustega. See võimaldab motiveerida juhatajaid senisest paremini – tulemustasu saab maksta head töösooritust ja erialaseid oskusi arvestades, eeldusel et selleks on eelarves vahendeid.</w:t>
      </w:r>
    </w:p>
    <w:p w14:paraId="5DC4A3C5"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Ühtne põhipalk toetab juhatajate võrdset kohtlemist ning väldib olukordi, kus erinevusi on raske põhjendada või taluda. Samas võimaldab tulemustasu selgemalt tunnustada tööpanust või vastutusest tulenevaid erinevusi.</w:t>
      </w:r>
    </w:p>
    <w:p w14:paraId="6292FE58"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sz w:val="24"/>
          <w:szCs w:val="24"/>
        </w:rPr>
        <w:t>Kokkuvõttes on mõju ulatus keskmine, kuivõrd tulemustasude võimaluse loomise tõttu võib kaasneda muutusi TVK juhatajate käitumises (nt vajadus oma oskusi või arengut enam esile tuua), kuid eelduslikult ei nõua see märkimisväärseid kohanemistegevusi. Mõju avaldumise sagedus on keskmine, kuna töötasustamine on regulaarne.</w:t>
      </w:r>
    </w:p>
    <w:p w14:paraId="5BCBAE62" w14:textId="77777777" w:rsidR="00764ED8" w:rsidRPr="00382227" w:rsidRDefault="00764ED8" w:rsidP="00764ED8">
      <w:pPr>
        <w:spacing w:afterLines="60" w:after="144" w:line="240" w:lineRule="auto"/>
        <w:jc w:val="both"/>
        <w:rPr>
          <w:rFonts w:ascii="Times New Roman" w:hAnsi="Times New Roman" w:cs="Times New Roman"/>
          <w:sz w:val="24"/>
          <w:szCs w:val="24"/>
        </w:rPr>
      </w:pPr>
      <w:r w:rsidRPr="00382227">
        <w:rPr>
          <w:rFonts w:ascii="Times New Roman" w:hAnsi="Times New Roman" w:cs="Times New Roman"/>
          <w:b/>
          <w:bCs/>
          <w:sz w:val="24"/>
          <w:szCs w:val="24"/>
        </w:rPr>
        <w:lastRenderedPageBreak/>
        <w:t xml:space="preserve">Ebasoovitavad mõjud: </w:t>
      </w:r>
      <w:r w:rsidRPr="00382227">
        <w:rPr>
          <w:rFonts w:ascii="Times New Roman" w:hAnsi="Times New Roman" w:cs="Times New Roman"/>
          <w:sz w:val="24"/>
          <w:szCs w:val="24"/>
        </w:rPr>
        <w:t>tulemustasu võimaldamine võib seada juhatajad ebavõrdsesse olukorda, olenevalt tulemustasu maksmise tingimustest. TVK juhatajate töötulemused ei ole täielikult nende kontrolli all, olenedes menetlusse sattuvatest töövaidlusjuhtumitest, töökoormusest ja muudest asjaoludest. Ebasoovitava mõju risk on siiski väike, kuivõrd täpsed tingimused töötatakse välja, võttes arvesse TVK juhatajate töö iseloomu ning pidades silmas õiglast kohtlemist, et säilitada TVK juhatajate motivatsiooni. Muutuvpalga maksmise eeldused on üldjuhul 1) ametniku ja ametiasutuse vahel on kindlaks määratud teenistusülesannete täitmise kriteeriumid; 2) kriteeriumid on kokkulepitu kohaselt täidetud või on neid ületatud.</w:t>
      </w:r>
    </w:p>
    <w:p w14:paraId="3E484579" w14:textId="77777777" w:rsidR="00764ED8" w:rsidRDefault="00764ED8" w:rsidP="00764ED8">
      <w:pPr>
        <w:spacing w:afterLines="60" w:after="144" w:line="240" w:lineRule="auto"/>
        <w:jc w:val="both"/>
        <w:rPr>
          <w:rFonts w:ascii="Times New Roman" w:hAnsi="Times New Roman" w:cs="Times New Roman"/>
          <w:bCs/>
          <w:sz w:val="24"/>
          <w:szCs w:val="24"/>
        </w:rPr>
      </w:pPr>
      <w:r w:rsidRPr="00382227">
        <w:rPr>
          <w:rFonts w:ascii="Times New Roman" w:hAnsi="Times New Roman" w:cs="Times New Roman"/>
          <w:b/>
          <w:bCs/>
          <w:sz w:val="24"/>
          <w:szCs w:val="24"/>
        </w:rPr>
        <w:t xml:space="preserve">Kokkuvõttev hinnang mõju olulisusele: </w:t>
      </w:r>
      <w:r w:rsidRPr="00382227">
        <w:rPr>
          <w:rFonts w:ascii="Times New Roman" w:hAnsi="Times New Roman" w:cs="Times New Roman"/>
          <w:bCs/>
          <w:sz w:val="24"/>
          <w:szCs w:val="24"/>
        </w:rPr>
        <w:t>muudatuse tulemusena muutub TVK juhatajate palgakorraldus paindlikumaks ja motiveerivamaks. Sihtrühm on väike, mõju avaldumise ulatus ja sagedus keskmised. Ebasoovitavate mõjude risk on väike. Kokkuvõttes on mõju oluline.</w:t>
      </w:r>
    </w:p>
    <w:p w14:paraId="038302D3" w14:textId="77777777" w:rsidR="00F12542" w:rsidRPr="009E09ED" w:rsidRDefault="00F12542" w:rsidP="00F12542">
      <w:pPr>
        <w:spacing w:line="240" w:lineRule="auto"/>
        <w:jc w:val="both"/>
        <w:rPr>
          <w:rFonts w:ascii="Times New Roman" w:hAnsi="Times New Roman" w:cs="Times New Roman"/>
          <w:b/>
          <w:bCs/>
          <w:sz w:val="24"/>
          <w:szCs w:val="24"/>
        </w:rPr>
      </w:pPr>
      <w:r w:rsidRPr="009E09ED">
        <w:rPr>
          <w:rFonts w:ascii="Times New Roman" w:hAnsi="Times New Roman" w:cs="Times New Roman"/>
          <w:b/>
          <w:bCs/>
          <w:sz w:val="24"/>
          <w:szCs w:val="24"/>
        </w:rPr>
        <w:t>Muudatus 9: Maksukorralduse seaduse muutmine</w:t>
      </w:r>
    </w:p>
    <w:p w14:paraId="540FF8B9" w14:textId="77777777" w:rsidR="00F12542" w:rsidRPr="00C262A8" w:rsidRDefault="00F12542" w:rsidP="00F12542">
      <w:pPr>
        <w:spacing w:line="240" w:lineRule="auto"/>
        <w:rPr>
          <w:rFonts w:ascii="Times New Roman" w:hAnsi="Times New Roman" w:cs="Times New Roman"/>
          <w:sz w:val="24"/>
          <w:szCs w:val="24"/>
          <w:u w:val="single"/>
        </w:rPr>
      </w:pPr>
      <w:r w:rsidRPr="00C262A8">
        <w:rPr>
          <w:rFonts w:ascii="Times New Roman" w:hAnsi="Times New Roman" w:cs="Times New Roman"/>
          <w:sz w:val="24"/>
          <w:szCs w:val="24"/>
          <w:u w:val="single"/>
        </w:rPr>
        <w:t>Mõju riigiasutustele</w:t>
      </w:r>
    </w:p>
    <w:p w14:paraId="03C5A129" w14:textId="77777777" w:rsidR="00F12542" w:rsidRPr="00C262A8" w:rsidRDefault="00F12542" w:rsidP="00F12542">
      <w:pPr>
        <w:spacing w:afterLines="60" w:after="144" w:line="240" w:lineRule="auto"/>
        <w:jc w:val="both"/>
        <w:rPr>
          <w:rFonts w:ascii="Times New Roman" w:hAnsi="Times New Roman" w:cs="Times New Roman"/>
          <w:sz w:val="24"/>
          <w:szCs w:val="24"/>
        </w:rPr>
      </w:pPr>
      <w:r w:rsidRPr="00C262A8">
        <w:rPr>
          <w:rFonts w:ascii="Times New Roman" w:hAnsi="Times New Roman" w:cs="Times New Roman"/>
          <w:b/>
          <w:bCs/>
          <w:sz w:val="24"/>
          <w:szCs w:val="24"/>
        </w:rPr>
        <w:t xml:space="preserve">Sihtrühm: </w:t>
      </w:r>
      <w:r w:rsidRPr="00C262A8">
        <w:rPr>
          <w:rFonts w:ascii="Times New Roman" w:hAnsi="Times New Roman" w:cs="Times New Roman"/>
          <w:sz w:val="24"/>
          <w:szCs w:val="24"/>
        </w:rPr>
        <w:t>Majandus- ja Kommunikatsiooniministeerium</w:t>
      </w:r>
    </w:p>
    <w:p w14:paraId="4FC44E1A" w14:textId="77777777" w:rsidR="00F12542" w:rsidRPr="009E09ED" w:rsidRDefault="00F12542" w:rsidP="00F12542">
      <w:pPr>
        <w:spacing w:afterLines="60" w:after="144" w:line="240" w:lineRule="auto"/>
        <w:jc w:val="both"/>
        <w:rPr>
          <w:rFonts w:ascii="Times New Roman" w:hAnsi="Times New Roman" w:cs="Times New Roman"/>
          <w:b/>
          <w:bCs/>
          <w:sz w:val="24"/>
          <w:szCs w:val="24"/>
        </w:rPr>
      </w:pPr>
      <w:r w:rsidRPr="009E09ED">
        <w:rPr>
          <w:rFonts w:ascii="Times New Roman" w:hAnsi="Times New Roman" w:cs="Times New Roman"/>
          <w:b/>
          <w:bCs/>
          <w:sz w:val="24"/>
          <w:szCs w:val="24"/>
        </w:rPr>
        <w:t>Avalduva mõju kirjeldus, ulatus ja sagedus:</w:t>
      </w:r>
    </w:p>
    <w:p w14:paraId="38F51BBB"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sz w:val="24"/>
          <w:szCs w:val="24"/>
        </w:rPr>
        <w:t xml:space="preserve">Muudatusel on oluline positiivne mõju MKM-i tegevusvaldkondadele, kuna see võimaldab ministeeriumil senisest tõhusamalt täita oma rolli majandus-, ettevõtlus-, tööhõive- ja tööturupoliitika, sealhulgas töösuhete, töökeskkonna ning võrdse kohtlemise ja soolise võrdõiguslikkuse poliitikate kavandamisel ja elluviimisel. Andmete kättesaadavus </w:t>
      </w:r>
      <w:proofErr w:type="spellStart"/>
      <w:r w:rsidRPr="009E09ED">
        <w:rPr>
          <w:rFonts w:ascii="Times New Roman" w:hAnsi="Times New Roman" w:cs="Times New Roman"/>
          <w:sz w:val="24"/>
          <w:szCs w:val="24"/>
        </w:rPr>
        <w:t>EMTA-lt</w:t>
      </w:r>
      <w:proofErr w:type="spellEnd"/>
      <w:r w:rsidRPr="009E09ED">
        <w:rPr>
          <w:rFonts w:ascii="Times New Roman" w:hAnsi="Times New Roman" w:cs="Times New Roman"/>
          <w:sz w:val="24"/>
          <w:szCs w:val="24"/>
        </w:rPr>
        <w:t xml:space="preserve"> võimaldab MKM-</w:t>
      </w:r>
      <w:proofErr w:type="spellStart"/>
      <w:r w:rsidRPr="009E09ED">
        <w:rPr>
          <w:rFonts w:ascii="Times New Roman" w:hAnsi="Times New Roman" w:cs="Times New Roman"/>
          <w:sz w:val="24"/>
          <w:szCs w:val="24"/>
        </w:rPr>
        <w:t>il</w:t>
      </w:r>
      <w:proofErr w:type="spellEnd"/>
      <w:r w:rsidRPr="009E09ED">
        <w:rPr>
          <w:rFonts w:ascii="Times New Roman" w:hAnsi="Times New Roman" w:cs="Times New Roman"/>
          <w:sz w:val="24"/>
          <w:szCs w:val="24"/>
        </w:rPr>
        <w:t xml:space="preserve"> hinnata kavandatavate poliitikamuudatuste mõjusid, tuvastada mõjutatud sihtrühmi ning langetada andmetele tuginevaid otsuseid. Samuti võimaldab muudatus seirata jooksvalt tööturu </w:t>
      </w:r>
      <w:r>
        <w:rPr>
          <w:rFonts w:ascii="Times New Roman" w:hAnsi="Times New Roman" w:cs="Times New Roman"/>
          <w:sz w:val="24"/>
          <w:szCs w:val="24"/>
        </w:rPr>
        <w:t>muutusi</w:t>
      </w:r>
      <w:r w:rsidRPr="009E09ED">
        <w:rPr>
          <w:rFonts w:ascii="Times New Roman" w:hAnsi="Times New Roman" w:cs="Times New Roman"/>
          <w:sz w:val="24"/>
          <w:szCs w:val="24"/>
        </w:rPr>
        <w:t>. Muudatus lihtsustab ja kiirendab MKM-i jaoks ligipääsu EMTA andmetele, mis on seni olnud piiratud selge õigusliku aluse puudumise tõttu. Seetõttu on muudatusel MKM-i jaoks oluline positiivne mõju, tagades tõenduspõhise poliitikakujundamise ja võimaldades hinnata ka juba ellu viidud poliitikate mõjusid. Täiendatud õiguslik alus aitab lahendada praktikas esile kerkinud probleeme, kus EMTA on nõudnud selget õiguslikku alust ka isikustamata, agregeeritud andmete väljastamiseks. Mõju ulatus on väike ja  sagedus on regulaarne.</w:t>
      </w:r>
    </w:p>
    <w:p w14:paraId="2E359812"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b/>
          <w:sz w:val="24"/>
          <w:szCs w:val="24"/>
        </w:rPr>
        <w:t xml:space="preserve">Sihtrühm: </w:t>
      </w:r>
      <w:r w:rsidRPr="009E09ED">
        <w:rPr>
          <w:rFonts w:ascii="Times New Roman" w:hAnsi="Times New Roman" w:cs="Times New Roman"/>
          <w:sz w:val="24"/>
          <w:szCs w:val="24"/>
        </w:rPr>
        <w:t>Tööinspektsioon</w:t>
      </w:r>
    </w:p>
    <w:p w14:paraId="5917BAC9" w14:textId="77777777" w:rsidR="00F12542" w:rsidRPr="009E09ED" w:rsidRDefault="00F12542" w:rsidP="00F12542">
      <w:pPr>
        <w:spacing w:afterLines="60" w:after="144" w:line="240" w:lineRule="auto"/>
        <w:jc w:val="both"/>
        <w:rPr>
          <w:rFonts w:ascii="Times New Roman" w:hAnsi="Times New Roman" w:cs="Times New Roman"/>
          <w:b/>
          <w:bCs/>
          <w:sz w:val="24"/>
          <w:szCs w:val="24"/>
        </w:rPr>
      </w:pPr>
      <w:r w:rsidRPr="009E09ED">
        <w:rPr>
          <w:rFonts w:ascii="Times New Roman" w:hAnsi="Times New Roman" w:cs="Times New Roman"/>
          <w:b/>
          <w:bCs/>
          <w:sz w:val="24"/>
          <w:szCs w:val="24"/>
        </w:rPr>
        <w:t>Avalduva mõju kirjeldus, ulatus ja sagedus:</w:t>
      </w:r>
    </w:p>
    <w:p w14:paraId="7E659F76"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sz w:val="24"/>
          <w:szCs w:val="24"/>
        </w:rPr>
        <w:t>Muudatusel on positiivne mõju Tööinspektsioonile, kuna</w:t>
      </w:r>
      <w:r w:rsidRPr="009E09ED">
        <w:rPr>
          <w:rFonts w:ascii="Times New Roman" w:hAnsi="Times New Roman" w:cs="Times New Roman"/>
          <w:b/>
          <w:bCs/>
          <w:sz w:val="24"/>
          <w:szCs w:val="24"/>
        </w:rPr>
        <w:t xml:space="preserve"> </w:t>
      </w:r>
      <w:r w:rsidRPr="009E09ED">
        <w:rPr>
          <w:rFonts w:ascii="Times New Roman" w:hAnsi="Times New Roman" w:cs="Times New Roman"/>
          <w:sz w:val="24"/>
          <w:szCs w:val="24"/>
        </w:rPr>
        <w:t xml:space="preserve">TVK saab edaspidi mitteresidendist tööandjana registreeritud tööandja ja töötaja vahelisi töövaidlusi tõhusamalt lahendada. Andmete kättesaadavus kiirendab töövaidluste lahendamist ning vähendab TVK vajadust täiendavateks toiminguteks (nt menetlusdokumentide kättetoimetamine läbi Ametlike Teadaannete portaali, kui mitteresidendist tööandja andmed ei ole teada, kuivõrd TVK-l on edaspidi võimalik </w:t>
      </w:r>
      <w:proofErr w:type="spellStart"/>
      <w:r w:rsidRPr="009E09ED">
        <w:rPr>
          <w:rFonts w:ascii="Times New Roman" w:hAnsi="Times New Roman" w:cs="Times New Roman"/>
          <w:sz w:val="24"/>
          <w:szCs w:val="24"/>
        </w:rPr>
        <w:t>EMTA-lt</w:t>
      </w:r>
      <w:proofErr w:type="spellEnd"/>
      <w:r w:rsidRPr="009E09ED">
        <w:rPr>
          <w:rFonts w:ascii="Times New Roman" w:hAnsi="Times New Roman" w:cs="Times New Roman"/>
          <w:sz w:val="24"/>
          <w:szCs w:val="24"/>
        </w:rPr>
        <w:t xml:space="preserve"> saada vajalikud kontaktandmed). Mõju ulatus ja sagedus on väikesed, kuna töövaidlusi, kus üks osapool on mitteresidendist tööandjana registreeritud tööandja, esineb Eestis harva (mõni üksik aastas).</w:t>
      </w:r>
    </w:p>
    <w:p w14:paraId="1BA36808"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b/>
          <w:sz w:val="24"/>
          <w:szCs w:val="24"/>
        </w:rPr>
        <w:t xml:space="preserve">Sihtrühm: </w:t>
      </w:r>
      <w:r w:rsidRPr="009E09ED">
        <w:rPr>
          <w:rFonts w:ascii="Times New Roman" w:hAnsi="Times New Roman" w:cs="Times New Roman"/>
          <w:sz w:val="24"/>
          <w:szCs w:val="24"/>
        </w:rPr>
        <w:t>Maksu- ja Tolliamet</w:t>
      </w:r>
    </w:p>
    <w:p w14:paraId="66DABF9D"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sz w:val="24"/>
          <w:szCs w:val="24"/>
        </w:rPr>
        <w:t>Muudatuse tulemusena tõuseb EMTA töökoormus, kuna lisanduvad täiendavad päringud Tööinspektsioonilt ning MKM-</w:t>
      </w:r>
      <w:proofErr w:type="spellStart"/>
      <w:r w:rsidRPr="009E09ED">
        <w:rPr>
          <w:rFonts w:ascii="Times New Roman" w:hAnsi="Times New Roman" w:cs="Times New Roman"/>
          <w:sz w:val="24"/>
          <w:szCs w:val="24"/>
        </w:rPr>
        <w:t>ilt</w:t>
      </w:r>
      <w:proofErr w:type="spellEnd"/>
      <w:r w:rsidRPr="009E09ED">
        <w:rPr>
          <w:rFonts w:ascii="Times New Roman" w:hAnsi="Times New Roman" w:cs="Times New Roman"/>
          <w:sz w:val="24"/>
          <w:szCs w:val="24"/>
        </w:rPr>
        <w:t xml:space="preserve">. MKM-i regulaarsed andmepäringud toovad kaasa töökoormuse kasvu eelkõige päringu väljatöötamise etapis, kuid hilisem halduskoormus on väike, kuna korduvate päringute struktuur ja sisu jäävad samaks. Sellele lisanduvad vajaduspõhised MKM-i poliitikamuudatustega ja TI mitteresidendist tööandjatega seotud </w:t>
      </w:r>
      <w:r w:rsidRPr="009E09ED">
        <w:rPr>
          <w:rFonts w:ascii="Times New Roman" w:hAnsi="Times New Roman" w:cs="Times New Roman"/>
          <w:sz w:val="24"/>
          <w:szCs w:val="24"/>
        </w:rPr>
        <w:lastRenderedPageBreak/>
        <w:t>andmepäringud, kuid neid esineb eelduslikult harva. Mõju ulatus on väike ja sagedus on regulaarne.</w:t>
      </w:r>
    </w:p>
    <w:p w14:paraId="70F5D987" w14:textId="77777777" w:rsidR="00F12542" w:rsidRPr="009E09ED" w:rsidRDefault="00F12542" w:rsidP="00F12542">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b/>
          <w:sz w:val="24"/>
          <w:szCs w:val="24"/>
        </w:rPr>
        <w:t xml:space="preserve">Ebasoovitavad mõjud: </w:t>
      </w:r>
      <w:r w:rsidRPr="009E09ED">
        <w:rPr>
          <w:rFonts w:ascii="Times New Roman" w:hAnsi="Times New Roman" w:cs="Times New Roman"/>
          <w:sz w:val="24"/>
          <w:szCs w:val="24"/>
        </w:rPr>
        <w:t xml:space="preserve">Ei tuvastatud. </w:t>
      </w:r>
    </w:p>
    <w:p w14:paraId="2B96EB9B" w14:textId="06701611" w:rsidR="00F12542" w:rsidRPr="00382227" w:rsidRDefault="00F12542" w:rsidP="00764ED8">
      <w:pPr>
        <w:spacing w:afterLines="60" w:after="144" w:line="240" w:lineRule="auto"/>
        <w:jc w:val="both"/>
        <w:rPr>
          <w:rFonts w:ascii="Times New Roman" w:hAnsi="Times New Roman" w:cs="Times New Roman"/>
          <w:sz w:val="24"/>
          <w:szCs w:val="24"/>
        </w:rPr>
      </w:pPr>
      <w:r w:rsidRPr="009E09ED">
        <w:rPr>
          <w:rFonts w:ascii="Times New Roman" w:hAnsi="Times New Roman" w:cs="Times New Roman"/>
          <w:b/>
          <w:sz w:val="24"/>
          <w:szCs w:val="24"/>
        </w:rPr>
        <w:t xml:space="preserve">Kokkuvõttev hinnang mõju olulisusele: </w:t>
      </w:r>
      <w:r w:rsidRPr="009E09ED">
        <w:rPr>
          <w:rFonts w:ascii="Times New Roman" w:hAnsi="Times New Roman" w:cs="Times New Roman"/>
          <w:sz w:val="24"/>
          <w:szCs w:val="24"/>
        </w:rPr>
        <w:t>Muudatuste tulemusel tekib MKM-</w:t>
      </w:r>
      <w:proofErr w:type="spellStart"/>
      <w:r w:rsidRPr="009E09ED">
        <w:rPr>
          <w:rFonts w:ascii="Times New Roman" w:hAnsi="Times New Roman" w:cs="Times New Roman"/>
          <w:sz w:val="24"/>
          <w:szCs w:val="24"/>
        </w:rPr>
        <w:t>il</w:t>
      </w:r>
      <w:proofErr w:type="spellEnd"/>
      <w:r w:rsidRPr="009E09ED">
        <w:rPr>
          <w:rFonts w:ascii="Times New Roman" w:hAnsi="Times New Roman" w:cs="Times New Roman"/>
          <w:sz w:val="24"/>
          <w:szCs w:val="24"/>
        </w:rPr>
        <w:t xml:space="preserve"> ning Tööinspektsioonil õigus saada maksuhaldurilt andmeid, mis on vajalikud </w:t>
      </w:r>
      <w:r>
        <w:rPr>
          <w:rFonts w:ascii="Times New Roman" w:hAnsi="Times New Roman" w:cs="Times New Roman"/>
          <w:sz w:val="24"/>
          <w:szCs w:val="24"/>
        </w:rPr>
        <w:t>oma</w:t>
      </w:r>
      <w:r w:rsidRPr="009E09ED">
        <w:rPr>
          <w:rFonts w:ascii="Times New Roman" w:hAnsi="Times New Roman" w:cs="Times New Roman"/>
          <w:sz w:val="24"/>
          <w:szCs w:val="24"/>
        </w:rPr>
        <w:t xml:space="preserve"> ülesannete täitmiseks. See toob kaasa vähese töökoormuse kasvu </w:t>
      </w:r>
      <w:proofErr w:type="spellStart"/>
      <w:r w:rsidRPr="009E09ED">
        <w:rPr>
          <w:rFonts w:ascii="Times New Roman" w:hAnsi="Times New Roman" w:cs="Times New Roman"/>
          <w:sz w:val="24"/>
          <w:szCs w:val="24"/>
        </w:rPr>
        <w:t>EMTA</w:t>
      </w:r>
      <w:r>
        <w:rPr>
          <w:rFonts w:ascii="Times New Roman" w:hAnsi="Times New Roman" w:cs="Times New Roman"/>
          <w:sz w:val="24"/>
          <w:szCs w:val="24"/>
        </w:rPr>
        <w:t>-le</w:t>
      </w:r>
      <w:proofErr w:type="spellEnd"/>
      <w:r w:rsidRPr="009E09ED">
        <w:rPr>
          <w:rFonts w:ascii="Times New Roman" w:hAnsi="Times New Roman" w:cs="Times New Roman"/>
          <w:sz w:val="24"/>
          <w:szCs w:val="24"/>
        </w:rPr>
        <w:t>, kuna lisanduvad täiendavad andmepäringud nimetatud asutustelt. Mõju ulatus on väike ja sagedus on regulaarne.</w:t>
      </w:r>
    </w:p>
    <w:p w14:paraId="759E19AE" w14:textId="77777777" w:rsidR="00764ED8" w:rsidRPr="00382227" w:rsidRDefault="00764ED8" w:rsidP="00764ED8">
      <w:pPr>
        <w:spacing w:line="240" w:lineRule="auto"/>
        <w:rPr>
          <w:rFonts w:ascii="Times New Roman" w:hAnsi="Times New Roman" w:cs="Times New Roman"/>
          <w:b/>
          <w:bCs/>
          <w:sz w:val="24"/>
          <w:szCs w:val="24"/>
        </w:rPr>
      </w:pPr>
      <w:r w:rsidRPr="00382227">
        <w:rPr>
          <w:rFonts w:ascii="Times New Roman" w:hAnsi="Times New Roman" w:cs="Times New Roman"/>
          <w:b/>
          <w:bCs/>
          <w:sz w:val="24"/>
          <w:szCs w:val="24"/>
        </w:rPr>
        <w:t xml:space="preserve">Eelnõu </w:t>
      </w:r>
      <w:commentRangeStart w:id="68"/>
      <w:r w:rsidRPr="00382227">
        <w:rPr>
          <w:rFonts w:ascii="Times New Roman" w:hAnsi="Times New Roman" w:cs="Times New Roman"/>
          <w:b/>
          <w:bCs/>
          <w:sz w:val="24"/>
          <w:szCs w:val="24"/>
        </w:rPr>
        <w:t>koondmõju</w:t>
      </w:r>
      <w:commentRangeEnd w:id="68"/>
      <w:r w:rsidR="004C7F67">
        <w:rPr>
          <w:rStyle w:val="Kommentaariviide"/>
        </w:rPr>
        <w:commentReference w:id="68"/>
      </w:r>
    </w:p>
    <w:p w14:paraId="2FEDBC12" w14:textId="77777777" w:rsidR="00764ED8" w:rsidRPr="00382227" w:rsidRDefault="3A887C33" w:rsidP="00764ED8">
      <w:pPr>
        <w:spacing w:afterLines="60" w:after="144" w:line="240" w:lineRule="auto"/>
        <w:jc w:val="both"/>
        <w:rPr>
          <w:rFonts w:ascii="Times New Roman" w:hAnsi="Times New Roman" w:cs="Times New Roman"/>
          <w:sz w:val="24"/>
          <w:szCs w:val="24"/>
        </w:rPr>
      </w:pPr>
      <w:r w:rsidRPr="64C1D15A">
        <w:rPr>
          <w:rFonts w:ascii="Times New Roman" w:hAnsi="Times New Roman" w:cs="Times New Roman"/>
          <w:sz w:val="24"/>
          <w:szCs w:val="24"/>
        </w:rPr>
        <w:t xml:space="preserve">Kavandatavate muudatuste eesmärk on täpsustada seaduse sõnastust ja </w:t>
      </w:r>
      <w:commentRangeStart w:id="69"/>
      <w:r w:rsidRPr="64C1D15A">
        <w:rPr>
          <w:rFonts w:ascii="Times New Roman" w:hAnsi="Times New Roman" w:cs="Times New Roman"/>
          <w:sz w:val="24"/>
          <w:szCs w:val="24"/>
        </w:rPr>
        <w:t>viia see kooskõlla senise väljakujunenud praktikaga</w:t>
      </w:r>
      <w:commentRangeEnd w:id="69"/>
      <w:r w:rsidR="00764ED8">
        <w:commentReference w:id="69"/>
      </w:r>
      <w:r w:rsidRPr="64C1D15A">
        <w:rPr>
          <w:rFonts w:ascii="Times New Roman" w:hAnsi="Times New Roman" w:cs="Times New Roman"/>
          <w:sz w:val="24"/>
          <w:szCs w:val="24"/>
        </w:rPr>
        <w:t xml:space="preserve">, eelkõige TVK-de igapäevase toimimise ja töökorraldusega. Kõikide muudatuste koosmõjul </w:t>
      </w:r>
      <w:commentRangeStart w:id="70"/>
      <w:r w:rsidRPr="64C1D15A">
        <w:rPr>
          <w:rFonts w:ascii="Times New Roman" w:hAnsi="Times New Roman" w:cs="Times New Roman"/>
          <w:sz w:val="24"/>
          <w:szCs w:val="24"/>
        </w:rPr>
        <w:t>paraneb</w:t>
      </w:r>
      <w:commentRangeEnd w:id="70"/>
      <w:r w:rsidR="00764ED8">
        <w:commentReference w:id="70"/>
      </w:r>
      <w:r w:rsidRPr="64C1D15A">
        <w:rPr>
          <w:rFonts w:ascii="Times New Roman" w:hAnsi="Times New Roman" w:cs="Times New Roman"/>
          <w:sz w:val="24"/>
          <w:szCs w:val="24"/>
        </w:rPr>
        <w:t xml:space="preserve"> TVK-de töökoormus, suureneb paindlikkus keerukamate juhtumite lahendamisel ning menetlused muutuvad üldiselt kiiremaks ja tõhusamaks. See omakorda avaldab positiivset mõju töövaidluse osapooltele ehk töötajatele ja tööandjatele – menetlus muutub selgemaks, sisulisemaks ja otsuseid on oodata kiiremini. Samuti võib eeldada, et lahenduste paranev kvaliteet vähendab TVK otsuste edasikaebamisi, mis võib omakorda mõnevõrra leevendada kohtute töökoormust.</w:t>
      </w:r>
    </w:p>
    <w:p w14:paraId="4E54C98B" w14:textId="77777777" w:rsidR="00764ED8" w:rsidRPr="00382227" w:rsidRDefault="00764ED8" w:rsidP="00764ED8">
      <w:pPr>
        <w:spacing w:afterLines="60" w:after="144" w:line="240" w:lineRule="auto"/>
        <w:jc w:val="both"/>
        <w:rPr>
          <w:rFonts w:ascii="Times New Roman" w:hAnsi="Times New Roman" w:cs="Times New Roman"/>
          <w:bCs/>
          <w:sz w:val="24"/>
          <w:szCs w:val="24"/>
        </w:rPr>
      </w:pPr>
      <w:r w:rsidRPr="00382227">
        <w:rPr>
          <w:rFonts w:ascii="Times New Roman" w:hAnsi="Times New Roman" w:cs="Times New Roman"/>
          <w:bCs/>
          <w:sz w:val="24"/>
          <w:szCs w:val="24"/>
        </w:rPr>
        <w:t>Seaduse mõju võib TVK-de jaoks pidada keskmiseks: menetluskorralduses mõndagi küll muutub, kuid mis ei nõua märkimisväärseid kohandusi ega too kaasa suurt koormust. Mõju avaldub sageli, kuna TVK-d puutuvad muudatustega kokku oma igapäevatöös. Ebasoovitavate mõjude risk on väike. Seega avaldavad seadusemuudatused olulist positiivset mõju töövaidluste menetlemisele ja TVK töökorraldusele.</w:t>
      </w:r>
    </w:p>
    <w:p w14:paraId="6FB27E33" w14:textId="77777777" w:rsidR="00764ED8" w:rsidRPr="00382227" w:rsidRDefault="00764ED8" w:rsidP="00764ED8">
      <w:pPr>
        <w:spacing w:afterLines="60" w:after="144" w:line="240" w:lineRule="auto"/>
        <w:jc w:val="both"/>
        <w:rPr>
          <w:rFonts w:ascii="Times New Roman" w:hAnsi="Times New Roman" w:cs="Times New Roman"/>
          <w:bCs/>
          <w:sz w:val="24"/>
          <w:szCs w:val="24"/>
        </w:rPr>
      </w:pPr>
      <w:r w:rsidRPr="00382227">
        <w:rPr>
          <w:rFonts w:ascii="Times New Roman" w:hAnsi="Times New Roman" w:cs="Times New Roman"/>
          <w:bCs/>
          <w:sz w:val="24"/>
          <w:szCs w:val="24"/>
        </w:rPr>
        <w:t xml:space="preserve">Töövaidluste osapooltele on muudatuste mõju ulatus keskmine, kuna need võivad mõnevõrra kaasa tuua muutusi sihtrühma käitumises ja toimetulekus, kuid need ei nõua märkimisväärseid kohanemistegevusi. Mõju avaldub harva, sest ka töövaidlusi tuleb sihtrühmas ette harva. Ebasoovitavate mõjude risk on väike. Mõju on positiivne, kuid kokkuvõttes </w:t>
      </w:r>
      <w:commentRangeStart w:id="71"/>
      <w:r w:rsidRPr="00382227">
        <w:rPr>
          <w:rFonts w:ascii="Times New Roman" w:hAnsi="Times New Roman" w:cs="Times New Roman"/>
          <w:bCs/>
          <w:sz w:val="24"/>
          <w:szCs w:val="24"/>
        </w:rPr>
        <w:t>väheoluline</w:t>
      </w:r>
      <w:commentRangeEnd w:id="71"/>
      <w:r w:rsidR="008B112E">
        <w:rPr>
          <w:rStyle w:val="Kommentaariviide"/>
        </w:rPr>
        <w:commentReference w:id="71"/>
      </w:r>
      <w:r w:rsidRPr="00382227">
        <w:rPr>
          <w:rFonts w:ascii="Times New Roman" w:hAnsi="Times New Roman" w:cs="Times New Roman"/>
          <w:bCs/>
          <w:sz w:val="24"/>
          <w:szCs w:val="24"/>
        </w:rPr>
        <w:t>.</w:t>
      </w:r>
    </w:p>
    <w:p w14:paraId="77C3F623" w14:textId="77777777" w:rsidR="005B00FC" w:rsidRPr="00102959" w:rsidRDefault="005B00FC" w:rsidP="002F3FFC">
      <w:pPr>
        <w:spacing w:after="0" w:line="240" w:lineRule="auto"/>
        <w:contextualSpacing/>
        <w:jc w:val="both"/>
        <w:rPr>
          <w:rFonts w:ascii="Times New Roman" w:eastAsia="Times New Roman" w:hAnsi="Times New Roman" w:cs="Times New Roman"/>
          <w:sz w:val="24"/>
          <w:szCs w:val="24"/>
        </w:rPr>
      </w:pPr>
    </w:p>
    <w:p w14:paraId="0866F75C" w14:textId="573CBAE4" w:rsidR="00903EB2" w:rsidRPr="00102959" w:rsidRDefault="00903EB2" w:rsidP="002F3FFC">
      <w:pPr>
        <w:spacing w:after="0" w:line="240" w:lineRule="auto"/>
        <w:contextualSpacing/>
        <w:jc w:val="both"/>
        <w:rPr>
          <w:rFonts w:ascii="Times New Roman" w:eastAsia="Times New Roman" w:hAnsi="Times New Roman" w:cs="Times New Roman"/>
          <w:b/>
          <w:bCs/>
          <w:sz w:val="24"/>
          <w:szCs w:val="24"/>
        </w:rPr>
      </w:pPr>
      <w:r w:rsidRPr="00102959">
        <w:rPr>
          <w:rFonts w:ascii="Times New Roman" w:eastAsia="Times New Roman" w:hAnsi="Times New Roman" w:cs="Times New Roman"/>
          <w:b/>
          <w:bCs/>
          <w:sz w:val="24"/>
          <w:szCs w:val="24"/>
        </w:rPr>
        <w:t>7. Seaduse rakendamisega seotud riigi ja kohaliku omavalitsuse tegevused, eeldatavad kulud ja tulud</w:t>
      </w:r>
    </w:p>
    <w:p w14:paraId="57AA72EC" w14:textId="77777777" w:rsidR="00903EB2" w:rsidRPr="00102959" w:rsidRDefault="00903EB2" w:rsidP="002F3FFC">
      <w:pPr>
        <w:spacing w:after="0" w:line="240" w:lineRule="auto"/>
        <w:contextualSpacing/>
        <w:jc w:val="both"/>
        <w:rPr>
          <w:rFonts w:ascii="Times New Roman" w:eastAsia="Times New Roman" w:hAnsi="Times New Roman" w:cs="Times New Roman"/>
          <w:sz w:val="24"/>
          <w:szCs w:val="24"/>
        </w:rPr>
      </w:pPr>
    </w:p>
    <w:p w14:paraId="712C490E" w14:textId="77777777" w:rsidR="00903EB2" w:rsidRPr="00102959" w:rsidRDefault="00903EB2" w:rsidP="002F3FFC">
      <w:pPr>
        <w:spacing w:after="0" w:line="240" w:lineRule="auto"/>
        <w:contextualSpacing/>
        <w:jc w:val="both"/>
        <w:rPr>
          <w:rFonts w:ascii="Times New Roman" w:eastAsia="Times New Roman" w:hAnsi="Times New Roman" w:cs="Times New Roman"/>
          <w:sz w:val="24"/>
          <w:szCs w:val="24"/>
        </w:rPr>
      </w:pPr>
      <w:r w:rsidRPr="00102959">
        <w:rPr>
          <w:rFonts w:ascii="Times New Roman" w:eastAsia="Times New Roman" w:hAnsi="Times New Roman" w:cs="Times New Roman"/>
          <w:sz w:val="24"/>
          <w:szCs w:val="24"/>
        </w:rPr>
        <w:t>Eelnõuga ei kaasne lisatulusid ega -</w:t>
      </w:r>
      <w:commentRangeStart w:id="72"/>
      <w:r w:rsidRPr="00102959">
        <w:rPr>
          <w:rFonts w:ascii="Times New Roman" w:eastAsia="Times New Roman" w:hAnsi="Times New Roman" w:cs="Times New Roman"/>
          <w:sz w:val="24"/>
          <w:szCs w:val="24"/>
        </w:rPr>
        <w:t>kulusid</w:t>
      </w:r>
      <w:commentRangeEnd w:id="72"/>
      <w:r w:rsidR="0085380D">
        <w:rPr>
          <w:rStyle w:val="Kommentaariviide"/>
        </w:rPr>
        <w:commentReference w:id="72"/>
      </w:r>
      <w:r w:rsidRPr="00102959">
        <w:rPr>
          <w:rFonts w:ascii="Times New Roman" w:eastAsia="Times New Roman" w:hAnsi="Times New Roman" w:cs="Times New Roman"/>
          <w:sz w:val="24"/>
          <w:szCs w:val="24"/>
        </w:rPr>
        <w:t>.</w:t>
      </w:r>
    </w:p>
    <w:p w14:paraId="5E8EC1E6" w14:textId="77777777" w:rsidR="00903EB2" w:rsidRPr="00102959" w:rsidRDefault="00903EB2" w:rsidP="002F3FFC">
      <w:pPr>
        <w:spacing w:after="0" w:line="240" w:lineRule="auto"/>
        <w:contextualSpacing/>
        <w:jc w:val="both"/>
        <w:rPr>
          <w:rFonts w:ascii="Times New Roman" w:eastAsia="Times New Roman" w:hAnsi="Times New Roman" w:cs="Times New Roman"/>
          <w:sz w:val="24"/>
          <w:szCs w:val="24"/>
        </w:rPr>
      </w:pPr>
    </w:p>
    <w:p w14:paraId="4AFB869C" w14:textId="4107AD43" w:rsidR="00903EB2" w:rsidRPr="00102959" w:rsidRDefault="00903EB2" w:rsidP="002F3FFC">
      <w:pPr>
        <w:spacing w:after="0" w:line="240" w:lineRule="auto"/>
        <w:contextualSpacing/>
        <w:jc w:val="both"/>
        <w:rPr>
          <w:rFonts w:ascii="Times New Roman" w:eastAsia="Times New Roman" w:hAnsi="Times New Roman" w:cs="Times New Roman"/>
          <w:b/>
          <w:bCs/>
          <w:sz w:val="24"/>
          <w:szCs w:val="24"/>
        </w:rPr>
      </w:pPr>
      <w:r w:rsidRPr="00102959">
        <w:rPr>
          <w:rFonts w:ascii="Times New Roman" w:eastAsia="Times New Roman" w:hAnsi="Times New Roman" w:cs="Times New Roman"/>
          <w:b/>
          <w:bCs/>
          <w:sz w:val="24"/>
          <w:szCs w:val="24"/>
        </w:rPr>
        <w:t>8. Rakendusaktid</w:t>
      </w:r>
    </w:p>
    <w:p w14:paraId="24381B1B" w14:textId="77777777" w:rsidR="00903EB2" w:rsidRDefault="00903EB2" w:rsidP="002F3FFC">
      <w:pPr>
        <w:spacing w:after="0" w:line="240" w:lineRule="auto"/>
        <w:contextualSpacing/>
        <w:jc w:val="both"/>
        <w:rPr>
          <w:rFonts w:ascii="Times New Roman" w:eastAsia="Times New Roman" w:hAnsi="Times New Roman" w:cs="Times New Roman"/>
          <w:sz w:val="24"/>
          <w:szCs w:val="24"/>
        </w:rPr>
      </w:pPr>
    </w:p>
    <w:p w14:paraId="12EE2470" w14:textId="0A8A85E4" w:rsidR="00646538" w:rsidRDefault="007F01A5" w:rsidP="022250B6">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7F01A5">
        <w:rPr>
          <w:rFonts w:ascii="Times New Roman" w:eastAsia="Times New Roman" w:hAnsi="Times New Roman" w:cs="Times New Roman"/>
          <w:sz w:val="24"/>
          <w:szCs w:val="24"/>
        </w:rPr>
        <w:t>elnõuga tehtavate muudatuste</w:t>
      </w:r>
      <w:r w:rsidR="008A6764">
        <w:rPr>
          <w:rFonts w:ascii="Times New Roman" w:eastAsia="Times New Roman" w:hAnsi="Times New Roman" w:cs="Times New Roman"/>
          <w:sz w:val="24"/>
          <w:szCs w:val="24"/>
        </w:rPr>
        <w:t>ga</w:t>
      </w:r>
      <w:r w:rsidRPr="007F01A5">
        <w:rPr>
          <w:rFonts w:ascii="Times New Roman" w:eastAsia="Times New Roman" w:hAnsi="Times New Roman" w:cs="Times New Roman"/>
          <w:sz w:val="24"/>
          <w:szCs w:val="24"/>
        </w:rPr>
        <w:t xml:space="preserve"> </w:t>
      </w:r>
      <w:r w:rsidR="008A6764">
        <w:rPr>
          <w:rFonts w:ascii="Times New Roman" w:eastAsia="Times New Roman" w:hAnsi="Times New Roman" w:cs="Times New Roman"/>
          <w:sz w:val="24"/>
          <w:szCs w:val="24"/>
        </w:rPr>
        <w:t>sünkroonis</w:t>
      </w:r>
      <w:r w:rsidRPr="007F01A5">
        <w:rPr>
          <w:rFonts w:ascii="Times New Roman" w:eastAsia="Times New Roman" w:hAnsi="Times New Roman" w:cs="Times New Roman"/>
          <w:sz w:val="24"/>
          <w:szCs w:val="24"/>
        </w:rPr>
        <w:t xml:space="preserve"> </w:t>
      </w:r>
      <w:r w:rsidR="008A6764">
        <w:rPr>
          <w:rFonts w:ascii="Times New Roman" w:eastAsia="Times New Roman" w:hAnsi="Times New Roman" w:cs="Times New Roman"/>
          <w:sz w:val="24"/>
          <w:szCs w:val="24"/>
        </w:rPr>
        <w:t>muudetakse</w:t>
      </w:r>
      <w:r w:rsidRPr="007F01A5">
        <w:rPr>
          <w:rFonts w:ascii="Times New Roman" w:eastAsia="Times New Roman" w:hAnsi="Times New Roman" w:cs="Times New Roman"/>
          <w:sz w:val="24"/>
          <w:szCs w:val="24"/>
        </w:rPr>
        <w:t xml:space="preserve"> tervise- ja tööministri 23.12.2017 määrust nr 71 </w:t>
      </w:r>
      <w:r w:rsidR="00646538">
        <w:rPr>
          <w:rFonts w:ascii="Times New Roman" w:eastAsia="Times New Roman" w:hAnsi="Times New Roman" w:cs="Times New Roman"/>
          <w:sz w:val="24"/>
          <w:szCs w:val="24"/>
        </w:rPr>
        <w:t>„</w:t>
      </w:r>
      <w:r w:rsidRPr="007F01A5">
        <w:rPr>
          <w:rFonts w:ascii="Times New Roman" w:eastAsia="Times New Roman" w:hAnsi="Times New Roman" w:cs="Times New Roman"/>
          <w:sz w:val="24"/>
          <w:szCs w:val="24"/>
        </w:rPr>
        <w:t>Töövaidluskomisjoni juhataja nõuetele vastavuse hindamise kord</w:t>
      </w:r>
      <w:r w:rsidR="00646538">
        <w:rPr>
          <w:rFonts w:ascii="Times New Roman" w:eastAsia="Times New Roman" w:hAnsi="Times New Roman" w:cs="Times New Roman"/>
          <w:sz w:val="24"/>
          <w:szCs w:val="24"/>
        </w:rPr>
        <w:t>“</w:t>
      </w:r>
      <w:r w:rsidRPr="007F01A5">
        <w:rPr>
          <w:rFonts w:ascii="Times New Roman" w:eastAsia="Times New Roman" w:hAnsi="Times New Roman" w:cs="Times New Roman"/>
          <w:sz w:val="24"/>
          <w:szCs w:val="24"/>
        </w:rPr>
        <w:t>, mille eelnõu kavand on lisatud seletuskirjale (lisa 2).</w:t>
      </w:r>
    </w:p>
    <w:p w14:paraId="2992A9C6" w14:textId="77777777" w:rsidR="00646538" w:rsidRDefault="00646538" w:rsidP="022250B6">
      <w:pPr>
        <w:spacing w:after="0" w:line="240" w:lineRule="auto"/>
        <w:contextualSpacing/>
        <w:jc w:val="both"/>
        <w:rPr>
          <w:rFonts w:ascii="Times New Roman" w:eastAsia="Times New Roman" w:hAnsi="Times New Roman" w:cs="Times New Roman"/>
          <w:sz w:val="24"/>
          <w:szCs w:val="24"/>
        </w:rPr>
      </w:pPr>
    </w:p>
    <w:p w14:paraId="20C81E8D" w14:textId="517D5104" w:rsidR="008438AF" w:rsidRDefault="005F4BDA" w:rsidP="022250B6">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Määruses</w:t>
      </w:r>
      <w:r w:rsidR="006E197F">
        <w:rPr>
          <w:rFonts w:ascii="Times New Roman" w:eastAsia="Times New Roman" w:hAnsi="Times New Roman" w:cs="Times New Roman"/>
          <w:sz w:val="24"/>
          <w:szCs w:val="24"/>
        </w:rPr>
        <w:t xml:space="preserve"> </w:t>
      </w:r>
      <w:r w:rsidR="0022527C">
        <w:rPr>
          <w:rFonts w:ascii="Times New Roman" w:eastAsia="Times New Roman" w:hAnsi="Times New Roman" w:cs="Times New Roman"/>
          <w:sz w:val="24"/>
          <w:szCs w:val="24"/>
        </w:rPr>
        <w:t>pikendatakse</w:t>
      </w:r>
      <w:r w:rsidR="006E197F">
        <w:rPr>
          <w:rFonts w:ascii="Times New Roman" w:eastAsia="Times New Roman" w:hAnsi="Times New Roman" w:cs="Times New Roman"/>
          <w:sz w:val="24"/>
          <w:szCs w:val="24"/>
        </w:rPr>
        <w:t xml:space="preserve"> TVK juhataja </w:t>
      </w:r>
      <w:r w:rsidR="0022527C">
        <w:rPr>
          <w:rFonts w:ascii="Times New Roman" w:eastAsia="Times New Roman" w:hAnsi="Times New Roman" w:cs="Times New Roman"/>
          <w:sz w:val="24"/>
          <w:szCs w:val="24"/>
        </w:rPr>
        <w:t xml:space="preserve">atesteerimise intervalli kolmelt aastalt viiele, kuna </w:t>
      </w:r>
      <w:r w:rsidR="005878F2">
        <w:rPr>
          <w:rFonts w:ascii="Times New Roman" w:eastAsia="Times New Roman" w:hAnsi="Times New Roman" w:cs="Times New Roman"/>
          <w:sz w:val="24"/>
          <w:szCs w:val="24"/>
        </w:rPr>
        <w:t xml:space="preserve">kolmeaastane intervall on tarbetult </w:t>
      </w:r>
      <w:r w:rsidR="001828D5">
        <w:rPr>
          <w:rFonts w:ascii="Times New Roman" w:eastAsia="Times New Roman" w:hAnsi="Times New Roman" w:cs="Times New Roman"/>
          <w:sz w:val="24"/>
          <w:szCs w:val="24"/>
        </w:rPr>
        <w:t xml:space="preserve">lühike. </w:t>
      </w:r>
      <w:r w:rsidR="0054493D">
        <w:rPr>
          <w:rFonts w:ascii="Times New Roman" w:eastAsia="Times New Roman" w:hAnsi="Times New Roman" w:cs="Times New Roman"/>
          <w:sz w:val="24"/>
          <w:szCs w:val="24"/>
        </w:rPr>
        <w:t>Seni ei</w:t>
      </w:r>
      <w:r w:rsidR="001828D5">
        <w:rPr>
          <w:rFonts w:ascii="Times New Roman" w:eastAsia="Times New Roman" w:hAnsi="Times New Roman" w:cs="Times New Roman"/>
          <w:sz w:val="24"/>
          <w:szCs w:val="24"/>
        </w:rPr>
        <w:t xml:space="preserve"> ole </w:t>
      </w:r>
      <w:r w:rsidR="00B439E5">
        <w:rPr>
          <w:rFonts w:ascii="Times New Roman" w:eastAsia="Times New Roman" w:hAnsi="Times New Roman" w:cs="Times New Roman"/>
          <w:sz w:val="24"/>
          <w:szCs w:val="24"/>
        </w:rPr>
        <w:t>juhtunud</w:t>
      </w:r>
      <w:r w:rsidR="001828D5">
        <w:rPr>
          <w:rFonts w:ascii="Times New Roman" w:eastAsia="Times New Roman" w:hAnsi="Times New Roman" w:cs="Times New Roman"/>
          <w:sz w:val="24"/>
          <w:szCs w:val="24"/>
        </w:rPr>
        <w:t>, et TVK juhataja minetab ametikoha nõuetele vastavuse ja pädevuse juba kolme aastaga.</w:t>
      </w:r>
      <w:r w:rsidR="00C83F50">
        <w:rPr>
          <w:rFonts w:ascii="Times New Roman" w:eastAsia="Times New Roman" w:hAnsi="Times New Roman" w:cs="Times New Roman"/>
          <w:sz w:val="24"/>
          <w:szCs w:val="24"/>
        </w:rPr>
        <w:t xml:space="preserve"> TVK juhatajate pädevust kinnitab ka asjaolu, et </w:t>
      </w:r>
      <w:r w:rsidR="007956D6">
        <w:rPr>
          <w:rFonts w:ascii="Times New Roman" w:eastAsia="Times New Roman" w:hAnsi="Times New Roman" w:cs="Times New Roman"/>
          <w:sz w:val="24"/>
          <w:szCs w:val="24"/>
        </w:rPr>
        <w:t>peale TVK menetlust pöördutakse maakohtusse</w:t>
      </w:r>
      <w:r w:rsidR="00DA79C9">
        <w:rPr>
          <w:rFonts w:ascii="Times New Roman" w:eastAsia="Times New Roman" w:hAnsi="Times New Roman" w:cs="Times New Roman"/>
          <w:sz w:val="24"/>
          <w:szCs w:val="24"/>
        </w:rPr>
        <w:t xml:space="preserve"> vaid üksnes ca 15%</w:t>
      </w:r>
      <w:r w:rsidR="0055430B">
        <w:rPr>
          <w:rFonts w:ascii="Times New Roman" w:eastAsia="Times New Roman" w:hAnsi="Times New Roman" w:cs="Times New Roman"/>
          <w:sz w:val="24"/>
          <w:szCs w:val="24"/>
        </w:rPr>
        <w:t xml:space="preserve"> </w:t>
      </w:r>
      <w:r w:rsidR="003B42D5">
        <w:rPr>
          <w:rFonts w:ascii="Times New Roman" w:eastAsia="Times New Roman" w:hAnsi="Times New Roman" w:cs="Times New Roman"/>
          <w:sz w:val="24"/>
          <w:szCs w:val="24"/>
        </w:rPr>
        <w:t xml:space="preserve">juhtudest. </w:t>
      </w:r>
      <w:r w:rsidR="00245ECC">
        <w:rPr>
          <w:rFonts w:ascii="Times New Roman" w:eastAsia="Times New Roman" w:hAnsi="Times New Roman" w:cs="Times New Roman"/>
          <w:sz w:val="24"/>
          <w:szCs w:val="24"/>
        </w:rPr>
        <w:t xml:space="preserve">Nendest omakorda vaid </w:t>
      </w:r>
      <w:r w:rsidR="00E169F7">
        <w:rPr>
          <w:rFonts w:ascii="Times New Roman" w:eastAsia="Times New Roman" w:hAnsi="Times New Roman" w:cs="Times New Roman"/>
          <w:sz w:val="24"/>
          <w:szCs w:val="24"/>
        </w:rPr>
        <w:t>7,5% juhtude</w:t>
      </w:r>
      <w:r w:rsidR="00BE6B5A">
        <w:rPr>
          <w:rFonts w:ascii="Times New Roman" w:eastAsia="Times New Roman" w:hAnsi="Times New Roman" w:cs="Times New Roman"/>
          <w:sz w:val="24"/>
          <w:szCs w:val="24"/>
        </w:rPr>
        <w:t>l</w:t>
      </w:r>
      <w:r w:rsidR="00E169F7">
        <w:rPr>
          <w:rFonts w:ascii="Times New Roman" w:eastAsia="Times New Roman" w:hAnsi="Times New Roman" w:cs="Times New Roman"/>
          <w:sz w:val="24"/>
          <w:szCs w:val="24"/>
        </w:rPr>
        <w:t xml:space="preserve"> teeb kohus vastupidise lahendi.</w:t>
      </w:r>
      <w:r w:rsidR="001828D5">
        <w:rPr>
          <w:rFonts w:ascii="Times New Roman" w:eastAsia="Times New Roman" w:hAnsi="Times New Roman" w:cs="Times New Roman"/>
          <w:sz w:val="24"/>
          <w:szCs w:val="24"/>
        </w:rPr>
        <w:t xml:space="preserve"> </w:t>
      </w:r>
      <w:r w:rsidR="00FB08BF">
        <w:rPr>
          <w:rFonts w:ascii="Times New Roman" w:eastAsia="Times New Roman" w:hAnsi="Times New Roman" w:cs="Times New Roman"/>
          <w:sz w:val="24"/>
          <w:szCs w:val="24"/>
        </w:rPr>
        <w:t>A</w:t>
      </w:r>
      <w:r w:rsidR="00C861AC">
        <w:rPr>
          <w:rFonts w:ascii="Times New Roman" w:eastAsia="Times New Roman" w:hAnsi="Times New Roman" w:cs="Times New Roman"/>
          <w:sz w:val="24"/>
          <w:szCs w:val="24"/>
        </w:rPr>
        <w:t xml:space="preserve">testeerimise läbiviimine </w:t>
      </w:r>
      <w:r w:rsidR="00C3300D">
        <w:rPr>
          <w:rFonts w:ascii="Times New Roman" w:eastAsia="Times New Roman" w:hAnsi="Times New Roman" w:cs="Times New Roman"/>
          <w:sz w:val="24"/>
          <w:szCs w:val="24"/>
        </w:rPr>
        <w:t xml:space="preserve">on </w:t>
      </w:r>
      <w:r w:rsidR="00D35055">
        <w:rPr>
          <w:rFonts w:ascii="Times New Roman" w:eastAsia="Times New Roman" w:hAnsi="Times New Roman" w:cs="Times New Roman"/>
          <w:sz w:val="24"/>
          <w:szCs w:val="24"/>
        </w:rPr>
        <w:t>aja</w:t>
      </w:r>
      <w:r w:rsidR="00F955DB">
        <w:rPr>
          <w:rFonts w:ascii="Times New Roman" w:eastAsia="Times New Roman" w:hAnsi="Times New Roman" w:cs="Times New Roman"/>
          <w:sz w:val="24"/>
          <w:szCs w:val="24"/>
        </w:rPr>
        <w:t>mahukas</w:t>
      </w:r>
      <w:r w:rsidR="00D35055">
        <w:rPr>
          <w:rFonts w:ascii="Times New Roman" w:eastAsia="Times New Roman" w:hAnsi="Times New Roman" w:cs="Times New Roman"/>
          <w:sz w:val="24"/>
          <w:szCs w:val="24"/>
        </w:rPr>
        <w:t xml:space="preserve"> protsess kõigi osaliste jaoks. Seetõttu on ajaliste ressursside mõistliku kasutamise huvides</w:t>
      </w:r>
      <w:r w:rsidR="005B22B8">
        <w:rPr>
          <w:rFonts w:ascii="Times New Roman" w:eastAsia="Times New Roman" w:hAnsi="Times New Roman" w:cs="Times New Roman"/>
          <w:sz w:val="24"/>
          <w:szCs w:val="24"/>
        </w:rPr>
        <w:t xml:space="preserve"> vajalik</w:t>
      </w:r>
      <w:r w:rsidR="00D35055">
        <w:rPr>
          <w:rFonts w:ascii="Times New Roman" w:eastAsia="Times New Roman" w:hAnsi="Times New Roman" w:cs="Times New Roman"/>
          <w:sz w:val="24"/>
          <w:szCs w:val="24"/>
        </w:rPr>
        <w:t xml:space="preserve"> atesteerimise intervalli pikendada. </w:t>
      </w:r>
    </w:p>
    <w:p w14:paraId="4F99DB7F" w14:textId="77777777" w:rsidR="008438AF" w:rsidRDefault="008438A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11FAC08" w14:textId="77777777" w:rsidR="002946B1" w:rsidRDefault="002946B1" w:rsidP="022250B6">
      <w:pPr>
        <w:spacing w:after="0" w:line="240" w:lineRule="auto"/>
        <w:contextualSpacing/>
        <w:jc w:val="both"/>
        <w:rPr>
          <w:rFonts w:ascii="Times New Roman" w:eastAsia="Times New Roman" w:hAnsi="Times New Roman" w:cs="Times New Roman"/>
          <w:sz w:val="24"/>
          <w:szCs w:val="24"/>
        </w:rPr>
      </w:pPr>
    </w:p>
    <w:p w14:paraId="305C6E62" w14:textId="6F4F437F" w:rsidR="00D20B6F" w:rsidRPr="00BC0C76" w:rsidRDefault="6C735B96" w:rsidP="002F3FFC">
      <w:pPr>
        <w:spacing w:after="0" w:line="240" w:lineRule="auto"/>
        <w:contextualSpacing/>
        <w:jc w:val="both"/>
        <w:rPr>
          <w:rFonts w:ascii="Times New Roman" w:hAnsi="Times New Roman" w:cs="Times New Roman"/>
          <w:sz w:val="24"/>
          <w:szCs w:val="24"/>
        </w:rPr>
      </w:pPr>
      <w:bookmarkStart w:id="73" w:name="_Toc445785455"/>
      <w:bookmarkStart w:id="74" w:name="_Toc446107132"/>
      <w:bookmarkStart w:id="75" w:name="_Toc446179154"/>
      <w:bookmarkStart w:id="76" w:name="_Toc450052836"/>
      <w:bookmarkStart w:id="77" w:name="_Toc463856666"/>
      <w:commentRangeStart w:id="78"/>
      <w:r w:rsidRPr="64C1D15A">
        <w:rPr>
          <w:rFonts w:ascii="Times New Roman" w:eastAsia="Times New Roman" w:hAnsi="Times New Roman" w:cs="Times New Roman"/>
          <w:b/>
          <w:bCs/>
          <w:sz w:val="24"/>
          <w:szCs w:val="24"/>
        </w:rPr>
        <w:t>9</w:t>
      </w:r>
      <w:r w:rsidR="6268B5B6" w:rsidRPr="64C1D15A">
        <w:rPr>
          <w:rFonts w:ascii="Times New Roman" w:eastAsia="Times New Roman" w:hAnsi="Times New Roman" w:cs="Times New Roman"/>
          <w:b/>
          <w:bCs/>
          <w:sz w:val="24"/>
          <w:szCs w:val="24"/>
        </w:rPr>
        <w:t xml:space="preserve">. </w:t>
      </w:r>
      <w:bookmarkEnd w:id="73"/>
      <w:bookmarkEnd w:id="74"/>
      <w:bookmarkEnd w:id="75"/>
      <w:bookmarkEnd w:id="76"/>
      <w:bookmarkEnd w:id="77"/>
      <w:r w:rsidR="161DD05C" w:rsidRPr="64C1D15A">
        <w:rPr>
          <w:rFonts w:ascii="Times New Roman" w:eastAsia="Times New Roman" w:hAnsi="Times New Roman" w:cs="Times New Roman"/>
          <w:b/>
          <w:bCs/>
          <w:sz w:val="24"/>
          <w:szCs w:val="24"/>
        </w:rPr>
        <w:t>Seaduse jõustumine</w:t>
      </w:r>
      <w:commentRangeEnd w:id="78"/>
      <w:r w:rsidR="00903EB2">
        <w:commentReference w:id="78"/>
      </w:r>
    </w:p>
    <w:p w14:paraId="6D8767E0" w14:textId="747FABB6" w:rsidR="004422B0" w:rsidRDefault="004422B0" w:rsidP="002F3FFC">
      <w:pPr>
        <w:spacing w:after="0" w:line="240" w:lineRule="auto"/>
        <w:contextualSpacing/>
        <w:jc w:val="both"/>
        <w:rPr>
          <w:rFonts w:ascii="Times New Roman" w:eastAsia="Times New Roman" w:hAnsi="Times New Roman" w:cs="Times New Roman"/>
          <w:sz w:val="24"/>
          <w:szCs w:val="24"/>
        </w:rPr>
      </w:pPr>
    </w:p>
    <w:p w14:paraId="767FD7D6" w14:textId="77777777" w:rsidR="00D00E8D" w:rsidRDefault="00D00E8D" w:rsidP="00D00E8D">
      <w:pPr>
        <w:pStyle w:val="Vahedeta"/>
        <w:rPr>
          <w:rFonts w:ascii="Times New Roman" w:hAnsi="Times New Roman"/>
          <w:sz w:val="24"/>
          <w:szCs w:val="24"/>
        </w:rPr>
      </w:pPr>
      <w:r>
        <w:rPr>
          <w:rFonts w:ascii="Times New Roman" w:hAnsi="Times New Roman"/>
          <w:sz w:val="24"/>
          <w:szCs w:val="24"/>
        </w:rPr>
        <w:t xml:space="preserve">Seadus jõustub üldises korras </w:t>
      </w:r>
      <w:r w:rsidRPr="00A73DC3">
        <w:rPr>
          <w:rFonts w:ascii="Times New Roman" w:hAnsi="Times New Roman"/>
          <w:sz w:val="24"/>
          <w:szCs w:val="24"/>
        </w:rPr>
        <w:t>ehk kümnendal päeval pärast Riigi Teatajas avaldamist</w:t>
      </w:r>
      <w:r>
        <w:rPr>
          <w:rFonts w:ascii="Times New Roman" w:hAnsi="Times New Roman"/>
          <w:sz w:val="24"/>
          <w:szCs w:val="24"/>
        </w:rPr>
        <w:t xml:space="preserve">. </w:t>
      </w:r>
    </w:p>
    <w:p w14:paraId="21881FE9" w14:textId="77777777" w:rsidR="00D00E8D" w:rsidRDefault="00D00E8D" w:rsidP="00D00E8D">
      <w:pPr>
        <w:pStyle w:val="Vahedeta"/>
        <w:rPr>
          <w:rFonts w:ascii="Times New Roman" w:hAnsi="Times New Roman"/>
          <w:sz w:val="24"/>
          <w:szCs w:val="24"/>
        </w:rPr>
      </w:pPr>
    </w:p>
    <w:p w14:paraId="238CB3C5" w14:textId="32B884C9" w:rsidR="00D20B6F" w:rsidRDefault="00D00E8D" w:rsidP="002F3FFC">
      <w:pPr>
        <w:spacing w:after="0" w:line="240" w:lineRule="auto"/>
        <w:contextualSpacing/>
        <w:jc w:val="both"/>
        <w:rPr>
          <w:rFonts w:ascii="Times New Roman" w:hAnsi="Times New Roman"/>
          <w:sz w:val="24"/>
          <w:szCs w:val="24"/>
        </w:rPr>
      </w:pPr>
      <w:r>
        <w:rPr>
          <w:rFonts w:ascii="Times New Roman" w:hAnsi="Times New Roman"/>
          <w:sz w:val="24"/>
          <w:szCs w:val="24"/>
        </w:rPr>
        <w:t xml:space="preserve">Seaduse jõustumiseks ei ole vaja näha ette täiendavat üleminekuaega. </w:t>
      </w:r>
    </w:p>
    <w:p w14:paraId="69993690" w14:textId="77777777" w:rsidR="00D06603" w:rsidRPr="00EA1D86" w:rsidRDefault="00D06603" w:rsidP="002F3FFC">
      <w:pPr>
        <w:spacing w:after="0" w:line="240" w:lineRule="auto"/>
        <w:contextualSpacing/>
        <w:jc w:val="both"/>
        <w:rPr>
          <w:rFonts w:ascii="Times New Roman" w:eastAsia="Times New Roman" w:hAnsi="Times New Roman" w:cs="Times New Roman"/>
          <w:sz w:val="24"/>
          <w:szCs w:val="24"/>
        </w:rPr>
      </w:pPr>
    </w:p>
    <w:p w14:paraId="7EA8F215" w14:textId="15E55235" w:rsidR="004422B0" w:rsidRPr="00EA1D86" w:rsidRDefault="00903EB2" w:rsidP="002F3FFC">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4422B0" w:rsidRPr="00EA1D86">
        <w:rPr>
          <w:rFonts w:ascii="Times New Roman" w:eastAsia="Times New Roman" w:hAnsi="Times New Roman" w:cs="Times New Roman"/>
          <w:b/>
          <w:sz w:val="24"/>
          <w:szCs w:val="24"/>
        </w:rPr>
        <w:t>. Eelnõu kooskõlastamine</w:t>
      </w:r>
    </w:p>
    <w:p w14:paraId="325C1D9F" w14:textId="77777777" w:rsidR="004422B0" w:rsidRPr="00EA1D86" w:rsidRDefault="004422B0" w:rsidP="002F3FFC">
      <w:pPr>
        <w:spacing w:after="0" w:line="240" w:lineRule="auto"/>
        <w:contextualSpacing/>
        <w:jc w:val="both"/>
        <w:rPr>
          <w:rFonts w:ascii="Times New Roman" w:eastAsia="Times New Roman" w:hAnsi="Times New Roman" w:cs="Times New Roman"/>
          <w:bCs/>
          <w:sz w:val="24"/>
          <w:szCs w:val="24"/>
        </w:rPr>
      </w:pPr>
    </w:p>
    <w:p w14:paraId="140701F7" w14:textId="1DED4646" w:rsidR="002050D3" w:rsidRDefault="4C5CE513" w:rsidP="002F3FFC">
      <w:pPr>
        <w:spacing w:after="0" w:line="240" w:lineRule="auto"/>
        <w:contextualSpacing/>
        <w:jc w:val="both"/>
        <w:rPr>
          <w:rFonts w:ascii="Times New Roman" w:hAnsi="Times New Roman" w:cs="Times New Roman"/>
          <w:sz w:val="24"/>
          <w:szCs w:val="24"/>
        </w:rPr>
      </w:pPr>
      <w:r w:rsidRPr="022250B6">
        <w:rPr>
          <w:rFonts w:ascii="Times New Roman" w:hAnsi="Times New Roman" w:cs="Times New Roman"/>
          <w:sz w:val="24"/>
          <w:szCs w:val="24"/>
        </w:rPr>
        <w:t>Eelnõu esita</w:t>
      </w:r>
      <w:r w:rsidR="51431D3C" w:rsidRPr="022250B6">
        <w:rPr>
          <w:rFonts w:ascii="Times New Roman" w:hAnsi="Times New Roman" w:cs="Times New Roman"/>
          <w:sz w:val="24"/>
          <w:szCs w:val="24"/>
        </w:rPr>
        <w:t xml:space="preserve">takse </w:t>
      </w:r>
      <w:r w:rsidRPr="022250B6">
        <w:rPr>
          <w:rFonts w:ascii="Times New Roman" w:hAnsi="Times New Roman" w:cs="Times New Roman"/>
          <w:sz w:val="24"/>
          <w:szCs w:val="24"/>
        </w:rPr>
        <w:t xml:space="preserve">eelnõude </w:t>
      </w:r>
      <w:r w:rsidR="70C94959" w:rsidRPr="022250B6">
        <w:rPr>
          <w:rFonts w:ascii="Times New Roman" w:hAnsi="Times New Roman" w:cs="Times New Roman"/>
          <w:sz w:val="24"/>
          <w:szCs w:val="24"/>
        </w:rPr>
        <w:t xml:space="preserve">infosüsteemi </w:t>
      </w:r>
      <w:r w:rsidRPr="022250B6">
        <w:rPr>
          <w:rFonts w:ascii="Times New Roman" w:hAnsi="Times New Roman" w:cs="Times New Roman"/>
          <w:sz w:val="24"/>
          <w:szCs w:val="24"/>
        </w:rPr>
        <w:t>EIS kaudu kooskõlastamiseks</w:t>
      </w:r>
      <w:r w:rsidR="6B05F88C" w:rsidRPr="022250B6">
        <w:rPr>
          <w:rFonts w:ascii="Times New Roman" w:hAnsi="Times New Roman" w:cs="Times New Roman"/>
          <w:sz w:val="24"/>
          <w:szCs w:val="24"/>
        </w:rPr>
        <w:t xml:space="preserve"> ministeeriumidele ning arvamuse avaldamiseks Eesti Tööandjate Keskliidule, Eesti Ametiühingute Keskliidule, </w:t>
      </w:r>
      <w:r w:rsidR="40090F77" w:rsidRPr="022250B6">
        <w:rPr>
          <w:rFonts w:ascii="Times New Roman" w:hAnsi="Times New Roman" w:cs="Times New Roman"/>
          <w:sz w:val="24"/>
          <w:szCs w:val="24"/>
        </w:rPr>
        <w:t xml:space="preserve">Tööinspektsioonile, </w:t>
      </w:r>
      <w:r w:rsidR="00B20B4D">
        <w:rPr>
          <w:rFonts w:ascii="Times New Roman" w:hAnsi="Times New Roman" w:cs="Times New Roman"/>
          <w:sz w:val="24"/>
          <w:szCs w:val="24"/>
        </w:rPr>
        <w:t xml:space="preserve">Maksu- ja Tolliametile, </w:t>
      </w:r>
      <w:r w:rsidR="6B05F88C" w:rsidRPr="022250B6">
        <w:rPr>
          <w:rFonts w:ascii="Times New Roman" w:hAnsi="Times New Roman" w:cs="Times New Roman"/>
          <w:sz w:val="24"/>
          <w:szCs w:val="24"/>
        </w:rPr>
        <w:t xml:space="preserve">Teenistujate Ametiliitude Keskorganisatsioonile TALO, Eesti Kaubandus-Tööstuskojale, Eesti Väike- ja Keskmiste Ettevõtjate Assotsiatsioonile, Eesti Personalijuhtimise Ühingule PARE, Eesti Advokatuurile, Eesti Juristide Liidule, Eesti Kohtunike Ühingule, </w:t>
      </w:r>
      <w:r w:rsidR="7A1E9463" w:rsidRPr="022250B6">
        <w:rPr>
          <w:rFonts w:ascii="Times New Roman" w:hAnsi="Times New Roman" w:cs="Times New Roman"/>
          <w:sz w:val="24"/>
          <w:szCs w:val="24"/>
        </w:rPr>
        <w:t xml:space="preserve">Riigikohtule, Tallinna Ringkonnakohtule, Tartu Ringkonnakohtule, </w:t>
      </w:r>
      <w:r w:rsidR="1CA8E7D9" w:rsidRPr="022250B6">
        <w:rPr>
          <w:rFonts w:ascii="Times New Roman" w:hAnsi="Times New Roman" w:cs="Times New Roman"/>
          <w:sz w:val="24"/>
          <w:szCs w:val="24"/>
        </w:rPr>
        <w:t xml:space="preserve">Harju Maakohtule, Pärnu Maakohtule, Tartu Maakohtule, Viru Maakohtule </w:t>
      </w:r>
      <w:r w:rsidR="40090F77" w:rsidRPr="022250B6">
        <w:rPr>
          <w:rFonts w:ascii="Times New Roman" w:hAnsi="Times New Roman" w:cs="Times New Roman"/>
          <w:sz w:val="24"/>
          <w:szCs w:val="24"/>
        </w:rPr>
        <w:t>ning tööõiguse ekspertidele</w:t>
      </w:r>
      <w:r w:rsidR="6B05F88C" w:rsidRPr="022250B6">
        <w:rPr>
          <w:rFonts w:ascii="Times New Roman" w:hAnsi="Times New Roman" w:cs="Times New Roman"/>
          <w:sz w:val="24"/>
          <w:szCs w:val="24"/>
        </w:rPr>
        <w:t xml:space="preserve"> Thea Rohtla</w:t>
      </w:r>
      <w:r w:rsidR="40090F77" w:rsidRPr="022250B6">
        <w:rPr>
          <w:rFonts w:ascii="Times New Roman" w:hAnsi="Times New Roman" w:cs="Times New Roman"/>
          <w:sz w:val="24"/>
          <w:szCs w:val="24"/>
        </w:rPr>
        <w:t xml:space="preserve">, </w:t>
      </w:r>
      <w:r w:rsidR="6B05F88C" w:rsidRPr="022250B6">
        <w:rPr>
          <w:rFonts w:ascii="Times New Roman" w:hAnsi="Times New Roman" w:cs="Times New Roman"/>
          <w:sz w:val="24"/>
          <w:szCs w:val="24"/>
        </w:rPr>
        <w:t xml:space="preserve">Merle </w:t>
      </w:r>
      <w:proofErr w:type="spellStart"/>
      <w:r w:rsidR="6B05F88C" w:rsidRPr="022250B6">
        <w:rPr>
          <w:rFonts w:ascii="Times New Roman" w:hAnsi="Times New Roman" w:cs="Times New Roman"/>
          <w:sz w:val="24"/>
          <w:szCs w:val="24"/>
        </w:rPr>
        <w:t>Erikson</w:t>
      </w:r>
      <w:proofErr w:type="spellEnd"/>
      <w:r w:rsidR="40090F77" w:rsidRPr="022250B6">
        <w:rPr>
          <w:rFonts w:ascii="Times New Roman" w:hAnsi="Times New Roman" w:cs="Times New Roman"/>
          <w:sz w:val="24"/>
          <w:szCs w:val="24"/>
        </w:rPr>
        <w:t xml:space="preserve"> ja </w:t>
      </w:r>
      <w:r w:rsidR="6B05F88C" w:rsidRPr="022250B6">
        <w:rPr>
          <w:rFonts w:ascii="Times New Roman" w:hAnsi="Times New Roman" w:cs="Times New Roman"/>
          <w:sz w:val="24"/>
          <w:szCs w:val="24"/>
        </w:rPr>
        <w:t xml:space="preserve">Heli </w:t>
      </w:r>
      <w:proofErr w:type="spellStart"/>
      <w:r w:rsidR="6B05F88C" w:rsidRPr="022250B6">
        <w:rPr>
          <w:rFonts w:ascii="Times New Roman" w:hAnsi="Times New Roman" w:cs="Times New Roman"/>
          <w:sz w:val="24"/>
          <w:szCs w:val="24"/>
        </w:rPr>
        <w:t>Raidve</w:t>
      </w:r>
      <w:proofErr w:type="spellEnd"/>
      <w:r w:rsidR="6B05F88C" w:rsidRPr="022250B6">
        <w:rPr>
          <w:rFonts w:ascii="Times New Roman" w:hAnsi="Times New Roman" w:cs="Times New Roman"/>
          <w:sz w:val="24"/>
          <w:szCs w:val="24"/>
        </w:rPr>
        <w:t xml:space="preserve"> Tööõigusabi OÜ</w:t>
      </w:r>
      <w:r w:rsidR="51431D3C" w:rsidRPr="022250B6">
        <w:rPr>
          <w:rFonts w:ascii="Times New Roman" w:hAnsi="Times New Roman" w:cs="Times New Roman"/>
          <w:sz w:val="24"/>
          <w:szCs w:val="24"/>
        </w:rPr>
        <w:t>.</w:t>
      </w:r>
    </w:p>
    <w:p w14:paraId="5F74CD46" w14:textId="2FEE7BE2" w:rsidR="00D71D8B" w:rsidRPr="003048CB" w:rsidRDefault="00D71D8B" w:rsidP="002F3FFC">
      <w:pPr>
        <w:spacing w:after="0" w:line="240" w:lineRule="auto"/>
        <w:contextualSpacing/>
        <w:jc w:val="both"/>
        <w:rPr>
          <w:rFonts w:ascii="Times New Roman" w:hAnsi="Times New Roman"/>
          <w:sz w:val="24"/>
          <w:szCs w:val="24"/>
        </w:rPr>
      </w:pPr>
      <w:r>
        <w:rPr>
          <w:rFonts w:ascii="Times New Roman" w:hAnsi="Times New Roman" w:cs="Times New Roman"/>
          <w:sz w:val="24"/>
          <w:szCs w:val="24"/>
        </w:rPr>
        <w:t>___________________________________________________________________________</w:t>
      </w:r>
    </w:p>
    <w:p w14:paraId="0179E178" w14:textId="0B3165EA" w:rsidR="6521F306" w:rsidRDefault="6521F306" w:rsidP="6521F306">
      <w:pPr>
        <w:pStyle w:val="Vahedeta"/>
        <w:contextualSpacing/>
        <w:jc w:val="both"/>
        <w:rPr>
          <w:rFonts w:ascii="Times New Roman" w:hAnsi="Times New Roman"/>
          <w:sz w:val="24"/>
          <w:szCs w:val="24"/>
        </w:rPr>
      </w:pPr>
    </w:p>
    <w:p w14:paraId="642F21E8" w14:textId="77777777" w:rsidR="00B20A90" w:rsidRPr="00B20A90" w:rsidRDefault="00B20A90" w:rsidP="00B20A90">
      <w:pPr>
        <w:spacing w:after="0" w:line="240" w:lineRule="auto"/>
        <w:jc w:val="both"/>
        <w:rPr>
          <w:rFonts w:ascii="Times New Roman" w:eastAsia="Aptos" w:hAnsi="Times New Roman" w:cs="Times New Roman"/>
          <w:kern w:val="2"/>
          <w:sz w:val="24"/>
          <w:szCs w:val="24"/>
          <w14:ligatures w14:val="standardContextual"/>
        </w:rPr>
      </w:pPr>
      <w:r w:rsidRPr="00B20A90">
        <w:rPr>
          <w:rFonts w:ascii="Times New Roman" w:eastAsia="Aptos" w:hAnsi="Times New Roman" w:cs="Times New Roman"/>
          <w:kern w:val="2"/>
          <w:sz w:val="24"/>
          <w:szCs w:val="24"/>
          <w14:ligatures w14:val="standardContextual"/>
        </w:rPr>
        <w:t>Algatab Vabariigi Valitsus …………………………….. 2025</w:t>
      </w:r>
    </w:p>
    <w:p w14:paraId="3CC07693" w14:textId="7F34A3F5" w:rsidR="00D71D8B" w:rsidRDefault="00B20A90" w:rsidP="00B20A90">
      <w:pPr>
        <w:pStyle w:val="Vahedeta"/>
        <w:contextualSpacing/>
        <w:jc w:val="both"/>
        <w:rPr>
          <w:rFonts w:ascii="Times New Roman" w:hAnsi="Times New Roman"/>
          <w:sz w:val="24"/>
          <w:szCs w:val="24"/>
        </w:rPr>
      </w:pPr>
      <w:r w:rsidRPr="00B20A90">
        <w:rPr>
          <w:rFonts w:ascii="Times New Roman" w:eastAsia="Aptos" w:hAnsi="Times New Roman"/>
          <w:kern w:val="2"/>
          <w:sz w:val="24"/>
          <w:szCs w:val="24"/>
          <w14:ligatures w14:val="standardContextual"/>
        </w:rPr>
        <w:t>(allkirjastatud digitaalselt)</w:t>
      </w:r>
    </w:p>
    <w:p w14:paraId="474B476F" w14:textId="77777777" w:rsidR="00D71D8B" w:rsidRDefault="00D71D8B" w:rsidP="6521F306">
      <w:pPr>
        <w:pStyle w:val="Vahedeta"/>
        <w:contextualSpacing/>
        <w:jc w:val="both"/>
        <w:rPr>
          <w:rFonts w:ascii="Times New Roman" w:hAnsi="Times New Roman"/>
          <w:sz w:val="24"/>
          <w:szCs w:val="24"/>
        </w:rPr>
      </w:pPr>
    </w:p>
    <w:p w14:paraId="041C4C7D" w14:textId="6DBC47D1" w:rsidR="00596AE8" w:rsidRDefault="00596AE8">
      <w:pPr>
        <w:rPr>
          <w:rFonts w:ascii="Times New Roman" w:eastAsia="Times New Roman" w:hAnsi="Times New Roman" w:cs="Times New Roman"/>
          <w:sz w:val="24"/>
          <w:szCs w:val="24"/>
        </w:rPr>
      </w:pPr>
      <w:r>
        <w:rPr>
          <w:rFonts w:ascii="Times New Roman" w:hAnsi="Times New Roman"/>
          <w:sz w:val="24"/>
          <w:szCs w:val="24"/>
        </w:rPr>
        <w:br w:type="page"/>
      </w:r>
    </w:p>
    <w:p w14:paraId="5A6ED033" w14:textId="0A1D22A6" w:rsidR="00596AE8" w:rsidRDefault="00596AE8" w:rsidP="00596AE8">
      <w:pPr>
        <w:pStyle w:val="Vahedeta"/>
        <w:contextualSpacing/>
        <w:jc w:val="right"/>
        <w:rPr>
          <w:rFonts w:ascii="Times New Roman" w:hAnsi="Times New Roman"/>
          <w:sz w:val="24"/>
          <w:szCs w:val="24"/>
        </w:rPr>
      </w:pPr>
      <w:r w:rsidRPr="00596AE8">
        <w:rPr>
          <w:rFonts w:ascii="Times New Roman" w:hAnsi="Times New Roman"/>
          <w:sz w:val="24"/>
          <w:szCs w:val="24"/>
        </w:rPr>
        <w:lastRenderedPageBreak/>
        <w:t xml:space="preserve">Töövaidluse lahendamise seaduse ja </w:t>
      </w:r>
    </w:p>
    <w:p w14:paraId="66A19B5C" w14:textId="5AD58FC8" w:rsidR="00596AE8" w:rsidRPr="00596AE8" w:rsidRDefault="00596AE8" w:rsidP="00382227">
      <w:pPr>
        <w:pStyle w:val="Vahedeta"/>
        <w:contextualSpacing/>
        <w:jc w:val="right"/>
        <w:rPr>
          <w:rFonts w:ascii="Times New Roman" w:hAnsi="Times New Roman"/>
          <w:sz w:val="24"/>
          <w:szCs w:val="24"/>
        </w:rPr>
      </w:pPr>
      <w:r w:rsidRPr="00596AE8">
        <w:rPr>
          <w:rFonts w:ascii="Times New Roman" w:hAnsi="Times New Roman"/>
          <w:sz w:val="24"/>
          <w:szCs w:val="24"/>
        </w:rPr>
        <w:t>teiste seaduste muutmise seaduse eelnõu seletuskiri</w:t>
      </w:r>
    </w:p>
    <w:p w14:paraId="79D65C90" w14:textId="51E47CED" w:rsidR="6521F306" w:rsidRPr="00382227" w:rsidRDefault="00423481" w:rsidP="00382227">
      <w:pPr>
        <w:spacing w:line="257" w:lineRule="auto"/>
        <w:contextualSpacing/>
        <w:jc w:val="right"/>
        <w:rPr>
          <w:rFonts w:ascii="Times New Roman" w:eastAsia="Times New Roman" w:hAnsi="Times New Roman" w:cs="Times New Roman"/>
        </w:rPr>
      </w:pPr>
      <w:r w:rsidRPr="00382227">
        <w:rPr>
          <w:rFonts w:ascii="Times New Roman" w:eastAsia="Times New Roman" w:hAnsi="Times New Roman" w:cs="Times New Roman"/>
        </w:rPr>
        <w:t>Lisa</w:t>
      </w:r>
      <w:r w:rsidR="00D14CB4">
        <w:rPr>
          <w:rFonts w:ascii="Times New Roman" w:eastAsia="Times New Roman" w:hAnsi="Times New Roman" w:cs="Times New Roman"/>
        </w:rPr>
        <w:t xml:space="preserve"> 1</w:t>
      </w:r>
    </w:p>
    <w:p w14:paraId="01D4B7D1" w14:textId="6B51A9CB" w:rsidR="6521F306" w:rsidRDefault="26BB51CF" w:rsidP="1952477E">
      <w:pPr>
        <w:spacing w:line="257" w:lineRule="auto"/>
        <w:contextualSpacing/>
        <w:jc w:val="both"/>
        <w:rPr>
          <w:rFonts w:ascii="Times New Roman" w:eastAsia="Times New Roman" w:hAnsi="Times New Roman" w:cs="Times New Roman"/>
          <w:b/>
          <w:bCs/>
        </w:rPr>
      </w:pPr>
      <w:r w:rsidRPr="1952477E">
        <w:rPr>
          <w:rFonts w:ascii="Times New Roman" w:eastAsia="Times New Roman" w:hAnsi="Times New Roman" w:cs="Times New Roman"/>
          <w:b/>
          <w:bCs/>
        </w:rPr>
        <w:t xml:space="preserve"> </w:t>
      </w:r>
    </w:p>
    <w:p w14:paraId="77B4680A" w14:textId="4D5E1C0F" w:rsidR="6521F306" w:rsidRDefault="26BB51CF" w:rsidP="1952477E">
      <w:pPr>
        <w:spacing w:line="257" w:lineRule="auto"/>
        <w:contextualSpacing/>
        <w:jc w:val="both"/>
        <w:rPr>
          <w:rFonts w:ascii="Times New Roman" w:eastAsia="Times New Roman" w:hAnsi="Times New Roman" w:cs="Times New Roman"/>
          <w:b/>
          <w:bCs/>
        </w:rPr>
      </w:pPr>
      <w:r w:rsidRPr="1952477E">
        <w:rPr>
          <w:rFonts w:ascii="Times New Roman" w:eastAsia="Times New Roman" w:hAnsi="Times New Roman" w:cs="Times New Roman"/>
          <w:b/>
          <w:bCs/>
        </w:rPr>
        <w:t xml:space="preserve"> </w:t>
      </w:r>
      <w:r w:rsidR="00423481">
        <w:rPr>
          <w:rFonts w:ascii="Times New Roman" w:eastAsia="Times New Roman" w:hAnsi="Times New Roman" w:cs="Times New Roman"/>
          <w:b/>
          <w:bCs/>
          <w:noProof/>
          <w14:ligatures w14:val="standardContextual"/>
        </w:rPr>
        <w:drawing>
          <wp:inline distT="0" distB="0" distL="0" distR="0" wp14:anchorId="2E673C3A" wp14:editId="4CF306F6">
            <wp:extent cx="5886450" cy="7078410"/>
            <wp:effectExtent l="0" t="0" r="0" b="8255"/>
            <wp:docPr id="884432094" name="Pilt 1" descr="Pilt, millel on kujutatud tekst, kuvatõmmis, menüü, number&#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432094" name="Pilt 1" descr="Pilt, millel on kujutatud tekst, kuvatõmmis, menüü, number&#10;&#10;Tehisintellekti genereeritud sisu võib olla ebatõene."/>
                    <pic:cNvPicPr/>
                  </pic:nvPicPr>
                  <pic:blipFill>
                    <a:blip r:embed="rId26">
                      <a:extLst>
                        <a:ext uri="{28A0092B-C50C-407E-A947-70E740481C1C}">
                          <a14:useLocalDpi xmlns:a14="http://schemas.microsoft.com/office/drawing/2010/main" val="0"/>
                        </a:ext>
                      </a:extLst>
                    </a:blip>
                    <a:stretch>
                      <a:fillRect/>
                    </a:stretch>
                  </pic:blipFill>
                  <pic:spPr>
                    <a:xfrm>
                      <a:off x="0" y="0"/>
                      <a:ext cx="5906068" cy="7102000"/>
                    </a:xfrm>
                    <a:prstGeom prst="rect">
                      <a:avLst/>
                    </a:prstGeom>
                  </pic:spPr>
                </pic:pic>
              </a:graphicData>
            </a:graphic>
          </wp:inline>
        </w:drawing>
      </w:r>
    </w:p>
    <w:p w14:paraId="6B08A065" w14:textId="252FEF0B" w:rsidR="6521F306" w:rsidRDefault="26BB51CF" w:rsidP="1952477E">
      <w:pPr>
        <w:spacing w:line="257" w:lineRule="auto"/>
        <w:contextualSpacing/>
        <w:jc w:val="both"/>
        <w:rPr>
          <w:rFonts w:ascii="Times New Roman" w:eastAsia="Times New Roman" w:hAnsi="Times New Roman" w:cs="Times New Roman"/>
          <w:b/>
          <w:bCs/>
        </w:rPr>
      </w:pPr>
      <w:r w:rsidRPr="1952477E">
        <w:rPr>
          <w:rFonts w:ascii="Times New Roman" w:eastAsia="Times New Roman" w:hAnsi="Times New Roman" w:cs="Times New Roman"/>
          <w:b/>
          <w:bCs/>
        </w:rPr>
        <w:t xml:space="preserve"> </w:t>
      </w:r>
    </w:p>
    <w:p w14:paraId="317D72C2" w14:textId="7C0CE70D" w:rsidR="6521F306" w:rsidRDefault="00423481" w:rsidP="1952477E">
      <w:pPr>
        <w:spacing w:line="257" w:lineRule="auto"/>
        <w:contextualSpacing/>
        <w:jc w:val="both"/>
        <w:rPr>
          <w:rFonts w:ascii="Aptos" w:eastAsia="Aptos" w:hAnsi="Aptos" w:cs="Aptos"/>
        </w:rPr>
      </w:pPr>
      <w:r>
        <w:rPr>
          <w:rFonts w:ascii="Aptos" w:eastAsia="Aptos" w:hAnsi="Aptos" w:cs="Aptos"/>
          <w:noProof/>
          <w14:ligatures w14:val="standardContextual"/>
        </w:rPr>
        <w:lastRenderedPageBreak/>
        <w:drawing>
          <wp:inline distT="0" distB="0" distL="0" distR="0" wp14:anchorId="1608C773" wp14:editId="202FD883">
            <wp:extent cx="5972175" cy="7637578"/>
            <wp:effectExtent l="0" t="0" r="0" b="1905"/>
            <wp:docPr id="1823902659" name="Pilt 2" descr="Pilt, millel on kujutatud tekst, kuvatõmmis, menüü, Font&#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902659" name="Pilt 2" descr="Pilt, millel on kujutatud tekst, kuvatõmmis, menüü, Font&#10;&#10;Tehisintellekti genereeritud sisu võib olla ebatõene."/>
                    <pic:cNvPicPr/>
                  </pic:nvPicPr>
                  <pic:blipFill>
                    <a:blip r:embed="rId27">
                      <a:extLst>
                        <a:ext uri="{28A0092B-C50C-407E-A947-70E740481C1C}">
                          <a14:useLocalDpi xmlns:a14="http://schemas.microsoft.com/office/drawing/2010/main" val="0"/>
                        </a:ext>
                      </a:extLst>
                    </a:blip>
                    <a:stretch>
                      <a:fillRect/>
                    </a:stretch>
                  </pic:blipFill>
                  <pic:spPr>
                    <a:xfrm>
                      <a:off x="0" y="0"/>
                      <a:ext cx="5975974" cy="7642436"/>
                    </a:xfrm>
                    <a:prstGeom prst="rect">
                      <a:avLst/>
                    </a:prstGeom>
                  </pic:spPr>
                </pic:pic>
              </a:graphicData>
            </a:graphic>
          </wp:inline>
        </w:drawing>
      </w:r>
    </w:p>
    <w:p w14:paraId="3FF2B817" w14:textId="0A9C63A2" w:rsidR="00214817" w:rsidRDefault="0021481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3209051E" w14:textId="77777777" w:rsidR="00921CE0" w:rsidRPr="006C18AE" w:rsidRDefault="00921CE0" w:rsidP="00382227">
      <w:pPr>
        <w:pStyle w:val="Vahedeta"/>
        <w:contextualSpacing/>
        <w:jc w:val="right"/>
        <w:rPr>
          <w:rFonts w:ascii="Times New Roman" w:hAnsi="Times New Roman"/>
          <w:sz w:val="24"/>
          <w:szCs w:val="24"/>
        </w:rPr>
      </w:pPr>
      <w:r w:rsidRPr="006C18AE">
        <w:rPr>
          <w:rFonts w:ascii="Times New Roman" w:hAnsi="Times New Roman"/>
          <w:sz w:val="24"/>
          <w:szCs w:val="24"/>
        </w:rPr>
        <w:lastRenderedPageBreak/>
        <w:t xml:space="preserve">Töövaidluse lahendamise seaduse ja </w:t>
      </w:r>
    </w:p>
    <w:p w14:paraId="44DE32AF" w14:textId="7D886B43" w:rsidR="00921CE0" w:rsidRPr="00382227" w:rsidRDefault="00921CE0" w:rsidP="00382227">
      <w:pPr>
        <w:pStyle w:val="Vahedeta"/>
        <w:contextualSpacing/>
        <w:jc w:val="right"/>
        <w:rPr>
          <w:rFonts w:ascii="Times New Roman" w:hAnsi="Times New Roman"/>
          <w:sz w:val="24"/>
          <w:szCs w:val="24"/>
        </w:rPr>
      </w:pPr>
      <w:r w:rsidRPr="006C18AE">
        <w:rPr>
          <w:rFonts w:ascii="Times New Roman" w:hAnsi="Times New Roman"/>
          <w:sz w:val="24"/>
          <w:szCs w:val="24"/>
        </w:rPr>
        <w:t>teiste seaduste muutmise seaduse eelnõu seletuskiri</w:t>
      </w:r>
    </w:p>
    <w:p w14:paraId="325D07B6" w14:textId="7AB44F99" w:rsidR="00921CE0" w:rsidRPr="00382227" w:rsidRDefault="00921CE0" w:rsidP="00382227">
      <w:pPr>
        <w:pStyle w:val="Vahedeta"/>
        <w:contextualSpacing/>
        <w:jc w:val="right"/>
        <w:rPr>
          <w:rFonts w:ascii="Times New Roman" w:hAnsi="Times New Roman"/>
          <w:sz w:val="24"/>
          <w:szCs w:val="24"/>
        </w:rPr>
      </w:pPr>
      <w:r w:rsidRPr="00382227">
        <w:rPr>
          <w:rFonts w:ascii="Times New Roman" w:hAnsi="Times New Roman"/>
          <w:sz w:val="24"/>
          <w:szCs w:val="24"/>
        </w:rPr>
        <w:t>Lisa 2</w:t>
      </w:r>
    </w:p>
    <w:p w14:paraId="3F6C8048" w14:textId="77777777" w:rsidR="00921CE0" w:rsidRPr="00382227" w:rsidRDefault="00921CE0" w:rsidP="00381FA8">
      <w:pPr>
        <w:pStyle w:val="Vahedeta"/>
        <w:contextualSpacing/>
        <w:rPr>
          <w:rFonts w:ascii="Times New Roman" w:hAnsi="Times New Roman"/>
          <w:sz w:val="24"/>
          <w:szCs w:val="24"/>
        </w:rPr>
      </w:pPr>
    </w:p>
    <w:p w14:paraId="2E995911" w14:textId="490E0B58" w:rsidR="007E6515" w:rsidRPr="00382227" w:rsidRDefault="007E6515" w:rsidP="00382227">
      <w:pPr>
        <w:pStyle w:val="Vahedeta"/>
        <w:contextualSpacing/>
        <w:jc w:val="right"/>
        <w:rPr>
          <w:rFonts w:ascii="Times New Roman" w:hAnsi="Times New Roman"/>
          <w:sz w:val="24"/>
          <w:szCs w:val="24"/>
        </w:rPr>
      </w:pPr>
      <w:r w:rsidRPr="00382227">
        <w:rPr>
          <w:rFonts w:ascii="Times New Roman" w:hAnsi="Times New Roman"/>
          <w:sz w:val="24"/>
          <w:szCs w:val="24"/>
        </w:rPr>
        <w:t>EELN</w:t>
      </w:r>
      <w:r w:rsidR="00E115FD" w:rsidRPr="00382227">
        <w:rPr>
          <w:rFonts w:ascii="Times New Roman" w:hAnsi="Times New Roman"/>
          <w:sz w:val="24"/>
          <w:szCs w:val="24"/>
        </w:rPr>
        <w:t>Õ</w:t>
      </w:r>
      <w:r w:rsidRPr="00382227">
        <w:rPr>
          <w:rFonts w:ascii="Times New Roman" w:hAnsi="Times New Roman"/>
          <w:sz w:val="24"/>
          <w:szCs w:val="24"/>
        </w:rPr>
        <w:t>U</w:t>
      </w:r>
      <w:r w:rsidR="00BF0DC4" w:rsidRPr="00382227">
        <w:rPr>
          <w:rFonts w:ascii="Times New Roman" w:hAnsi="Times New Roman"/>
          <w:sz w:val="24"/>
          <w:szCs w:val="24"/>
        </w:rPr>
        <w:t xml:space="preserve"> </w:t>
      </w:r>
      <w:r w:rsidRPr="00382227">
        <w:rPr>
          <w:rFonts w:ascii="Times New Roman" w:hAnsi="Times New Roman"/>
          <w:sz w:val="24"/>
          <w:szCs w:val="24"/>
        </w:rPr>
        <w:t>KAVAND</w:t>
      </w:r>
    </w:p>
    <w:p w14:paraId="6B670B53" w14:textId="5ED19780" w:rsidR="007E6515" w:rsidRPr="00382227" w:rsidRDefault="007E6515" w:rsidP="007E6515">
      <w:pPr>
        <w:spacing w:line="257" w:lineRule="auto"/>
        <w:contextualSpacing/>
        <w:jc w:val="both"/>
        <w:rPr>
          <w:rFonts w:ascii="Times New Roman" w:hAnsi="Times New Roman" w:cs="Times New Roman"/>
          <w:sz w:val="24"/>
          <w:szCs w:val="24"/>
        </w:rPr>
      </w:pPr>
    </w:p>
    <w:p w14:paraId="6B2A538E"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MAJANDUS- JA TÖÖSTUSMINISTER </w:t>
      </w:r>
    </w:p>
    <w:p w14:paraId="5A35B4F6"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MÄÄRUS </w:t>
      </w:r>
    </w:p>
    <w:p w14:paraId="596C2505" w14:textId="2533B0E1" w:rsidR="007E6515" w:rsidRPr="00382227" w:rsidRDefault="007E6515" w:rsidP="007E6515">
      <w:pPr>
        <w:spacing w:line="257" w:lineRule="auto"/>
        <w:contextualSpacing/>
        <w:jc w:val="both"/>
        <w:rPr>
          <w:rFonts w:ascii="Times New Roman" w:hAnsi="Times New Roman" w:cs="Times New Roman"/>
          <w:sz w:val="24"/>
          <w:szCs w:val="24"/>
        </w:rPr>
      </w:pPr>
    </w:p>
    <w:p w14:paraId="1F5F3A2B" w14:textId="3493387E" w:rsidR="007E6515" w:rsidRPr="00382227" w:rsidRDefault="001469DC" w:rsidP="007E6515">
      <w:pPr>
        <w:spacing w:line="257" w:lineRule="auto"/>
        <w:contextualSpacing/>
        <w:jc w:val="both"/>
        <w:rPr>
          <w:rFonts w:ascii="Times New Roman" w:hAnsi="Times New Roman" w:cs="Times New Roman"/>
          <w:b/>
          <w:bCs/>
          <w:sz w:val="24"/>
          <w:szCs w:val="24"/>
        </w:rPr>
      </w:pPr>
      <w:r w:rsidRPr="00382227">
        <w:rPr>
          <w:rFonts w:ascii="Times New Roman" w:eastAsia="Times New Roman" w:hAnsi="Times New Roman" w:cs="Times New Roman"/>
          <w:b/>
          <w:bCs/>
          <w:sz w:val="24"/>
          <w:szCs w:val="24"/>
        </w:rPr>
        <w:t>Tervise- ja tööministri 23.</w:t>
      </w:r>
      <w:r w:rsidR="006C18AE" w:rsidRPr="006C18AE">
        <w:rPr>
          <w:rFonts w:ascii="Times New Roman" w:eastAsia="Times New Roman" w:hAnsi="Times New Roman" w:cs="Times New Roman"/>
          <w:b/>
          <w:bCs/>
          <w:sz w:val="24"/>
          <w:szCs w:val="24"/>
        </w:rPr>
        <w:t xml:space="preserve"> detsembri </w:t>
      </w:r>
      <w:r w:rsidRPr="00382227">
        <w:rPr>
          <w:rFonts w:ascii="Times New Roman" w:eastAsia="Times New Roman" w:hAnsi="Times New Roman" w:cs="Times New Roman"/>
          <w:b/>
          <w:bCs/>
          <w:sz w:val="24"/>
          <w:szCs w:val="24"/>
        </w:rPr>
        <w:t>2017</w:t>
      </w:r>
      <w:r w:rsidR="006C18AE" w:rsidRPr="006C18AE">
        <w:rPr>
          <w:rFonts w:ascii="Times New Roman" w:eastAsia="Times New Roman" w:hAnsi="Times New Roman" w:cs="Times New Roman"/>
          <w:b/>
          <w:bCs/>
          <w:sz w:val="24"/>
          <w:szCs w:val="24"/>
        </w:rPr>
        <w:t>. a</w:t>
      </w:r>
      <w:r w:rsidRPr="00382227">
        <w:rPr>
          <w:rFonts w:ascii="Times New Roman" w:eastAsia="Times New Roman" w:hAnsi="Times New Roman" w:cs="Times New Roman"/>
          <w:b/>
          <w:bCs/>
          <w:sz w:val="24"/>
          <w:szCs w:val="24"/>
        </w:rPr>
        <w:t xml:space="preserve"> määruse nr 71 </w:t>
      </w:r>
      <w:r w:rsidR="006C18AE" w:rsidRPr="006C18AE">
        <w:rPr>
          <w:rFonts w:ascii="Times New Roman" w:eastAsia="Times New Roman" w:hAnsi="Times New Roman" w:cs="Times New Roman"/>
          <w:b/>
          <w:bCs/>
          <w:sz w:val="24"/>
          <w:szCs w:val="24"/>
        </w:rPr>
        <w:t>„</w:t>
      </w:r>
      <w:r w:rsidRPr="00382227">
        <w:rPr>
          <w:rFonts w:ascii="Times New Roman" w:eastAsia="Times New Roman" w:hAnsi="Times New Roman" w:cs="Times New Roman"/>
          <w:b/>
          <w:bCs/>
          <w:sz w:val="24"/>
          <w:szCs w:val="24"/>
        </w:rPr>
        <w:t>Töövaidluskomisjoni juhataja nõuetele vastavuse hindamise kord</w:t>
      </w:r>
      <w:r w:rsidR="006C18AE" w:rsidRPr="006C18AE">
        <w:rPr>
          <w:rFonts w:ascii="Times New Roman" w:eastAsia="Times New Roman" w:hAnsi="Times New Roman" w:cs="Times New Roman"/>
          <w:b/>
          <w:bCs/>
          <w:sz w:val="24"/>
          <w:szCs w:val="24"/>
        </w:rPr>
        <w:t>“</w:t>
      </w:r>
      <w:r w:rsidRPr="00382227">
        <w:rPr>
          <w:rFonts w:ascii="Times New Roman" w:eastAsia="Times New Roman" w:hAnsi="Times New Roman" w:cs="Times New Roman"/>
          <w:b/>
          <w:bCs/>
          <w:sz w:val="24"/>
          <w:szCs w:val="24"/>
        </w:rPr>
        <w:t xml:space="preserve"> </w:t>
      </w:r>
      <w:r w:rsidR="007E6515" w:rsidRPr="00382227">
        <w:rPr>
          <w:rFonts w:ascii="Times New Roman" w:hAnsi="Times New Roman" w:cs="Times New Roman"/>
          <w:b/>
          <w:bCs/>
          <w:sz w:val="24"/>
          <w:szCs w:val="24"/>
        </w:rPr>
        <w:t>muutmine </w:t>
      </w:r>
    </w:p>
    <w:p w14:paraId="23473633" w14:textId="44ABDED1" w:rsidR="007E6515" w:rsidRPr="00382227" w:rsidRDefault="007E6515" w:rsidP="007E6515">
      <w:pPr>
        <w:spacing w:line="257" w:lineRule="auto"/>
        <w:contextualSpacing/>
        <w:jc w:val="both"/>
        <w:rPr>
          <w:rFonts w:ascii="Times New Roman" w:hAnsi="Times New Roman" w:cs="Times New Roman"/>
          <w:sz w:val="24"/>
          <w:szCs w:val="24"/>
        </w:rPr>
      </w:pPr>
    </w:p>
    <w:p w14:paraId="7DF70D4D" w14:textId="23DE1F40"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 xml:space="preserve">Määrus </w:t>
      </w:r>
      <w:r w:rsidR="00BD02A0" w:rsidRPr="00382227">
        <w:rPr>
          <w:rFonts w:ascii="Times New Roman" w:hAnsi="Times New Roman" w:cs="Times New Roman"/>
          <w:sz w:val="24"/>
          <w:szCs w:val="24"/>
        </w:rPr>
        <w:t>kehtestatakse </w:t>
      </w:r>
      <w:r w:rsidR="006C18AE" w:rsidRPr="00382227">
        <w:rPr>
          <w:sz w:val="24"/>
          <w:szCs w:val="24"/>
        </w:rPr>
        <w:t>töövaidluse lahendamise seaduse</w:t>
      </w:r>
      <w:r w:rsidR="00BD02A0" w:rsidRPr="00382227">
        <w:rPr>
          <w:rFonts w:ascii="Times New Roman" w:hAnsi="Times New Roman" w:cs="Times New Roman"/>
          <w:sz w:val="24"/>
          <w:szCs w:val="24"/>
        </w:rPr>
        <w:t> § 7 lõike 5 alusel.</w:t>
      </w:r>
    </w:p>
    <w:p w14:paraId="09C64DD2" w14:textId="77E75398" w:rsidR="007E6515" w:rsidRPr="00382227" w:rsidRDefault="007E6515" w:rsidP="007E6515">
      <w:pPr>
        <w:spacing w:line="257" w:lineRule="auto"/>
        <w:contextualSpacing/>
        <w:jc w:val="both"/>
        <w:rPr>
          <w:rFonts w:ascii="Times New Roman" w:hAnsi="Times New Roman" w:cs="Times New Roman"/>
          <w:sz w:val="24"/>
          <w:szCs w:val="24"/>
        </w:rPr>
      </w:pPr>
    </w:p>
    <w:p w14:paraId="17A414BC" w14:textId="38149D8C" w:rsidR="007E6515" w:rsidRPr="00382227" w:rsidRDefault="000524E7" w:rsidP="007E6515">
      <w:pPr>
        <w:spacing w:line="257" w:lineRule="auto"/>
        <w:contextualSpacing/>
        <w:jc w:val="both"/>
        <w:rPr>
          <w:rFonts w:ascii="Times New Roman" w:hAnsi="Times New Roman" w:cs="Times New Roman"/>
          <w:sz w:val="24"/>
          <w:szCs w:val="24"/>
        </w:rPr>
      </w:pPr>
      <w:r w:rsidRPr="00382227">
        <w:rPr>
          <w:rFonts w:ascii="Times New Roman" w:eastAsia="Times New Roman" w:hAnsi="Times New Roman" w:cs="Times New Roman"/>
          <w:sz w:val="24"/>
          <w:szCs w:val="24"/>
        </w:rPr>
        <w:t>Tervise- ja tööministri 23.</w:t>
      </w:r>
      <w:r w:rsidR="006C18AE">
        <w:rPr>
          <w:rFonts w:ascii="Times New Roman" w:eastAsia="Times New Roman" w:hAnsi="Times New Roman" w:cs="Times New Roman"/>
          <w:sz w:val="24"/>
          <w:szCs w:val="24"/>
        </w:rPr>
        <w:t xml:space="preserve"> detsembri </w:t>
      </w:r>
      <w:r w:rsidRPr="00382227">
        <w:rPr>
          <w:rFonts w:ascii="Times New Roman" w:eastAsia="Times New Roman" w:hAnsi="Times New Roman" w:cs="Times New Roman"/>
          <w:sz w:val="24"/>
          <w:szCs w:val="24"/>
        </w:rPr>
        <w:t>2017</w:t>
      </w:r>
      <w:r w:rsidR="006C18AE">
        <w:rPr>
          <w:rFonts w:ascii="Times New Roman" w:eastAsia="Times New Roman" w:hAnsi="Times New Roman" w:cs="Times New Roman"/>
          <w:sz w:val="24"/>
          <w:szCs w:val="24"/>
        </w:rPr>
        <w:t>. a</w:t>
      </w:r>
      <w:r w:rsidRPr="00382227">
        <w:rPr>
          <w:rFonts w:ascii="Times New Roman" w:eastAsia="Times New Roman" w:hAnsi="Times New Roman" w:cs="Times New Roman"/>
          <w:sz w:val="24"/>
          <w:szCs w:val="24"/>
        </w:rPr>
        <w:t xml:space="preserve"> määruse nr 71 </w:t>
      </w:r>
      <w:r w:rsidR="006C18AE">
        <w:rPr>
          <w:rFonts w:ascii="Times New Roman" w:eastAsia="Times New Roman" w:hAnsi="Times New Roman" w:cs="Times New Roman"/>
          <w:sz w:val="24"/>
          <w:szCs w:val="24"/>
        </w:rPr>
        <w:t>„</w:t>
      </w:r>
      <w:r w:rsidRPr="00382227">
        <w:rPr>
          <w:rFonts w:ascii="Times New Roman" w:eastAsia="Times New Roman" w:hAnsi="Times New Roman" w:cs="Times New Roman"/>
          <w:sz w:val="24"/>
          <w:szCs w:val="24"/>
        </w:rPr>
        <w:t>Töövaidluskomisjoni juhataja nõuetele vastavuse hindamise kord</w:t>
      </w:r>
      <w:r w:rsidR="006C18AE">
        <w:rPr>
          <w:rFonts w:ascii="Times New Roman" w:eastAsia="Times New Roman" w:hAnsi="Times New Roman" w:cs="Times New Roman"/>
          <w:sz w:val="24"/>
          <w:szCs w:val="24"/>
        </w:rPr>
        <w:t>“</w:t>
      </w:r>
      <w:r w:rsidRPr="006C18AE">
        <w:rPr>
          <w:rFonts w:ascii="Times New Roman" w:eastAsia="Times New Roman" w:hAnsi="Times New Roman" w:cs="Times New Roman"/>
          <w:b/>
          <w:bCs/>
          <w:sz w:val="24"/>
          <w:szCs w:val="24"/>
        </w:rPr>
        <w:t xml:space="preserve"> </w:t>
      </w:r>
      <w:r w:rsidR="007E6515" w:rsidRPr="00382227">
        <w:rPr>
          <w:rFonts w:ascii="Times New Roman" w:hAnsi="Times New Roman" w:cs="Times New Roman"/>
          <w:sz w:val="24"/>
          <w:szCs w:val="24"/>
        </w:rPr>
        <w:t xml:space="preserve">§ </w:t>
      </w:r>
      <w:r w:rsidR="00660B66" w:rsidRPr="00382227">
        <w:rPr>
          <w:rFonts w:ascii="Times New Roman" w:hAnsi="Times New Roman" w:cs="Times New Roman"/>
          <w:sz w:val="24"/>
          <w:szCs w:val="24"/>
        </w:rPr>
        <w:t>1</w:t>
      </w:r>
      <w:r w:rsidR="007E6515" w:rsidRPr="00382227">
        <w:rPr>
          <w:rFonts w:ascii="Times New Roman" w:hAnsi="Times New Roman" w:cs="Times New Roman"/>
          <w:sz w:val="24"/>
          <w:szCs w:val="24"/>
        </w:rPr>
        <w:t xml:space="preserve"> lõike</w:t>
      </w:r>
      <w:r w:rsidR="00660B66" w:rsidRPr="00382227">
        <w:rPr>
          <w:rFonts w:ascii="Times New Roman" w:hAnsi="Times New Roman" w:cs="Times New Roman"/>
          <w:sz w:val="24"/>
          <w:szCs w:val="24"/>
        </w:rPr>
        <w:t>s</w:t>
      </w:r>
      <w:r w:rsidR="007E6515" w:rsidRPr="00382227">
        <w:rPr>
          <w:rFonts w:ascii="Times New Roman" w:hAnsi="Times New Roman" w:cs="Times New Roman"/>
          <w:sz w:val="24"/>
          <w:szCs w:val="24"/>
        </w:rPr>
        <w:t xml:space="preserve"> </w:t>
      </w:r>
      <w:r w:rsidR="00660B66" w:rsidRPr="00382227">
        <w:rPr>
          <w:rFonts w:ascii="Times New Roman" w:hAnsi="Times New Roman" w:cs="Times New Roman"/>
          <w:sz w:val="24"/>
          <w:szCs w:val="24"/>
        </w:rPr>
        <w:t>3</w:t>
      </w:r>
      <w:r w:rsidR="007E6515" w:rsidRPr="00382227">
        <w:rPr>
          <w:rFonts w:ascii="Times New Roman" w:hAnsi="Times New Roman" w:cs="Times New Roman"/>
          <w:sz w:val="24"/>
          <w:szCs w:val="24"/>
        </w:rPr>
        <w:t xml:space="preserve"> asendatakse sõna „</w:t>
      </w:r>
      <w:r w:rsidR="00660B66" w:rsidRPr="00382227">
        <w:rPr>
          <w:rFonts w:ascii="Times New Roman" w:hAnsi="Times New Roman" w:cs="Times New Roman"/>
          <w:sz w:val="24"/>
          <w:szCs w:val="24"/>
        </w:rPr>
        <w:t>kolme</w:t>
      </w:r>
      <w:r w:rsidR="007E6515" w:rsidRPr="00382227">
        <w:rPr>
          <w:rFonts w:ascii="Times New Roman" w:hAnsi="Times New Roman" w:cs="Times New Roman"/>
          <w:sz w:val="24"/>
          <w:szCs w:val="24"/>
        </w:rPr>
        <w:t>“ sõnaga „</w:t>
      </w:r>
      <w:r w:rsidR="00660B66" w:rsidRPr="00382227">
        <w:rPr>
          <w:rFonts w:ascii="Times New Roman" w:hAnsi="Times New Roman" w:cs="Times New Roman"/>
          <w:sz w:val="24"/>
          <w:szCs w:val="24"/>
        </w:rPr>
        <w:t>viie</w:t>
      </w:r>
      <w:r w:rsidR="007E6515" w:rsidRPr="00382227">
        <w:rPr>
          <w:rFonts w:ascii="Times New Roman" w:hAnsi="Times New Roman" w:cs="Times New Roman"/>
          <w:sz w:val="24"/>
          <w:szCs w:val="24"/>
        </w:rPr>
        <w:t>“. </w:t>
      </w:r>
    </w:p>
    <w:p w14:paraId="482D25C0" w14:textId="1084A4A6" w:rsidR="007E6515" w:rsidRPr="00382227" w:rsidRDefault="007E6515" w:rsidP="00232112">
      <w:pPr>
        <w:spacing w:line="257" w:lineRule="auto"/>
        <w:contextualSpacing/>
        <w:jc w:val="both"/>
        <w:rPr>
          <w:rFonts w:ascii="Times New Roman" w:hAnsi="Times New Roman" w:cs="Times New Roman"/>
          <w:sz w:val="24"/>
          <w:szCs w:val="24"/>
        </w:rPr>
      </w:pPr>
    </w:p>
    <w:p w14:paraId="0EEC220B" w14:textId="77777777" w:rsidR="00232112" w:rsidRDefault="00232112" w:rsidP="00232112">
      <w:pPr>
        <w:spacing w:line="257" w:lineRule="auto"/>
        <w:contextualSpacing/>
        <w:jc w:val="both"/>
        <w:rPr>
          <w:rFonts w:ascii="Times New Roman" w:hAnsi="Times New Roman" w:cs="Times New Roman"/>
          <w:sz w:val="24"/>
          <w:szCs w:val="24"/>
        </w:rPr>
      </w:pPr>
    </w:p>
    <w:p w14:paraId="526A41BB" w14:textId="2C864E1E" w:rsidR="00B0446D" w:rsidRPr="00382227" w:rsidRDefault="00B0446D" w:rsidP="00232112">
      <w:pPr>
        <w:spacing w:line="257" w:lineRule="auto"/>
        <w:contextualSpacing/>
        <w:jc w:val="both"/>
        <w:rPr>
          <w:rFonts w:ascii="Times New Roman" w:hAnsi="Times New Roman" w:cs="Times New Roman"/>
          <w:sz w:val="24"/>
          <w:szCs w:val="24"/>
        </w:rPr>
      </w:pPr>
      <w:r w:rsidRPr="00B20A90">
        <w:rPr>
          <w:rFonts w:ascii="Times New Roman" w:eastAsia="Aptos" w:hAnsi="Times New Roman"/>
          <w:kern w:val="2"/>
          <w:sz w:val="24"/>
          <w:szCs w:val="24"/>
          <w14:ligatures w14:val="standardContextual"/>
        </w:rPr>
        <w:t>(allkirjastatud digitaalselt)</w:t>
      </w:r>
    </w:p>
    <w:p w14:paraId="070E007C"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 xml:space="preserve">Erkki </w:t>
      </w:r>
      <w:proofErr w:type="spellStart"/>
      <w:r w:rsidRPr="00382227">
        <w:rPr>
          <w:rFonts w:ascii="Times New Roman" w:hAnsi="Times New Roman" w:cs="Times New Roman"/>
          <w:sz w:val="24"/>
          <w:szCs w:val="24"/>
        </w:rPr>
        <w:t>Keldo</w:t>
      </w:r>
      <w:proofErr w:type="spellEnd"/>
      <w:r w:rsidRPr="00382227">
        <w:rPr>
          <w:rFonts w:ascii="Times New Roman" w:hAnsi="Times New Roman" w:cs="Times New Roman"/>
          <w:sz w:val="24"/>
          <w:szCs w:val="24"/>
        </w:rPr>
        <w:t> </w:t>
      </w:r>
    </w:p>
    <w:p w14:paraId="3F353E55"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majandus- ja tööstusminister </w:t>
      </w:r>
    </w:p>
    <w:p w14:paraId="78A51FF0" w14:textId="31EE0F91" w:rsidR="007E6515" w:rsidRPr="00382227" w:rsidRDefault="007E6515" w:rsidP="007E6515">
      <w:pPr>
        <w:spacing w:line="257" w:lineRule="auto"/>
        <w:contextualSpacing/>
        <w:jc w:val="both"/>
        <w:rPr>
          <w:rFonts w:ascii="Times New Roman" w:hAnsi="Times New Roman" w:cs="Times New Roman"/>
          <w:sz w:val="24"/>
          <w:szCs w:val="24"/>
        </w:rPr>
      </w:pPr>
    </w:p>
    <w:p w14:paraId="71C72AF4" w14:textId="21E80B7F" w:rsidR="007E6515" w:rsidRDefault="007E6515" w:rsidP="007E6515">
      <w:pPr>
        <w:spacing w:line="257" w:lineRule="auto"/>
        <w:contextualSpacing/>
        <w:jc w:val="both"/>
        <w:rPr>
          <w:rFonts w:ascii="Times New Roman" w:hAnsi="Times New Roman" w:cs="Times New Roman"/>
          <w:sz w:val="24"/>
          <w:szCs w:val="24"/>
        </w:rPr>
      </w:pPr>
    </w:p>
    <w:p w14:paraId="54F909F2" w14:textId="35CE898D" w:rsidR="00B0446D" w:rsidRPr="00382227" w:rsidRDefault="00B0446D" w:rsidP="007E6515">
      <w:pPr>
        <w:spacing w:line="257" w:lineRule="auto"/>
        <w:contextualSpacing/>
        <w:jc w:val="both"/>
        <w:rPr>
          <w:rFonts w:ascii="Times New Roman" w:hAnsi="Times New Roman" w:cs="Times New Roman"/>
          <w:sz w:val="24"/>
          <w:szCs w:val="24"/>
        </w:rPr>
      </w:pPr>
      <w:r w:rsidRPr="00B20A90">
        <w:rPr>
          <w:rFonts w:ascii="Times New Roman" w:eastAsia="Aptos" w:hAnsi="Times New Roman"/>
          <w:kern w:val="2"/>
          <w:sz w:val="24"/>
          <w:szCs w:val="24"/>
          <w14:ligatures w14:val="standardContextual"/>
        </w:rPr>
        <w:t>(allkirjastatud digitaalselt)</w:t>
      </w:r>
    </w:p>
    <w:p w14:paraId="00C7BAB8"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Ahti Kuningas </w:t>
      </w:r>
    </w:p>
    <w:p w14:paraId="0952E3DD" w14:textId="77777777" w:rsidR="007E6515" w:rsidRPr="00382227" w:rsidRDefault="007E6515" w:rsidP="007E6515">
      <w:pPr>
        <w:spacing w:line="257" w:lineRule="auto"/>
        <w:contextualSpacing/>
        <w:jc w:val="both"/>
        <w:rPr>
          <w:rFonts w:ascii="Times New Roman" w:hAnsi="Times New Roman" w:cs="Times New Roman"/>
          <w:sz w:val="24"/>
          <w:szCs w:val="24"/>
        </w:rPr>
      </w:pPr>
      <w:r w:rsidRPr="00382227">
        <w:rPr>
          <w:rFonts w:ascii="Times New Roman" w:hAnsi="Times New Roman" w:cs="Times New Roman"/>
          <w:sz w:val="24"/>
          <w:szCs w:val="24"/>
        </w:rPr>
        <w:t>kantsler </w:t>
      </w:r>
    </w:p>
    <w:p w14:paraId="1BF5570D" w14:textId="77777777" w:rsidR="007E6515" w:rsidRPr="00382227" w:rsidRDefault="007E6515" w:rsidP="1952477E">
      <w:pPr>
        <w:spacing w:line="257" w:lineRule="auto"/>
        <w:contextualSpacing/>
        <w:jc w:val="both"/>
        <w:rPr>
          <w:sz w:val="24"/>
          <w:szCs w:val="24"/>
        </w:rPr>
      </w:pPr>
    </w:p>
    <w:sectPr w:rsidR="007E6515" w:rsidRPr="00382227">
      <w:headerReference w:type="default" r:id="rId28"/>
      <w:footerReference w:type="default" r:id="rId2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10-29T13:21:00Z" w:initials="MJ">
    <w:p w14:paraId="72FA623F" w14:textId="32D82181" w:rsidR="005234BD" w:rsidRDefault="005234BD">
      <w:r>
        <w:annotationRef/>
      </w:r>
      <w:r w:rsidRPr="4ED270FB">
        <w:t xml:space="preserve">Palume SK vormistada vastavalt Riigikogu juhatuse 10.04.2014. a otsusega nr 70 kehtestatud eelnõu ja seletuskirja vormistamise juhendile, kättesaadav </w:t>
      </w:r>
      <w:hyperlink r:id="rId1">
        <w:r w:rsidRPr="35BDC208">
          <w:t>Eelnõu ja seletuskirja vormistamise juhend.pdf</w:t>
        </w:r>
      </w:hyperlink>
      <w:r w:rsidRPr="653A7A40">
        <w:t>, sh:</w:t>
      </w:r>
    </w:p>
    <w:p w14:paraId="6F98493D" w14:textId="2F2CF56F" w:rsidR="005234BD" w:rsidRDefault="005234BD">
      <w:r w:rsidRPr="05C661CF">
        <w:t>1) veerised seadistada vasakul 3 cm, üleval, all, paremal 2 cm;</w:t>
      </w:r>
    </w:p>
    <w:p w14:paraId="156B1F41" w14:textId="4D3882A5" w:rsidR="005234BD" w:rsidRDefault="005234BD">
      <w:r w:rsidRPr="6D0C8EC3">
        <w:t>2) pealkiri on 16 punkti suurusega;</w:t>
      </w:r>
    </w:p>
    <w:p w14:paraId="719E2931" w14:textId="5E4D11CC" w:rsidR="005234BD" w:rsidRDefault="005234BD">
      <w:r w:rsidRPr="584F681A">
        <w:t>3) allajoonimist mitte kasutada (vaadata seletuskiri üle läbivalt), selle asemel kasutada vajadusel rasvast kirja.</w:t>
      </w:r>
    </w:p>
    <w:p w14:paraId="5C2DAC87" w14:textId="10B2AC44" w:rsidR="005234BD" w:rsidRDefault="005234BD"/>
  </w:comment>
  <w:comment w:id="1" w:author="Karen Alamets - JUSTDIGI" w:date="2025-10-29T11:28:00Z" w:initials="KA">
    <w:p w14:paraId="68A56373" w14:textId="77777777" w:rsidR="00034871" w:rsidRDefault="00452707" w:rsidP="00034871">
      <w:pPr>
        <w:pStyle w:val="Kommentaaritekst"/>
      </w:pPr>
      <w:r>
        <w:rPr>
          <w:rStyle w:val="Kommentaariviide"/>
        </w:rPr>
        <w:annotationRef/>
      </w:r>
      <w:r w:rsidR="00034871">
        <w:t xml:space="preserve">Olemasolev sisukokkuvõte annab hea ülevaate kavandatavatest muudatustest ja nende eesmärgist. Siiski võiks kaaluda selle muutmist, et see vastaks paremini HÕNTE § 41 lõike 2 struktuurile (probleem – eesmärk – lahendus – mõju, sh halduskoormuse muutus). </w:t>
      </w:r>
    </w:p>
  </w:comment>
  <w:comment w:id="2" w:author="Karen Alamets - JUSTDIGI" w:date="2025-10-29T11:00:00Z" w:initials="KA">
    <w:p w14:paraId="61F14536" w14:textId="77777777" w:rsidR="00240A0C" w:rsidRDefault="004B3A36" w:rsidP="00240A0C">
      <w:pPr>
        <w:pStyle w:val="Kommentaaritekst"/>
      </w:pPr>
      <w:r>
        <w:rPr>
          <w:rStyle w:val="Kommentaariviide"/>
        </w:rPr>
        <w:annotationRef/>
      </w:r>
      <w:r w:rsidR="00240A0C">
        <w:t xml:space="preserve">Palun lisage sisukokkuvõttesse teave halduskoormuse muutuse ning halduskoormuse tasakaalustamise reegli rakendamise kohta (vt HÕNTE § 41 lg 2 ja </w:t>
      </w:r>
      <w:hyperlink r:id="rId2" w:history="1">
        <w:r w:rsidR="00240A0C" w:rsidRPr="00D307CC">
          <w:rPr>
            <w:rStyle w:val="Hperlink"/>
          </w:rPr>
          <w:t>Halduskoormuse tasakaalustamise reegli rakendamise juhis</w:t>
        </w:r>
      </w:hyperlink>
      <w:r w:rsidR="00240A0C">
        <w:t>).</w:t>
      </w:r>
    </w:p>
  </w:comment>
  <w:comment w:id="5" w:author="Karen Alamets - JUSTDIGI" w:date="1900-01-01T00:00:00Z" w:initials="KA">
    <w:p w14:paraId="03AF1153" w14:textId="77777777" w:rsidR="00D114E2" w:rsidRDefault="005234BD" w:rsidP="00D114E2">
      <w:pPr>
        <w:pStyle w:val="Kommentaaritekst"/>
      </w:pPr>
      <w:r>
        <w:annotationRef/>
      </w:r>
      <w:r w:rsidR="00D114E2">
        <w:t>Olete põhjendanud, et HÕNTE § 1 lõike 2 punktide 1 ja 5 kohaselt ei ole koostatud väljatöötamiskavatsust (st eelnõu menetlus on põhjendatult kiireloomuline ning selle rakendamisel ei kaasne olulisi õiguslikke muudatusi ega muid olulisi mõjusid). Palun selgitage nende aluste valikut täpsemalt, näiteks täpsustades, milles seisneb eelnõu kiireloomulisus.</w:t>
      </w:r>
    </w:p>
  </w:comment>
  <w:comment w:id="6" w:author="Maarja-Liis Lall - JUSTDIGI" w:date="2025-11-14T13:43:00Z" w:initials="MJ">
    <w:p w14:paraId="6E93C216" w14:textId="46DFC45F" w:rsidR="00576830" w:rsidRDefault="00576830">
      <w:r>
        <w:annotationRef/>
      </w:r>
      <w:r w:rsidRPr="1EA2D0D5">
        <w:t>Selle alusega ei saa nõustuda.</w:t>
      </w:r>
    </w:p>
  </w:comment>
  <w:comment w:id="4" w:author="Karen Alamets - JUSTDIGI" w:date="2025-10-29T12:27:00Z" w:initials="KA">
    <w:p w14:paraId="339C0CE2" w14:textId="77777777" w:rsidR="00BA6D51" w:rsidRDefault="001356B5" w:rsidP="00BA6D51">
      <w:pPr>
        <w:pStyle w:val="Kommentaaritekst"/>
      </w:pPr>
      <w:r>
        <w:rPr>
          <w:rStyle w:val="Kommentaariviide"/>
        </w:rPr>
        <w:annotationRef/>
      </w:r>
      <w:r w:rsidR="00BA6D51">
        <w:t>Palun lisage see teave seaduse eesmärgi ossa (vt HÕNTE § 42 lg 2).</w:t>
      </w:r>
    </w:p>
  </w:comment>
  <w:comment w:id="8" w:author="Karen Alamets - JUSTDIGI" w:date="2025-10-29T16:42:00Z" w:initials="KA">
    <w:p w14:paraId="62C821C3" w14:textId="77777777" w:rsidR="000B594F" w:rsidRDefault="000B594F" w:rsidP="000B594F">
      <w:pPr>
        <w:pStyle w:val="Kommentaaritekst"/>
      </w:pPr>
      <w:r>
        <w:rPr>
          <w:rStyle w:val="Kommentaariviide"/>
        </w:rPr>
        <w:annotationRef/>
      </w:r>
      <w:r>
        <w:t>Kas arendus on juba olemas?</w:t>
      </w:r>
    </w:p>
  </w:comment>
  <w:comment w:id="7" w:author="Karen Alamets - JUSTDIGI" w:date="2025-10-29T13:04:00Z" w:initials="KA">
    <w:p w14:paraId="2191B1DE" w14:textId="40E35DB4" w:rsidR="00BA6D51" w:rsidRDefault="00F7714F" w:rsidP="00BA6D51">
      <w:pPr>
        <w:pStyle w:val="Kommentaaritekst"/>
      </w:pPr>
      <w:r>
        <w:rPr>
          <w:rStyle w:val="Kommentaariviide"/>
        </w:rPr>
        <w:annotationRef/>
      </w:r>
      <w:r w:rsidR="00BA6D51">
        <w:t>Soovitame seda põhjendust siiski mitte kasutada, sest VTK koostamine ei ole üldjuhul väga ajamahukas.</w:t>
      </w:r>
    </w:p>
  </w:comment>
  <w:comment w:id="9" w:author="Maarja-Liis Lall - JUSTDIGI" w:date="2025-11-14T13:43:00Z" w:initials="MJ">
    <w:p w14:paraId="6222D857" w14:textId="1A2FE65D" w:rsidR="00576830" w:rsidRDefault="00576830">
      <w:r>
        <w:annotationRef/>
      </w:r>
      <w:r w:rsidRPr="222FB777">
        <w:t>Selle kohta märkus kooskõlastuskirjas. JDM ei nõustu.</w:t>
      </w:r>
    </w:p>
  </w:comment>
  <w:comment w:id="10" w:author="Karen Alamets - JUSTDIGI" w:date="2025-10-29T13:53:00Z" w:initials="KA">
    <w:p w14:paraId="3D734E56" w14:textId="77777777" w:rsidR="00F5110E" w:rsidRDefault="00405154" w:rsidP="00F5110E">
      <w:pPr>
        <w:pStyle w:val="Kommentaaritekst"/>
      </w:pPr>
      <w:r>
        <w:rPr>
          <w:rStyle w:val="Kommentaariviide"/>
        </w:rPr>
        <w:annotationRef/>
      </w:r>
      <w:r w:rsidR="00F5110E">
        <w:t>Palun täiendage seletuskirja osa (vt. HÕNTE § 42). Selles osas tuleks lisaks selgemalt avada seaduseelnõu eesmärk, anda ülevaade kehtivast õiguslikust raamistikust ning selle rakendamise praktikast ja kirjeldada kavandatavaid lahendusi.</w:t>
      </w:r>
    </w:p>
    <w:p w14:paraId="0B90FCE8" w14:textId="77777777" w:rsidR="00F5110E" w:rsidRDefault="00F5110E" w:rsidP="00F5110E">
      <w:pPr>
        <w:pStyle w:val="Kommentaaritekst"/>
      </w:pPr>
    </w:p>
    <w:p w14:paraId="54430495" w14:textId="77777777" w:rsidR="00F5110E" w:rsidRDefault="00F5110E" w:rsidP="00F5110E">
      <w:pPr>
        <w:pStyle w:val="Kommentaaritekst"/>
      </w:pPr>
      <w:r>
        <w:t>Näiteks võiks täpsustusena lisada järgmist:</w:t>
      </w:r>
    </w:p>
    <w:p w14:paraId="2A1399BA" w14:textId="77777777" w:rsidR="00F5110E" w:rsidRDefault="00F5110E" w:rsidP="00F5110E">
      <w:pPr>
        <w:pStyle w:val="Kommentaaritekst"/>
      </w:pPr>
      <w:r>
        <w:rPr>
          <w:i/>
          <w:iCs/>
        </w:rPr>
        <w:t>Töövaidluste lahendamine toimub Eestis töövaidluskomisjonides Töövaidluse lahendamise seaduse alusel, mis jõustus 2018. aastal.</w:t>
      </w:r>
    </w:p>
    <w:p w14:paraId="4CFD46FE" w14:textId="77777777" w:rsidR="00F5110E" w:rsidRDefault="00F5110E" w:rsidP="00F5110E">
      <w:pPr>
        <w:pStyle w:val="Kommentaaritekst"/>
      </w:pPr>
      <w:r>
        <w:rPr>
          <w:i/>
          <w:iCs/>
        </w:rPr>
        <w:t>Eelnõu eesmärk on kehtiva seaduse täpsustamine õigusselguse, menetluse kiiruse ja töövaidluste lahendamise kvaliteedi parandamiseks. Muudatustega soovitakse suurendada töövaidluskomisjoni töö tulemuslikkust ja paindlikkust, parandada töövaidluse osapoolte õiguste kaitset, vähendada haldus- ja töökoormust ning tagada töövaidluste kiirem ja õiglasem lahendamine.</w:t>
      </w:r>
    </w:p>
    <w:p w14:paraId="51855C5F" w14:textId="77777777" w:rsidR="00F5110E" w:rsidRDefault="00F5110E" w:rsidP="00F5110E">
      <w:pPr>
        <w:pStyle w:val="Kommentaaritekst"/>
      </w:pPr>
      <w:r>
        <w:rPr>
          <w:i/>
          <w:iCs/>
        </w:rPr>
        <w:t>Eesmärgi saavutamiseks laiendatakse töövaidluskomisjoni õigust rakendada kirjalikku menetlust ja teha tagaseljaotsuseid, et menetlused oleksid kiiremad ja tõhusamad. Samuti täpsustatakse töövaidluste korraldust, sealhulgas kaebuste esitamise ja menetlemise korda, komisjoni koosseisu muutmist ning avaldusest loobumise regulatsiooni. Lisaks arendatakse/võetakse kasutusele (?) tööelu infosüsteemi (TEIS) töövaidluste moodul, mis võimaldab elektroonilist asjaajamist ja vähendab nii menetlusosaliste halduskoormust kui ka Tööinspektsiooni töökoormust.</w:t>
      </w:r>
    </w:p>
  </w:comment>
  <w:comment w:id="11" w:author="Maarja-Liis Lall - JUSTDIGI" w:date="2025-11-14T13:15:00Z" w:initials="MJ">
    <w:p w14:paraId="6CE9ACB2" w14:textId="464AB736" w:rsidR="00576830" w:rsidRDefault="00576830">
      <w:r>
        <w:annotationRef/>
      </w:r>
      <w:r w:rsidRPr="0CEA86AA">
        <w:t>Palume jälgida, et iga paragrahvi, lõike ja punkti muudatuse puhul oleks selgelt välja toodud mh:</w:t>
      </w:r>
    </w:p>
    <w:p w14:paraId="2BF56192" w14:textId="4BABE837" w:rsidR="00576830" w:rsidRDefault="00576830">
      <w:r w:rsidRPr="138C226A">
        <w:t>- miks on eelnõu objektiks olevaid suhteid vaja reguleerida või miks senine regulatsioon vajab muutmist (HÕNTE § 43 lg 1 p 3);</w:t>
      </w:r>
    </w:p>
    <w:p w14:paraId="5BA1D347" w14:textId="2E072D0A" w:rsidR="00576830" w:rsidRDefault="00576830">
      <w:r w:rsidRPr="2A44860C">
        <w:t xml:space="preserve">- selgitatakse kavandatava paragrahvi, lõike ja punkti sisu (HÕNTE § 43 lg 1 p 4) selliselt, et ei ole lihtsalt ümbersõnastatud paragrahv, lõige või punkt, vaid selgitatakse põhjalikumalt sätte mõtet; </w:t>
      </w:r>
    </w:p>
    <w:p w14:paraId="2997ABF0" w14:textId="7409F436" w:rsidR="00576830" w:rsidRDefault="00576830">
      <w:r w:rsidRPr="7A8EBAD8">
        <w:t>-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 (HÕNTE § 43 lg 2)</w:t>
      </w:r>
    </w:p>
    <w:p w14:paraId="1EA7EB74" w14:textId="677DBB74" w:rsidR="00576830" w:rsidRDefault="00576830">
      <w:r w:rsidRPr="2D72A4DF">
        <w:t>-- antakse ülevaade küsimuse senisest õiguslikust regulatsioonist ja selle rakendamise praktikast (HÕNTE § 42 lg 1 p 2)</w:t>
      </w:r>
    </w:p>
    <w:p w14:paraId="6014AA4F" w14:textId="3CECC939" w:rsidR="00576830" w:rsidRDefault="00576830"/>
  </w:comment>
  <w:comment w:id="12" w:author="Maarja-Liis Lall - JUSTDIGI" w:date="2025-11-14T13:15:00Z" w:initials="MJ">
    <w:p w14:paraId="446FF89C" w14:textId="37C96D12" w:rsidR="00576830" w:rsidRDefault="00576830">
      <w:r>
        <w:annotationRef/>
      </w:r>
      <w:r w:rsidRPr="51A1AEBF">
        <w:t>Palume kaaluda eraldi alapunkte erinevate seaduste muudatuste kohta (3.1., 3.2. , 3.x.) Põhiseaduspärasus analüüs oleks siis 3.xx peatükk.</w:t>
      </w:r>
    </w:p>
  </w:comment>
  <w:comment w:id="13" w:author="Maarja-Liis Lall - JUSTDIGI" w:date="2025-11-14T13:15:00Z" w:initials="MJ">
    <w:p w14:paraId="21D5B126" w14:textId="7F280C5A" w:rsidR="00576830" w:rsidRDefault="00576830">
      <w:r>
        <w:annotationRef/>
      </w:r>
      <w:r w:rsidRPr="218EF72F">
        <w:t xml:space="preserve">Soovitame riive proportsionaalsuse analüüs viia põhjalikumalt läbi iga muudatuse punkti all ning siin all tuua kokkuvõte. Hetkeseisuga on iga normi all väiteid ja lauseid, mis viitavad riive proportsionaalsuse analüüsile, kuid põhiseaduspärasuse analüüs on pinnapealne. Ka kokkuvõtvas seisukohas on hetkel analüüs üldine. </w:t>
      </w:r>
    </w:p>
    <w:p w14:paraId="77DEF369" w14:textId="0B897D3B" w:rsidR="00576830" w:rsidRDefault="00576830">
      <w:r w:rsidRPr="17C81E8A">
        <w:t>Proportsionaalsuse analüüs:</w:t>
      </w:r>
    </w:p>
    <w:p w14:paraId="2C05642D" w14:textId="7DE30277" w:rsidR="00576830" w:rsidRDefault="00576830">
      <w:r w:rsidRPr="0BFC1822">
        <w:t>Kas on meede on sobiv? − Sobiv on abinõu, mis soodustab piirangu eesmärgi saavutamist. Seega on abinõu sobiv vahend saavutamiseks, kui piirangu eesmärki on põhimõtteliselt võimalik nimetatud meetmega saavutada; </w:t>
      </w:r>
    </w:p>
    <w:p w14:paraId="12D65C7B" w14:textId="4A1196F1" w:rsidR="00576830" w:rsidRDefault="00576830">
      <w:r w:rsidRPr="26FAC9A1">
        <w:t>Kas meede on vajalik? − Põhiõiguse piirang on vajalik, kui piirangu eesmärki ei ole võimalik saavutada mõne teise, isikut vähem koormava abinõuga, mis on vähemalt sama efektiivne kui esimene.; </w:t>
      </w:r>
    </w:p>
    <w:p w14:paraId="137BE283" w14:textId="4EB2BAFA" w:rsidR="00576830" w:rsidRDefault="00576830">
      <w:r w:rsidRPr="33A82157">
        <w:t>Kas meede on mõõdukas? − Otsustamaks abinõu mõõdukuse üle tuleb kaaluda ühelt poolt põhiõigusesse sekkumise ulatust ja intensiivsust ning teiselt poolt piirangu eesmärgi tähtsust. Mida intensiivsem on põhiõiguse riive, seda kaalukamad peavad olema seda õigustavad põhjused. </w:t>
      </w:r>
    </w:p>
  </w:comment>
  <w:comment w:id="14" w:author="Maarja-Liis Lall - JUSTDIGI" w:date="2025-11-10T13:54:00Z" w:initials="MJ">
    <w:p w14:paraId="5FAAFA23" w14:textId="16569744" w:rsidR="00576830" w:rsidRDefault="00576830">
      <w:r>
        <w:annotationRef/>
      </w:r>
      <w:r w:rsidRPr="37499263">
        <w:t>Kui eraldi lõik, siis palume lisada tühja rea.</w:t>
      </w:r>
    </w:p>
  </w:comment>
  <w:comment w:id="15" w:author="Karen Alamets - JUSTDIGI" w:date="2025-10-29T14:09:00Z" w:initials="KA">
    <w:p w14:paraId="537C16F8" w14:textId="33B6AF24" w:rsidR="006E6F2F" w:rsidRDefault="00A515DF" w:rsidP="006E6F2F">
      <w:pPr>
        <w:pStyle w:val="Kommentaaritekst"/>
      </w:pPr>
      <w:r>
        <w:rPr>
          <w:rStyle w:val="Kommentaariviide"/>
        </w:rPr>
        <w:annotationRef/>
      </w:r>
      <w:r w:rsidR="006E6F2F">
        <w:t>Palun lisage tabelile pealkiri ning tabeli alla andmete allikas.</w:t>
      </w:r>
    </w:p>
  </w:comment>
  <w:comment w:id="16" w:author="Maarja-Liis Lall - JUSTDIGI" w:date="2025-11-10T17:28:00Z" w:initials="MJ">
    <w:p w14:paraId="7BC38F38" w14:textId="5B200076" w:rsidR="00576830" w:rsidRDefault="00576830">
      <w:r>
        <w:annotationRef/>
      </w:r>
      <w:r w:rsidRPr="6C6AC267">
        <w:t>sellist normi ei ole TvLS-is ei kehtivas redaktsioonis ega ka EN kohaselt.</w:t>
      </w:r>
    </w:p>
  </w:comment>
  <w:comment w:id="17" w:author="Maarja-Liis Lall - JUSTDIGI" w:date="2025-11-10T14:18:00Z" w:initials="MJ">
    <w:p w14:paraId="01303051" w14:textId="75D6ACE3" w:rsidR="00576830" w:rsidRDefault="00576830">
      <w:r>
        <w:annotationRef/>
      </w:r>
      <w:r w:rsidRPr="1423CD16">
        <w:t>menetlusse võtmisel tavapäraselt tõendeid veel ei hinnata TsMS kohaselt, sest vastaspoole vastusest sõltub, mis asjaolud on vaidluse all. Kas siin on mõeldud, et jäetakse avaldus käiguta ja palutakse esitada taotlus tõendite kogumiseks? TsMS kohaselt see ei ole selgituskohustuse mõte. Küll aga nt saaks kohus täpsustada istungil, et olete avalduses viidanud dokumentaalsetele tõenditele, kuid kohus ei saa nendega arvestada, kui nende kogumist ei ole taotletud vm.</w:t>
      </w:r>
    </w:p>
  </w:comment>
  <w:comment w:id="19" w:author="Maarja-Liis Lall - JUSTDIGI" w:date="2025-11-10T14:10:00Z" w:initials="MJ">
    <w:p w14:paraId="755CB190" w14:textId="62BC251A" w:rsidR="00576830" w:rsidRDefault="00576830">
      <w:r>
        <w:annotationRef/>
      </w:r>
      <w:r w:rsidRPr="1F3F9E10">
        <w:t>Selle üle, kas töötajapoolne ülesütlemine on toimega, st leping on tõepoolest lõppenud, võib olla vaidlusalune ning selles osas peab õigusliku hinnangu andma TVK, st ei saa selgitada seda, et leping on juba üles öeldud. See kas leping on üles öeldud, sõltub kas olid täidetud formaalsed ja materiaalsed eeldused selleks, mida pooled sisustavad asjaoludega ja asjaolusid tõendavad tõenditega. Seega ei ole see näide kõige parem.</w:t>
      </w:r>
    </w:p>
  </w:comment>
  <w:comment w:id="20" w:author="Maarja-Liis Lall - JUSTDIGI" w:date="2025-11-10T14:12:00Z" w:initials="MJ">
    <w:p w14:paraId="07E9E4AE" w14:textId="7FE74BB6" w:rsidR="00576830" w:rsidRDefault="00576830">
      <w:r>
        <w:annotationRef/>
      </w:r>
      <w:r w:rsidRPr="0DF9279E">
        <w:t>Siin on oluline eristada, et kas TVK saam omal algatusel tõendeid koguda (kas poole või kolmanda isiku käest) või saab TVK teha ettepaneku tõendite esitamiseks (selgitamiskohustus sisuliselt). Mulle tundub, et praeguse punktiga 11 ei ole antud mitte õigust tõendite esitamist nõuda (tõendeid koguda), vaid kohustus selgitada tõendamist vajavaid asjaolusid.</w:t>
      </w:r>
    </w:p>
  </w:comment>
  <w:comment w:id="22" w:author="Maarja-Liis Lall - JUSTDIGI" w:date="2025-11-10T18:37:00Z" w:initials="MJ">
    <w:p w14:paraId="156FF8CA" w14:textId="25FF002E" w:rsidR="00576830" w:rsidRDefault="00576830">
      <w:r>
        <w:annotationRef/>
      </w:r>
      <w:hyperlink r:id="rId3">
        <w:r w:rsidRPr="4C8F7BF8">
          <w:t>2-23-14594/16</w:t>
        </w:r>
      </w:hyperlink>
      <w:r w:rsidRPr="434C694A">
        <w:t xml:space="preserve">, p 9.1: Seoses töövaidluskomisjonis töövaidlusasjas 4-1/1077/22 toimunud menetlusega on ringkonnakohtu hinnangul esmalt ja eelkõige oluline rõhutada, et TvLS § 16 lg 1 järgi kannab töövaidlusasja lahendamisel töövaidluskomisjonis kumbki pool oma menetluskulud ise. Töövaidluskomisjoni pöördujad peavad seega arvestama, et menetluskulud jäävad töövaidluskomisjonis vaidluse lõppemisel vaidluse osapoolte endi kanda. TvLS § 16 lg-st 2 lähtudes ei ole iseenesest välistatud töövaidlusmenetlusega seotud kulude kui </w:t>
      </w:r>
      <w:r w:rsidRPr="434C694A">
        <w:t>kohtueelse menetluse kulude hüvitamine hilisemas kohtumenetluses, kuid poolte esitatust ei nähtu, et pooled oleksid pöördunud sama töövaidlusasja läbivaatamiseks hiljem kohtusse. TvLS § 16 lg-s 1 sätestatust järelduvalt puuduvad ringkonnakohtu hinnangul sellised õigusnormid, mis oleksid mõeldud töövaidluskomisjoni menetluses tekkinud kulude kui kahju vältimiseks (VÕS § 127 lg 2). Maakohtu otsuse põhjendusi tuleb eelmärgituga täiendada.</w:t>
      </w:r>
    </w:p>
  </w:comment>
  <w:comment w:id="23" w:author="Maarja-Liis Lall - JUSTDIGI" w:date="2025-11-10T18:44:00Z" w:initials="MJ">
    <w:p w14:paraId="273F2E32" w14:textId="4DA444B2" w:rsidR="00576830" w:rsidRDefault="00576830">
      <w:r>
        <w:annotationRef/>
      </w:r>
      <w:hyperlink r:id="rId4">
        <w:r w:rsidRPr="3D38C7BD">
          <w:t>2-19-19395/30</w:t>
        </w:r>
      </w:hyperlink>
      <w:r w:rsidRPr="7BE49EAC">
        <w:t>, p 9: Ringkonnakohus leiab, et kuna kumbki pool ei palunud töövaidluskomisjonile esitatud avaldust maakohtus hagimenetluses lahendada ja töövaidluskomisjoni otsus jõustus, siis kuulub kohaldamisele TvLS § 16 lg 1, mis erinormina välistab töövaidluskomisjonis kantud kulude hüvitamise kahju sätete alusel hagimenetluses.</w:t>
      </w:r>
    </w:p>
    <w:p w14:paraId="2C5BD519" w14:textId="717A559B" w:rsidR="00576830" w:rsidRDefault="00576830"/>
    <w:p w14:paraId="3236C661" w14:textId="426A4855" w:rsidR="00576830" w:rsidRDefault="00576830">
      <w:r w:rsidRPr="6CC0A521">
        <w:t>Töövaidluskomisjoni ülesanne on menetlus läbi viia eesmärgipäraselt ja efektiivselt ning töövaidlus lahendada õigesti, võimalikult kiirelt ja väikeste kuludega (TvLS § 13 lg 1).</w:t>
      </w:r>
    </w:p>
    <w:p w14:paraId="377FC465" w14:textId="6ABE9BC8" w:rsidR="00576830" w:rsidRDefault="00576830"/>
    <w:p w14:paraId="79118FBA" w14:textId="057B7CD6" w:rsidR="00576830" w:rsidRDefault="00576830">
      <w:r w:rsidRPr="2A3A1FDB">
        <w:t>Töövaidluskomisjonis vaadatakse asi läbi kiiresti ja lihtsustatud vormis, võrreldes hagimenetlusega, ning pooltelt ei eeldata õigusabi kasutamist. Töösuhte osalisel on õigus valida, kas ta pöördub TVK või maakohtu poole. Esimesel juhul peab ta arvestama, et kannab oma kulud sõltumata lahendist ise.</w:t>
      </w:r>
    </w:p>
    <w:p w14:paraId="6746C424" w14:textId="3B637DA8" w:rsidR="00576830" w:rsidRDefault="00576830"/>
    <w:p w14:paraId="384BC73E" w14:textId="710449B4" w:rsidR="00576830" w:rsidRDefault="00576830">
      <w:r w:rsidRPr="4855B452">
        <w:t>Eeltoodud seisukohta kinnitab TvLS seaduse eelnõu seletuskiri § 16 kohta, mille kohaselt: „Töövaidluskomisjoni eesmärgiks on võimaldada lihtsamat ja kiiremat vaidluse lahendamist võrreldes tsiviilkohtumenetlusega. Seetõttu peavad töövaidluskomisjoni pöördujad arvestama, et menetluskulud jäävad töövaidluskomisjonis vaidluse lõppemisel poolte endi kanda. Töövaidluskomisjoni pädevuseks on töösuhtest tulenevate vaidluste lahendamine, mitte protsessuaalsete kulude otstarbekuse ja mõistlikkuse üle õiguse mõistmin</w:t>
      </w:r>
      <w:r w:rsidRPr="4855B452">
        <w:t>e. See ei välista töövaidlusmenetlusega seotud kulude kui kohtueelse menetluse kulude hüvitamist hilisemas kohtumenetluses.“ (https://www.riigikogu.ee/tegevus/eelnoud/eelnou/ac1b920f-a163-438d-aaeb-2e895f660506).</w:t>
      </w:r>
    </w:p>
  </w:comment>
  <w:comment w:id="24" w:author="Maarja-Liis Lall - JUSTDIGI" w:date="2025-11-14T13:27:00Z" w:initials="MJ">
    <w:p w14:paraId="58F3127B" w14:textId="01C2CB66" w:rsidR="00576830" w:rsidRDefault="00576830">
      <w:r>
        <w:annotationRef/>
      </w:r>
      <w:r w:rsidRPr="2CB4D973">
        <w:t>need ei saaks olla alused koosseisu liikme vahetuseks.</w:t>
      </w:r>
    </w:p>
  </w:comment>
  <w:comment w:id="25" w:author="Maarja-Liis Lall - JUSTDIGI" w:date="2025-11-11T09:30:00Z" w:initials="MJ">
    <w:p w14:paraId="2D9DEDEC" w14:textId="6C18D144" w:rsidR="00576830" w:rsidRDefault="00576830">
      <w:r>
        <w:annotationRef/>
      </w:r>
      <w:r w:rsidRPr="66FD013C">
        <w:t>mis see olukord oleks? internetiühenduse katkemine ei tohiks olla koosseisu liikme vahetamise alus.</w:t>
      </w:r>
    </w:p>
  </w:comment>
  <w:comment w:id="26" w:author="Maarja-Liis Lall - JUSTDIGI" w:date="2025-11-11T09:31:00Z" w:initials="MJ">
    <w:p w14:paraId="3FFD9E69" w14:textId="37CA4E16" w:rsidR="00576830" w:rsidRDefault="00576830">
      <w:r>
        <w:annotationRef/>
      </w:r>
      <w:r w:rsidRPr="6146A706">
        <w:t>seda ei ole EN-s</w:t>
      </w:r>
    </w:p>
  </w:comment>
  <w:comment w:id="28" w:author="Maarja-Liis Lall - JUSTDIGI" w:date="2025-11-11T10:34:00Z" w:initials="MJ">
    <w:p w14:paraId="0972D237" w14:textId="54AF3269" w:rsidR="00576830" w:rsidRDefault="00576830">
      <w:r>
        <w:annotationRef/>
      </w:r>
      <w:r w:rsidRPr="5843C932">
        <w:t>sooritusnõue on ikkagi kellegi teise poole vastu, mitte TVK suhtes. Kas TvLS § 63 kohaselt üldsegi on vaja nõuet esitada või teeb TVK omal algatusel kandeid töötamise regisrisse otsuse alusel? Tavapäraselt tsiviilkohtumenetluses kohus ise otsuse alusel kandeid ei tee, vaid kande tegemine võib tuleneda otsusest (nt abielu lahutamine). Asjaõiguslike nõuete puhul kohus nt asendab tahteavaldusi, mis on vajalikud kande tegemiseks.</w:t>
      </w:r>
    </w:p>
  </w:comment>
  <w:comment w:id="29" w:author="Maarja-Liis Lall - JUSTDIGI" w:date="2025-11-11T10:36:00Z" w:initials="MJ">
    <w:p w14:paraId="0547904D" w14:textId="1CCCCE82" w:rsidR="00576830" w:rsidRDefault="00576830">
      <w:r>
        <w:annotationRef/>
      </w:r>
      <w:r w:rsidRPr="3AE7E8CA">
        <w:t>Siin peaks läbi mõtlema selle süsteemi TvLS §-ga 63. Uurides sain aru, et on erinevat praktikat, st et mõnikord öeldakse, et seda peab eraldi taotlusena esitama (mitte nõudena). Kuidas see väljakujunenud praktika selle pealt on? Palun viidata lahenditele.</w:t>
      </w:r>
    </w:p>
  </w:comment>
  <w:comment w:id="30" w:author="Maarja-Liis Lall - JUSTDIGI" w:date="2025-11-11T10:39:00Z" w:initials="MJ">
    <w:p w14:paraId="05409AEE" w14:textId="15540744" w:rsidR="00576830" w:rsidRDefault="00576830">
      <w:r>
        <w:annotationRef/>
      </w:r>
      <w:r w:rsidRPr="230B3D2E">
        <w:t>1. lause ehitus vt üle</w:t>
      </w:r>
    </w:p>
    <w:p w14:paraId="0CFE750B" w14:textId="21034680" w:rsidR="00576830" w:rsidRDefault="00576830">
      <w:r w:rsidRPr="1CDBA006">
        <w:t>2. mis regulatsiooni siin mõeldud on? TsMS ei käsitle töötamise registris kande tegemist. Kohus ei saa kindlasti kandeid teha töötamise registris ega sellega seonduvaid nõudeid esitada, vaid minu teada kanded tehakse siis kohtulahendi alusel, kui kohus tuvastab midagi</w:t>
      </w:r>
    </w:p>
  </w:comment>
  <w:comment w:id="31" w:author="Maarja-Liis Lall - JUSTDIGI" w:date="2025-11-13T21:18:00Z" w:initials="MJ">
    <w:p w14:paraId="6F7542D6" w14:textId="74126B79" w:rsidR="00576830" w:rsidRDefault="00576830">
      <w:r>
        <w:annotationRef/>
      </w:r>
      <w:r w:rsidRPr="01139B37">
        <w:t>Kui viidata RK lahendile, ei saa muuta sisu. nimetatud lahendis ei ole käsitletud töövaidlusorganit. Samuti on tegemist menetlusse võtmisest keeldumise, mitte läbi vaatamata jätmisega.</w:t>
      </w:r>
    </w:p>
  </w:comment>
  <w:comment w:id="32" w:author="Maarja-Liis Lall - JUSTDIGI" w:date="2025-11-13T21:24:00Z" w:initials="MJ">
    <w:p w14:paraId="4787159D" w14:textId="219803BD" w:rsidR="00576830" w:rsidRDefault="00576830">
      <w:r>
        <w:annotationRef/>
      </w:r>
      <w:r w:rsidRPr="5A485E65">
        <w:t>See jääb ebaselgeks, kuna tähtaeg ei tohiks hakata kulgema enne kättetoimetamist. TvLS § 27 lg 3 küll ei täpsusta seda, aga seda ei tohiks tõlgendada selliselt, et tähtaeg hakkab kulgema saatmisest, sest see ei anna isikule võimalust enda õigusi kaitsta.</w:t>
      </w:r>
    </w:p>
  </w:comment>
  <w:comment w:id="33" w:author="Maarja-Liis Lall - JUSTDIGI" w:date="2025-11-11T13:55:00Z" w:initials="MJ">
    <w:p w14:paraId="359CF166" w14:textId="111832A3" w:rsidR="00576830" w:rsidRDefault="00576830">
      <w:r>
        <w:annotationRef/>
      </w:r>
      <w:r w:rsidRPr="6BD1D698">
        <w:t>Vt märkust EN-s, mulle tundub, et viidatud praktika ei ole küsimus, mida lahendaks EN-s kavandatud muudatus. See reguleeris teist olukorda.</w:t>
      </w:r>
    </w:p>
  </w:comment>
  <w:comment w:id="34" w:author="Maarja-Liis Lall - JUSTDIGI" w:date="2025-11-11T14:03:00Z" w:initials="MJ">
    <w:p w14:paraId="056DF010" w14:textId="1BDF2E5F" w:rsidR="00576830" w:rsidRDefault="00576830">
      <w:r>
        <w:annotationRef/>
      </w:r>
      <w:r w:rsidRPr="22471901">
        <w:t>Iseenesest on küsitav jah lg 4 vajalikkus, st ka TsMS-is ei ole sellist normi, kuid seletuskirjas selgitus, et TvLS 59 uus lg 2.1 seda asendab, ei ole ka korrektne, sest seal käsitletakse otsuse siduvust tasaarvestuse osas, mitte ei sätesta tasaarvestuse vastuväite lahendamise korda.</w:t>
      </w:r>
    </w:p>
  </w:comment>
  <w:comment w:id="35" w:author="Maarja-Liis Lall - JUSTDIGI" w:date="2025-11-11T14:32:00Z" w:initials="MJ">
    <w:p w14:paraId="34905888" w14:textId="767EF28D" w:rsidR="00576830" w:rsidRDefault="00576830">
      <w:r>
        <w:annotationRef/>
      </w:r>
      <w:r w:rsidRPr="5DF7AF0B">
        <w:t>EL määruste ja muude RV aktide (ÕAL-id, konventsioonid) kohaldumist ja sealt tulenevaid kollisiooninorme peab kontrollima enne kui minna REÕS-i selle sätte juurde.</w:t>
      </w:r>
    </w:p>
  </w:comment>
  <w:comment w:id="36" w:author="Maarja-Liis Lall - JUSTDIGI" w:date="2025-11-11T14:40:00Z" w:initials="MJ">
    <w:p w14:paraId="2AB425F2" w14:textId="467204E3" w:rsidR="00576830" w:rsidRDefault="00576830">
      <w:r>
        <w:annotationRef/>
      </w:r>
      <w:r w:rsidRPr="13696C0B">
        <w:t>TvLS regulatsioonis justkui pole küll öeldud, et menetlusse võtmisel saadetakse teisele poolele avaldus ja määratakse tähtaeg vastuse esitamiseks. Kas praktikas siis võetakse avaldus menetlusse ning eraldiseisvalt saadetakse avaldus + määratakse tähtajad vastaspoolele või tehakse seda ikkagi koos. Vrd TsMS § 393 lg 1.</w:t>
      </w:r>
    </w:p>
    <w:p w14:paraId="6392C8E7" w14:textId="54BAFA39" w:rsidR="00576830" w:rsidRDefault="00576830"/>
    <w:p w14:paraId="7A4BDB0B" w14:textId="6B8DBE98" w:rsidR="00576830" w:rsidRDefault="00576830">
      <w:r w:rsidRPr="0C167403">
        <w:t>Normist muudatuse tulemusel väljajääv osa ("ning asja läbivaatamise korral kutse" justkui viitab ka sellele, et avalduse saatmisega samaaegselt tuleks kohe ka istung määrata. Seda võiks ka siin all käsitleda, st kas see pole vajalik või tekitab probleeme.</w:t>
      </w:r>
    </w:p>
    <w:p w14:paraId="4EAAB677" w14:textId="6C615051" w:rsidR="00576830" w:rsidRDefault="00576830"/>
    <w:p w14:paraId="6D0A6240" w14:textId="2FB4D8B8" w:rsidR="00576830" w:rsidRDefault="00576830"/>
  </w:comment>
  <w:comment w:id="37" w:author="Maarja-Liis Lall - JUSTDIGI" w:date="2025-11-11T14:59:00Z" w:initials="MJ">
    <w:p w14:paraId="74E2A5E0" w14:textId="77CF6D61" w:rsidR="00576830" w:rsidRDefault="00576830">
      <w:r>
        <w:annotationRef/>
      </w:r>
      <w:r w:rsidRPr="26688E93">
        <w:t>Siin oleks hea märkida ära ka statistika, stk ui kiiresti on menetletud asju senimaani. Samuti oleks hea märkida, kas see 45 päeva oli reaalne praeguse regulatsooni kohaselt, kus pidi olema siis avalduse esitamisest</w:t>
      </w:r>
    </w:p>
  </w:comment>
  <w:comment w:id="38" w:author="Maarja-Liis Lall - JUSTDIGI" w:date="2025-11-11T15:00:00Z" w:initials="MJ">
    <w:p w14:paraId="538B4D6C" w14:textId="29F41DAC" w:rsidR="00576830" w:rsidRDefault="00576830">
      <w:r>
        <w:annotationRef/>
      </w:r>
      <w:r w:rsidRPr="53C2AEEA">
        <w:t>Siin võiks ka ära märkida, et seda soovitakse pikendada 5 tööpäevani EN-ga.</w:t>
      </w:r>
    </w:p>
  </w:comment>
  <w:comment w:id="39" w:author="Maarja-Liis Lall - JUSTDIGI" w:date="2025-11-11T15:00:00Z" w:initials="MJ">
    <w:p w14:paraId="4C15C5DF" w14:textId="6254814D" w:rsidR="00576830" w:rsidRDefault="00576830">
      <w:r>
        <w:annotationRef/>
      </w:r>
      <w:r w:rsidRPr="4A98B9C8">
        <w:t>Võiks ka tuua, et see võib olla max 15 päeva.</w:t>
      </w:r>
    </w:p>
  </w:comment>
  <w:comment w:id="40" w:author="Maarja-Liis Lall - JUSTDIGI" w:date="2025-11-13T22:08:00Z" w:initials="MJ">
    <w:p w14:paraId="1DB8D5D2" w14:textId="5528B66C" w:rsidR="00576830" w:rsidRDefault="00576830">
      <w:r>
        <w:annotationRef/>
      </w:r>
      <w:r w:rsidRPr="06181834">
        <w:t>Siin on vastuolu EN-ga. SK-s kirjaliku menetluse määramise tingimused kumulatiivsed, EN-s alternatiivsed.</w:t>
      </w:r>
    </w:p>
  </w:comment>
  <w:comment w:id="41" w:author="Maarja-Liis Lall - JUSTDIGI" w:date="2025-11-11T15:21:00Z" w:initials="MJ">
    <w:p w14:paraId="4F5F1591" w14:textId="59501FB4" w:rsidR="00576830" w:rsidRDefault="00576830">
      <w:r>
        <w:annotationRef/>
      </w:r>
      <w:r w:rsidRPr="1E420078">
        <w:t>Kust see tuleneb, palun panna normiviited juurde - kas TvLS § 40 lg 3 teine lause?</w:t>
      </w:r>
    </w:p>
  </w:comment>
  <w:comment w:id="42" w:author="Maarja-Liis Lall - JUSTDIGI" w:date="2025-11-11T15:38:00Z" w:initials="MJ">
    <w:p w14:paraId="3AEF031B" w14:textId="64A14022" w:rsidR="00576830" w:rsidRDefault="00576830">
      <w:r>
        <w:annotationRef/>
      </w:r>
      <w:r w:rsidRPr="2271A4AE">
        <w:t>Siin võib tekkida küsimus, kas tegemist on õige isikuga. Vrd TsMS § 336 lg 4</w:t>
      </w:r>
    </w:p>
  </w:comment>
  <w:comment w:id="43" w:author="Maarja-Liis Lall - JUSTDIGI" w:date="2025-11-11T15:39:00Z" w:initials="MJ">
    <w:p w14:paraId="38DB41B1" w14:textId="371F2A95" w:rsidR="00576830" w:rsidRDefault="00576830">
      <w:r>
        <w:annotationRef/>
      </w:r>
      <w:r w:rsidRPr="5D5EC880">
        <w:t>§ 24?</w:t>
      </w:r>
    </w:p>
  </w:comment>
  <w:comment w:id="44" w:author="Maarja-Liis Lall - JUSTDIGI" w:date="2025-11-12T16:16:00Z" w:initials="MJ">
    <w:p w14:paraId="64B51BE8" w14:textId="3C2D9CA9" w:rsidR="00576830" w:rsidRDefault="00576830">
      <w:r>
        <w:annotationRef/>
      </w:r>
      <w:r w:rsidRPr="70F267DB">
        <w:t>puuduolev punkt</w:t>
      </w:r>
    </w:p>
  </w:comment>
  <w:comment w:id="46" w:author="Maarja-Liis Lall - JUSTDIGI" w:date="2025-11-11T13:17:00Z" w:initials="MJ">
    <w:p w14:paraId="607665F5" w14:textId="6D6E60B4" w:rsidR="00576830" w:rsidRDefault="00576830">
      <w:r>
        <w:annotationRef/>
      </w:r>
      <w:r w:rsidRPr="6E2FA38F">
        <w:t xml:space="preserve">Siin ei ole selgitatud lauses 2 toimunud muudatust, s.o täiendavad nõuded -&gt; täiendatud nõuded. </w:t>
      </w:r>
    </w:p>
  </w:comment>
  <w:comment w:id="47" w:author="Maarja-Liis Lall - JUSTDIGI" w:date="2025-11-12T16:55:00Z" w:initials="MJ">
    <w:p w14:paraId="7588EFF0" w14:textId="01E760D5" w:rsidR="00576830" w:rsidRDefault="00576830">
      <w:r>
        <w:annotationRef/>
      </w:r>
      <w:r w:rsidRPr="5F38DF4B">
        <w:t>palume selgitada, keda täpsemalt on peetud silmas "esindaja" all. Kas seaduslikku esindajat, lepingulist esindajat, töötajat?</w:t>
      </w:r>
    </w:p>
  </w:comment>
  <w:comment w:id="48" w:author="Maarja-Liis Lall - JUSTDIGI" w:date="2025-11-13T09:37:00Z" w:initials="MJ">
    <w:p w14:paraId="2D059AD4" w14:textId="3E461ABA" w:rsidR="00576830" w:rsidRDefault="00576830">
      <w:r>
        <w:annotationRef/>
      </w:r>
      <w:r w:rsidRPr="426A9155">
        <w:t>Tsiviilkohtumenetluses kohus kindlasti ette ei saa öelda võistlevuse põhimõttest tulenevalt, et mis asjaolusid tunnistaja ütlustega tõendada või mida küsida. Sama ka TVK puhul?</w:t>
      </w:r>
    </w:p>
  </w:comment>
  <w:comment w:id="49" w:author="Maarja-Liis Lall - JUSTDIGI" w:date="2025-11-13T09:43:00Z" w:initials="MJ">
    <w:p w14:paraId="1B38BDF2" w14:textId="1BDCDF8A" w:rsidR="00576830" w:rsidRDefault="00576830">
      <w:r>
        <w:annotationRef/>
      </w:r>
      <w:r w:rsidRPr="4A53A4A7">
        <w:t>Kust see tuleneb? See viitab uurimispõhimõttele?</w:t>
      </w:r>
    </w:p>
  </w:comment>
  <w:comment w:id="52" w:author="Maarja-Liis Lall - JUSTDIGI" w:date="2025-11-14T13:56:00Z" w:initials="MJ">
    <w:p w14:paraId="54ACBF68" w14:textId="00C0F7E3" w:rsidR="00576830" w:rsidRDefault="00576830">
      <w:r>
        <w:annotationRef/>
      </w:r>
      <w:r w:rsidRPr="2D0A16EE">
        <w:t>kaotatakse õigus jätta läbi vaatamata, kui esitata hagiavaldusele ettenähtud vormis! Palun analüüsida, miks see varasemalt vajalikuks peeti seda lisada ja mis tagajärjed on, kui seda pole enam.</w:t>
      </w:r>
    </w:p>
  </w:comment>
  <w:comment w:id="53" w:author="Maarja-Liis Lall - JUSTDIGI" w:date="2025-11-14T12:16:00Z" w:initials="MJ">
    <w:p w14:paraId="628EC6AB" w14:textId="2C98F368" w:rsidR="00576830" w:rsidRDefault="00576830">
      <w:r>
        <w:annotationRef/>
      </w:r>
      <w:r w:rsidRPr="7AD115A7">
        <w:t>Palun vaadake märkust kosokõlastuskirjas, TvLS ei loo seda võimalust, vaid see tuleneb TsMS-ist juba</w:t>
      </w:r>
    </w:p>
  </w:comment>
  <w:comment w:id="54" w:author="Maarja-Liis Lall - JUSTDIGI" w:date="2025-11-13T22:45:00Z" w:initials="MJ">
    <w:p w14:paraId="31725465" w14:textId="55B47BAA" w:rsidR="00576830" w:rsidRDefault="00576830">
      <w:r>
        <w:annotationRef/>
      </w:r>
      <w:r w:rsidRPr="0D8901B3">
        <w:t>Millisel juhul haldusorgan jõustumismärget võib taotleda või peaks?</w:t>
      </w:r>
    </w:p>
    <w:p w14:paraId="7B0D95C5" w14:textId="1DFBE247" w:rsidR="00576830" w:rsidRDefault="00576830"/>
  </w:comment>
  <w:comment w:id="55" w:author="Maarja-Liis Lall - JUSTDIGI" w:date="2025-11-13T10:40:00Z" w:initials="MJ">
    <w:p w14:paraId="4354D24E" w14:textId="5916F65D" w:rsidR="00576830" w:rsidRDefault="00576830">
      <w:r>
        <w:annotationRef/>
      </w:r>
      <w:r w:rsidRPr="1DC709D8">
        <w:t>Lisaks sellele on muudetud ka sisu. Lisatud, et taotlusel kirjalikult. Palume seda ka selgitada.</w:t>
      </w:r>
    </w:p>
  </w:comment>
  <w:comment w:id="56" w:author="Maarja-Liis Lall - JUSTDIGI" w:date="2025-11-14T14:20:00Z" w:initials="ML">
    <w:p w14:paraId="4B0E905A" w14:textId="77777777" w:rsidR="00576830" w:rsidRDefault="00576830" w:rsidP="00576830">
      <w:pPr>
        <w:pStyle w:val="Kommentaaritekst"/>
      </w:pPr>
      <w:r>
        <w:rPr>
          <w:rStyle w:val="Kommentaariviide"/>
        </w:rPr>
        <w:annotationRef/>
      </w:r>
      <w:r>
        <w:t>Palume selles osas ka läbi viia proportsionaalsuse analüüs PS vaatest.</w:t>
      </w:r>
    </w:p>
  </w:comment>
  <w:comment w:id="57" w:author="Maarja-Liis Lall - JUSTDIGI" w:date="2025-11-13T22:47:00Z" w:initials="MJ">
    <w:p w14:paraId="7C901754" w14:textId="53A5864E" w:rsidR="00576830" w:rsidRDefault="00576830">
      <w:r>
        <w:annotationRef/>
      </w:r>
      <w:r w:rsidRPr="0F81B7A9">
        <w:t>Analüüs puudu. Palume analüüs teha.</w:t>
      </w:r>
    </w:p>
  </w:comment>
  <w:comment w:id="58" w:author="Karen Alamets - JUSTDIGI" w:date="2025-11-03T14:14:00Z" w:initials="KA">
    <w:p w14:paraId="165B172F" w14:textId="77777777" w:rsidR="00125C54" w:rsidRDefault="00FA7188" w:rsidP="00125C54">
      <w:pPr>
        <w:pStyle w:val="Kommentaaritekst"/>
      </w:pPr>
      <w:r>
        <w:rPr>
          <w:rStyle w:val="Kommentaariviide"/>
        </w:rPr>
        <w:annotationRef/>
      </w:r>
      <w:r w:rsidR="00125C54">
        <w:t>Kaaluge mõjuanalüüsi struktuuri muutmist, et tuua muudatuste ja eesmärkide seosed selgemalt esile – see aitaks vähendada sihtrühmade ja valdkondade kirjelduste dubleerimist.</w:t>
      </w:r>
    </w:p>
  </w:comment>
  <w:comment w:id="59" w:author="Karen Alamets - JUSTDIGI" w:date="2025-11-03T11:37:00Z" w:initials="KA">
    <w:p w14:paraId="2DE6ABEE" w14:textId="767B9D74" w:rsidR="00CF3B7B" w:rsidRDefault="00CF3B7B" w:rsidP="00CF3B7B">
      <w:pPr>
        <w:pStyle w:val="Kommentaaritekst"/>
      </w:pPr>
      <w:r>
        <w:rPr>
          <w:rStyle w:val="Kommentaariviide"/>
        </w:rPr>
        <w:annotationRef/>
      </w:r>
      <w:r>
        <w:t>Palun selgitage siin ka TVK regionaalset jaotust ning lisage ülevaade, kas töövaidluste arv ja esitatavate nõuete iseloom on piirkonniti sarnased.</w:t>
      </w:r>
    </w:p>
  </w:comment>
  <w:comment w:id="60" w:author="Karen Alamets - JUSTDIGI" w:date="2025-10-29T15:21:00Z" w:initials="KA">
    <w:p w14:paraId="0F1012F7" w14:textId="77777777" w:rsidR="00F444B2" w:rsidRDefault="002C6A70" w:rsidP="00F444B2">
      <w:pPr>
        <w:pStyle w:val="Kommentaaritekst"/>
      </w:pPr>
      <w:r>
        <w:rPr>
          <w:rStyle w:val="Kommentaariviide"/>
        </w:rPr>
        <w:annotationRef/>
      </w:r>
      <w:r w:rsidR="00F444B2">
        <w:t>Palun lisage protsendi juurde ka absoluutarv, et andmed oleksid selgemini võrreldavad. Kui palju tööandjaid ja töötajaid pöördub TVK-sse?</w:t>
      </w:r>
    </w:p>
  </w:comment>
  <w:comment w:id="61" w:author="Karen Alamets - JUSTDIGI" w:date="2025-11-03T11:39:00Z" w:initials="KA">
    <w:p w14:paraId="151D0471" w14:textId="77777777" w:rsidR="000711AC" w:rsidRDefault="000711AC" w:rsidP="000711AC">
      <w:pPr>
        <w:pStyle w:val="Kommentaaritekst"/>
      </w:pPr>
      <w:r>
        <w:rPr>
          <w:rStyle w:val="Kommentaariviide"/>
        </w:rPr>
        <w:annotationRef/>
      </w:r>
      <w:r>
        <w:t>Soovitame võimalusel täiendada selgitust ka tööandjate poolt esitatud nõuete iseloomu ja sisu kohta.</w:t>
      </w:r>
    </w:p>
  </w:comment>
  <w:comment w:id="63" w:author="Maarja-Liis Lall - JUSTDIGI" w:date="2025-11-13T22:48:00Z" w:initials="MJ">
    <w:p w14:paraId="1611F546" w14:textId="3AA16871" w:rsidR="00576830" w:rsidRDefault="00576830">
      <w:r>
        <w:annotationRef/>
      </w:r>
      <w:r w:rsidRPr="2AE6D4D8">
        <w:t>Ei saa nõustuda sellega. Tegemist on suurte muudatustega isikute õiguste tagamise protsessis.</w:t>
      </w:r>
    </w:p>
  </w:comment>
  <w:comment w:id="64" w:author="Karen Alamets - JUSTDIGI" w:date="2025-11-03T11:50:00Z" w:initials="KA">
    <w:p w14:paraId="1C52A676" w14:textId="77777777" w:rsidR="00025247" w:rsidRDefault="00176243" w:rsidP="00025247">
      <w:pPr>
        <w:pStyle w:val="Kommentaaritekst"/>
      </w:pPr>
      <w:r>
        <w:rPr>
          <w:rStyle w:val="Kommentaariviide"/>
        </w:rPr>
        <w:annotationRef/>
      </w:r>
      <w:r w:rsidR="00025247">
        <w:t>Võiks kaaluda muudatuste sidumist eesmärkidega, et vältida dubleerimist ja tuua selgemalt esile seosed sihtrühmade ning valdkondadega.</w:t>
      </w:r>
    </w:p>
    <w:p w14:paraId="793FDAB6" w14:textId="77777777" w:rsidR="00025247" w:rsidRDefault="00025247" w:rsidP="00025247">
      <w:pPr>
        <w:pStyle w:val="Kommentaaritekst"/>
      </w:pPr>
      <w:r>
        <w:t>Näiteks eesmärgi „</w:t>
      </w:r>
      <w:r>
        <w:rPr>
          <w:i/>
          <w:iCs/>
        </w:rPr>
        <w:t>töövaidluste menetluse kvaliteet ja kiirus</w:t>
      </w:r>
      <w:r>
        <w:t>“ (lk 3 ) toetamiseks tehakse eelnõus muudatused, mis kiirendavad menetlust ja parandavad otsuste kvaliteeti. Muudatus 1 sobib hästi selle eesmärgi alla.</w:t>
      </w:r>
    </w:p>
  </w:comment>
  <w:comment w:id="65" w:author="Karen Alamets - JUSTDIGI" w:date="2025-10-29T15:47:00Z" w:initials="KA">
    <w:p w14:paraId="1CF9DC6C" w14:textId="12671A0D" w:rsidR="00E26712" w:rsidRDefault="00F55F98" w:rsidP="00E26712">
      <w:pPr>
        <w:pStyle w:val="Kommentaaritekst"/>
      </w:pPr>
      <w:r>
        <w:rPr>
          <w:rStyle w:val="Kommentaariviide"/>
        </w:rPr>
        <w:annotationRef/>
      </w:r>
      <w:r w:rsidR="00E26712">
        <w:t>Kaaluge võimalust esitada protsentide asemel ka vastavad arvud, et anda sihtrühma suurusest selgem ülevaade.</w:t>
      </w:r>
    </w:p>
  </w:comment>
  <w:comment w:id="66" w:author="Karen Alamets - JUSTDIGI" w:date="2025-11-03T14:36:00Z" w:initials="KA">
    <w:p w14:paraId="31E578B2" w14:textId="77777777" w:rsidR="001C64B5" w:rsidRDefault="001C64B5" w:rsidP="001C64B5">
      <w:pPr>
        <w:pStyle w:val="Kommentaaritekst"/>
      </w:pPr>
      <w:r>
        <w:rPr>
          <w:rStyle w:val="Kommentaariviide"/>
        </w:rPr>
        <w:annotationRef/>
      </w:r>
      <w:r>
        <w:t>Vt. eelmine kommnetaar, lisage juurde arvud.</w:t>
      </w:r>
    </w:p>
  </w:comment>
  <w:comment w:id="67" w:author="Karen Alamets - JUSTDIGI" w:date="2025-11-03T12:08:00Z" w:initials="KA">
    <w:p w14:paraId="55DAFB82" w14:textId="77777777" w:rsidR="00850854" w:rsidRDefault="00486453" w:rsidP="00850854">
      <w:pPr>
        <w:pStyle w:val="Kommentaaritekst"/>
      </w:pPr>
      <w:r>
        <w:rPr>
          <w:rStyle w:val="Kommentaariviide"/>
        </w:rPr>
        <w:annotationRef/>
      </w:r>
      <w:r w:rsidR="00850854">
        <w:t>Näiteks võiks selle muudatuse siduda  eesmärgiga õigusselgus (lk.3). Õigusselguse parandamine tagab, et töövaidluste menetluse reeglid on üheselt mõistetavad, järjepidevad ja õiguskindlust suurendavad nii töövaidluskomisjonidele kui ka töövaidluse osapooltele.</w:t>
      </w:r>
    </w:p>
  </w:comment>
  <w:comment w:id="68" w:author="Karen Alamets - JUSTDIGI" w:date="2025-11-03T14:41:00Z" w:initials="KA">
    <w:p w14:paraId="611DD608" w14:textId="623530BE" w:rsidR="004C7F67" w:rsidRDefault="004C7F67" w:rsidP="004C7F67">
      <w:pPr>
        <w:pStyle w:val="Kommentaaritekst"/>
      </w:pPr>
      <w:r>
        <w:rPr>
          <w:rStyle w:val="Kommentaariviide"/>
        </w:rPr>
        <w:annotationRef/>
      </w:r>
      <w:r>
        <w:t>Võiks kaaluda kokkuvõtliku tabeli lisamist, kus on selgelt välja toodud eesmärk, vastavad muudatused, sihtrühmad, mõju valdkonnad ja võimalikud ebasoovitavad mõjud.</w:t>
      </w:r>
    </w:p>
  </w:comment>
  <w:comment w:id="69" w:author="Maarja-Liis Lall - JUSTDIGI" w:date="2025-11-13T22:49:00Z" w:initials="MJ">
    <w:p w14:paraId="3EABE6BD" w14:textId="65A8D94E" w:rsidR="00576830" w:rsidRDefault="00576830">
      <w:r>
        <w:annotationRef/>
      </w:r>
      <w:r w:rsidRPr="00B143A8">
        <w:t>Kui EN-ga viiakse seadus kooskõlla TVK praktikaga, siis sellest järeldub üheselt, et senine praktika on seadusega vastuolus. </w:t>
      </w:r>
    </w:p>
  </w:comment>
  <w:comment w:id="70" w:author="Karen Alamets - JUSTDIGI" w:date="2025-11-03T14:55:00Z" w:initials="KA">
    <w:p w14:paraId="2C9B94D3" w14:textId="77777777" w:rsidR="00904BF0" w:rsidRDefault="004D0DCA" w:rsidP="00904BF0">
      <w:pPr>
        <w:pStyle w:val="Kommentaaritekst"/>
      </w:pPr>
      <w:r>
        <w:rPr>
          <w:rStyle w:val="Kommentaariviide"/>
        </w:rPr>
        <w:annotationRef/>
      </w:r>
      <w:r w:rsidR="00904BF0">
        <w:t>Palun täpsustage - kas töö muutub tõhusamaks,  paremini planeeritavaks?</w:t>
      </w:r>
    </w:p>
  </w:comment>
  <w:comment w:id="71" w:author="Karen Alamets - JUSTDIGI" w:date="2025-11-03T14:57:00Z" w:initials="KA">
    <w:p w14:paraId="560F00E3" w14:textId="3C298649" w:rsidR="008B112E" w:rsidRDefault="008B112E" w:rsidP="008B112E">
      <w:pPr>
        <w:pStyle w:val="Kommentaaritekst"/>
      </w:pPr>
      <w:r>
        <w:rPr>
          <w:rStyle w:val="Kommentaariviide"/>
        </w:rPr>
        <w:annotationRef/>
      </w:r>
      <w:r>
        <w:t xml:space="preserve">Palun lisage mõjuanalüüsi kokkuvõttesse ka halduskoormuse muutuse kirjeldus, et kajastada eelnõu rakendamise mõju ettevõtetele ja töötajatele. </w:t>
      </w:r>
    </w:p>
  </w:comment>
  <w:comment w:id="72" w:author="Karen Alamets - JUSTDIGI" w:date="2025-10-29T16:36:00Z" w:initials="KA">
    <w:p w14:paraId="700B017E" w14:textId="46357443" w:rsidR="0085380D" w:rsidRDefault="0085380D" w:rsidP="0085380D">
      <w:pPr>
        <w:pStyle w:val="Kommentaaritekst"/>
      </w:pPr>
      <w:r>
        <w:rPr>
          <w:rStyle w:val="Kommentaariviide"/>
        </w:rPr>
        <w:annotationRef/>
      </w:r>
      <w:r>
        <w:t xml:space="preserve">Palun täiendage, soovitame selgitada ka eelnevalt mainitud kulusid selles osas, et tagada selgem ülevaade riigieelarvele. </w:t>
      </w:r>
    </w:p>
    <w:p w14:paraId="54EFE8EE" w14:textId="77777777" w:rsidR="0085380D" w:rsidRDefault="0085380D" w:rsidP="0085380D">
      <w:pPr>
        <w:pStyle w:val="Kommentaaritekst"/>
      </w:pPr>
      <w:r>
        <w:t xml:space="preserve">Meie hinnangul võivad muudatustega kaasneda täiendavad kulud eelkõige Tööinspektsiooni ja töövaidluskomisjonide töökorralduse ning TEIS töövaidluste mooduli arendamise ja hooldusega. </w:t>
      </w:r>
    </w:p>
  </w:comment>
  <w:comment w:id="78" w:author="Maarja-Liis Lall - JUSTDIGI" w:date="2025-11-14T13:18:00Z" w:initials="MJ">
    <w:p w14:paraId="7813A484" w14:textId="0695EACD" w:rsidR="00576830" w:rsidRDefault="00576830">
      <w:r>
        <w:annotationRef/>
      </w:r>
      <w:r w:rsidRPr="41D27088">
        <w:t>HÕNTE § 49: Seletuskirja osas „Seaduse jõustumine” põhjendatakse eelnõu seadusena või selle sätte jõustumise tähtpäeva valikut ja seaduse või selle sätte kehtivusaega.</w:t>
      </w:r>
    </w:p>
    <w:p w14:paraId="3EF72C2D" w14:textId="6F761121" w:rsidR="00576830" w:rsidRDefault="00576830">
      <w:r w:rsidRPr="57A4575D">
        <w:t>Tuleks lisada teave, kas kavandatud aeg on piisav aeg eeltöödeks ja normidega tutvumiseks. Vt HÕNTE käsiraamat lk 124.</w:t>
      </w:r>
    </w:p>
    <w:p w14:paraId="59DADD88" w14:textId="50E4210D" w:rsidR="00576830" w:rsidRDefault="00576830">
      <w:r w:rsidRPr="7786D2A8">
        <w:t>Samuti on vaja jõustumisaja valikut põhjendada juhul, kui seadus on kavandatud jõustuma üldkorras, sest see võimaldab eelnõu koostajal selgitada, et kavandatud on piisav aeg eeltöödeks ja normidega tutvumiseks.</w:t>
      </w:r>
    </w:p>
    <w:p w14:paraId="6B2104B8" w14:textId="7BC06EB6" w:rsidR="00576830" w:rsidRDefault="00576830"/>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2DAC87" w15:done="0"/>
  <w15:commentEx w15:paraId="68A56373" w15:done="0"/>
  <w15:commentEx w15:paraId="61F14536" w15:done="0"/>
  <w15:commentEx w15:paraId="03AF1153" w15:done="0"/>
  <w15:commentEx w15:paraId="6E93C216" w15:done="0"/>
  <w15:commentEx w15:paraId="339C0CE2" w15:done="0"/>
  <w15:commentEx w15:paraId="62C821C3" w15:done="0"/>
  <w15:commentEx w15:paraId="2191B1DE" w15:done="0"/>
  <w15:commentEx w15:paraId="6222D857" w15:done="0"/>
  <w15:commentEx w15:paraId="51855C5F" w15:done="0"/>
  <w15:commentEx w15:paraId="6014AA4F" w15:done="0"/>
  <w15:commentEx w15:paraId="446FF89C" w15:done="0"/>
  <w15:commentEx w15:paraId="137BE283" w15:done="0"/>
  <w15:commentEx w15:paraId="5FAAFA23" w15:done="0"/>
  <w15:commentEx w15:paraId="537C16F8" w15:done="0"/>
  <w15:commentEx w15:paraId="7BC38F38" w15:done="0"/>
  <w15:commentEx w15:paraId="01303051" w15:done="0"/>
  <w15:commentEx w15:paraId="755CB190" w15:done="0"/>
  <w15:commentEx w15:paraId="07E9E4AE" w15:done="0"/>
  <w15:commentEx w15:paraId="156FF8CA" w15:done="0"/>
  <w15:commentEx w15:paraId="384BC73E" w15:paraIdParent="156FF8CA" w15:done="0"/>
  <w15:commentEx w15:paraId="58F3127B" w15:done="0"/>
  <w15:commentEx w15:paraId="2D9DEDEC" w15:done="0"/>
  <w15:commentEx w15:paraId="3FFD9E69" w15:done="0"/>
  <w15:commentEx w15:paraId="0972D237" w15:done="0"/>
  <w15:commentEx w15:paraId="0547904D" w15:paraIdParent="0972D237" w15:done="0"/>
  <w15:commentEx w15:paraId="0CFE750B" w15:done="0"/>
  <w15:commentEx w15:paraId="6F7542D6" w15:done="0"/>
  <w15:commentEx w15:paraId="4787159D" w15:done="0"/>
  <w15:commentEx w15:paraId="359CF166" w15:done="0"/>
  <w15:commentEx w15:paraId="056DF010" w15:done="0"/>
  <w15:commentEx w15:paraId="34905888" w15:done="0"/>
  <w15:commentEx w15:paraId="6D0A6240" w15:done="0"/>
  <w15:commentEx w15:paraId="74E2A5E0" w15:done="0"/>
  <w15:commentEx w15:paraId="538B4D6C" w15:done="0"/>
  <w15:commentEx w15:paraId="4C15C5DF" w15:done="0"/>
  <w15:commentEx w15:paraId="1DB8D5D2" w15:done="0"/>
  <w15:commentEx w15:paraId="4F5F1591" w15:done="0"/>
  <w15:commentEx w15:paraId="3AEF031B" w15:done="0"/>
  <w15:commentEx w15:paraId="38DB41B1" w15:done="0"/>
  <w15:commentEx w15:paraId="64B51BE8" w15:done="0"/>
  <w15:commentEx w15:paraId="607665F5" w15:done="0"/>
  <w15:commentEx w15:paraId="7588EFF0" w15:done="0"/>
  <w15:commentEx w15:paraId="2D059AD4" w15:done="0"/>
  <w15:commentEx w15:paraId="1B38BDF2" w15:done="0"/>
  <w15:commentEx w15:paraId="54ACBF68" w15:done="0"/>
  <w15:commentEx w15:paraId="628EC6AB" w15:done="0"/>
  <w15:commentEx w15:paraId="7B0D95C5" w15:done="0"/>
  <w15:commentEx w15:paraId="4354D24E" w15:done="0"/>
  <w15:commentEx w15:paraId="4B0E905A" w15:done="0"/>
  <w15:commentEx w15:paraId="7C901754" w15:done="0"/>
  <w15:commentEx w15:paraId="165B172F" w15:done="0"/>
  <w15:commentEx w15:paraId="2DE6ABEE" w15:done="0"/>
  <w15:commentEx w15:paraId="0F1012F7" w15:done="0"/>
  <w15:commentEx w15:paraId="151D0471" w15:done="0"/>
  <w15:commentEx w15:paraId="1611F546" w15:done="0"/>
  <w15:commentEx w15:paraId="793FDAB6" w15:done="0"/>
  <w15:commentEx w15:paraId="1CF9DC6C" w15:done="0"/>
  <w15:commentEx w15:paraId="31E578B2" w15:done="0"/>
  <w15:commentEx w15:paraId="55DAFB82" w15:done="0"/>
  <w15:commentEx w15:paraId="611DD608" w15:done="0"/>
  <w15:commentEx w15:paraId="3EABE6BD" w15:done="0"/>
  <w15:commentEx w15:paraId="2C9B94D3" w15:done="0"/>
  <w15:commentEx w15:paraId="560F00E3" w15:done="0"/>
  <w15:commentEx w15:paraId="54EFE8EE" w15:done="0"/>
  <w15:commentEx w15:paraId="6B2104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A894F4" w16cex:dateUtc="2025-10-29T11:21:00Z"/>
  <w16cex:commentExtensible w16cex:durableId="70A8CCC9" w16cex:dateUtc="2025-10-29T09:28:00Z"/>
  <w16cex:commentExtensible w16cex:durableId="76E8992A" w16cex:dateUtc="2025-10-29T09:00:00Z"/>
  <w16cex:commentExtensible w16cex:durableId="70D6469B" w16cex:dateUtc="2025-10-29T10:52:00Z"/>
  <w16cex:commentExtensible w16cex:durableId="1AA0332D" w16cex:dateUtc="2025-11-14T11:43:00Z"/>
  <w16cex:commentExtensible w16cex:durableId="63D83E78" w16cex:dateUtc="2025-10-29T10:27:00Z"/>
  <w16cex:commentExtensible w16cex:durableId="5FC88453" w16cex:dateUtc="2025-10-29T14:42:00Z"/>
  <w16cex:commentExtensible w16cex:durableId="1933DECF" w16cex:dateUtc="2025-10-29T11:04:00Z"/>
  <w16cex:commentExtensible w16cex:durableId="7B881FAD" w16cex:dateUtc="2025-11-14T11:43:00Z"/>
  <w16cex:commentExtensible w16cex:durableId="29B2A65A" w16cex:dateUtc="2025-10-29T11:53:00Z"/>
  <w16cex:commentExtensible w16cex:durableId="385756D6" w16cex:dateUtc="2025-11-14T11:15:00Z"/>
  <w16cex:commentExtensible w16cex:durableId="4ABF330B" w16cex:dateUtc="2025-11-14T11:15:00Z"/>
  <w16cex:commentExtensible w16cex:durableId="257F156F" w16cex:dateUtc="2025-11-14T11:15:00Z"/>
  <w16cex:commentExtensible w16cex:durableId="59B0838A" w16cex:dateUtc="2025-11-10T11:54:00Z"/>
  <w16cex:commentExtensible w16cex:durableId="72F76AF8" w16cex:dateUtc="2025-10-29T12:09:00Z"/>
  <w16cex:commentExtensible w16cex:durableId="24740363" w16cex:dateUtc="2025-11-10T15:28:00Z"/>
  <w16cex:commentExtensible w16cex:durableId="1FDBFD8F" w16cex:dateUtc="2025-11-10T12:18:00Z"/>
  <w16cex:commentExtensible w16cex:durableId="6DC5BB31" w16cex:dateUtc="2025-11-10T12:10:00Z"/>
  <w16cex:commentExtensible w16cex:durableId="44F6C57B" w16cex:dateUtc="2025-11-10T12:12:00Z"/>
  <w16cex:commentExtensible w16cex:durableId="25A4476C" w16cex:dateUtc="2025-11-10T16:37:00Z"/>
  <w16cex:commentExtensible w16cex:durableId="5B3AFE1E" w16cex:dateUtc="2025-11-10T16:44:00Z"/>
  <w16cex:commentExtensible w16cex:durableId="4D3EAF8F" w16cex:dateUtc="2025-11-14T11:27:00Z"/>
  <w16cex:commentExtensible w16cex:durableId="555AEA14" w16cex:dateUtc="2025-11-11T07:30:00Z"/>
  <w16cex:commentExtensible w16cex:durableId="5C557594" w16cex:dateUtc="2025-11-11T07:31:00Z"/>
  <w16cex:commentExtensible w16cex:durableId="487DB18F" w16cex:dateUtc="2025-11-11T08:34:00Z"/>
  <w16cex:commentExtensible w16cex:durableId="5B5F70F0" w16cex:dateUtc="2025-11-11T08:36:00Z"/>
  <w16cex:commentExtensible w16cex:durableId="6A9B4548" w16cex:dateUtc="2025-11-11T08:39:00Z"/>
  <w16cex:commentExtensible w16cex:durableId="7528117E" w16cex:dateUtc="2025-11-13T19:18:00Z"/>
  <w16cex:commentExtensible w16cex:durableId="2F7BA26E" w16cex:dateUtc="2025-11-13T19:24:00Z"/>
  <w16cex:commentExtensible w16cex:durableId="126DEC57" w16cex:dateUtc="2025-11-11T11:55:00Z"/>
  <w16cex:commentExtensible w16cex:durableId="27AD8ACE" w16cex:dateUtc="2025-11-11T12:03:00Z"/>
  <w16cex:commentExtensible w16cex:durableId="3D817D8F" w16cex:dateUtc="2025-11-11T12:32:00Z"/>
  <w16cex:commentExtensible w16cex:durableId="480BC81D" w16cex:dateUtc="2025-11-11T12:40:00Z"/>
  <w16cex:commentExtensible w16cex:durableId="462C0A81" w16cex:dateUtc="2025-11-11T12:59:00Z"/>
  <w16cex:commentExtensible w16cex:durableId="757686DC" w16cex:dateUtc="2025-11-11T13:00:00Z"/>
  <w16cex:commentExtensible w16cex:durableId="62CC458F" w16cex:dateUtc="2025-11-11T13:00:00Z"/>
  <w16cex:commentExtensible w16cex:durableId="022B01EB" w16cex:dateUtc="2025-11-13T20:08:00Z"/>
  <w16cex:commentExtensible w16cex:durableId="6AF64ACA" w16cex:dateUtc="2025-11-11T13:21:00Z"/>
  <w16cex:commentExtensible w16cex:durableId="4F88B542" w16cex:dateUtc="2025-11-11T13:38:00Z"/>
  <w16cex:commentExtensible w16cex:durableId="5A795ACC" w16cex:dateUtc="2025-11-11T13:39:00Z"/>
  <w16cex:commentExtensible w16cex:durableId="79336D6C" w16cex:dateUtc="2025-11-12T14:16:00Z"/>
  <w16cex:commentExtensible w16cex:durableId="17B048C7" w16cex:dateUtc="2025-11-11T11:17:00Z"/>
  <w16cex:commentExtensible w16cex:durableId="0F7116D5" w16cex:dateUtc="2025-11-12T14:55:00Z"/>
  <w16cex:commentExtensible w16cex:durableId="453B0B84" w16cex:dateUtc="2025-11-13T07:37:00Z"/>
  <w16cex:commentExtensible w16cex:durableId="49C3B1ED" w16cex:dateUtc="2025-11-13T07:43:00Z"/>
  <w16cex:commentExtensible w16cex:durableId="0EA19C30" w16cex:dateUtc="2025-11-14T11:56:00Z"/>
  <w16cex:commentExtensible w16cex:durableId="4BF5A825" w16cex:dateUtc="2025-11-14T10:16:00Z"/>
  <w16cex:commentExtensible w16cex:durableId="2FA39BB5" w16cex:dateUtc="2025-11-13T20:45:00Z"/>
  <w16cex:commentExtensible w16cex:durableId="35242E67" w16cex:dateUtc="2025-11-13T08:40:00Z"/>
  <w16cex:commentExtensible w16cex:durableId="29E64B54" w16cex:dateUtc="2025-11-14T12:20:00Z"/>
  <w16cex:commentExtensible w16cex:durableId="14BCD43F" w16cex:dateUtc="2025-11-13T20:47:00Z"/>
  <w16cex:commentExtensible w16cex:durableId="189E74F3" w16cex:dateUtc="2025-11-03T12:14:00Z"/>
  <w16cex:commentExtensible w16cex:durableId="1435C9E0" w16cex:dateUtc="2025-11-03T09:37:00Z"/>
  <w16cex:commentExtensible w16cex:durableId="1E8E5940" w16cex:dateUtc="2025-10-29T13:21:00Z"/>
  <w16cex:commentExtensible w16cex:durableId="5C3C7B16" w16cex:dateUtc="2025-11-03T09:39:00Z"/>
  <w16cex:commentExtensible w16cex:durableId="50E624C9" w16cex:dateUtc="2025-11-13T20:48:00Z"/>
  <w16cex:commentExtensible w16cex:durableId="3973BB68" w16cex:dateUtc="2025-11-03T09:50:00Z"/>
  <w16cex:commentExtensible w16cex:durableId="6C585166" w16cex:dateUtc="2025-10-29T13:47:00Z"/>
  <w16cex:commentExtensible w16cex:durableId="59C02EE2" w16cex:dateUtc="2025-11-03T12:36:00Z"/>
  <w16cex:commentExtensible w16cex:durableId="61D858BD" w16cex:dateUtc="2025-11-03T10:08:00Z"/>
  <w16cex:commentExtensible w16cex:durableId="1C50EDD5" w16cex:dateUtc="2025-11-03T12:41:00Z"/>
  <w16cex:commentExtensible w16cex:durableId="6DCBAD38" w16cex:dateUtc="2025-11-13T20:49:00Z"/>
  <w16cex:commentExtensible w16cex:durableId="24EA30E7" w16cex:dateUtc="2025-11-03T12:55:00Z"/>
  <w16cex:commentExtensible w16cex:durableId="625F0FA8" w16cex:dateUtc="2025-11-03T12:57:00Z"/>
  <w16cex:commentExtensible w16cex:durableId="2B6F7716" w16cex:dateUtc="2025-10-29T14:36:00Z"/>
  <w16cex:commentExtensible w16cex:durableId="691F0861" w16cex:dateUtc="2025-11-14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2DAC87" w16cid:durableId="6FA894F4"/>
  <w16cid:commentId w16cid:paraId="68A56373" w16cid:durableId="70A8CCC9"/>
  <w16cid:commentId w16cid:paraId="61F14536" w16cid:durableId="76E8992A"/>
  <w16cid:commentId w16cid:paraId="03AF1153" w16cid:durableId="70D6469B"/>
  <w16cid:commentId w16cid:paraId="6E93C216" w16cid:durableId="1AA0332D"/>
  <w16cid:commentId w16cid:paraId="339C0CE2" w16cid:durableId="63D83E78"/>
  <w16cid:commentId w16cid:paraId="62C821C3" w16cid:durableId="5FC88453"/>
  <w16cid:commentId w16cid:paraId="2191B1DE" w16cid:durableId="1933DECF"/>
  <w16cid:commentId w16cid:paraId="6222D857" w16cid:durableId="7B881FAD"/>
  <w16cid:commentId w16cid:paraId="51855C5F" w16cid:durableId="29B2A65A"/>
  <w16cid:commentId w16cid:paraId="6014AA4F" w16cid:durableId="385756D6"/>
  <w16cid:commentId w16cid:paraId="446FF89C" w16cid:durableId="4ABF330B"/>
  <w16cid:commentId w16cid:paraId="137BE283" w16cid:durableId="257F156F"/>
  <w16cid:commentId w16cid:paraId="5FAAFA23" w16cid:durableId="59B0838A"/>
  <w16cid:commentId w16cid:paraId="537C16F8" w16cid:durableId="72F76AF8"/>
  <w16cid:commentId w16cid:paraId="7BC38F38" w16cid:durableId="24740363"/>
  <w16cid:commentId w16cid:paraId="01303051" w16cid:durableId="1FDBFD8F"/>
  <w16cid:commentId w16cid:paraId="755CB190" w16cid:durableId="6DC5BB31"/>
  <w16cid:commentId w16cid:paraId="07E9E4AE" w16cid:durableId="44F6C57B"/>
  <w16cid:commentId w16cid:paraId="156FF8CA" w16cid:durableId="25A4476C"/>
  <w16cid:commentId w16cid:paraId="384BC73E" w16cid:durableId="5B3AFE1E"/>
  <w16cid:commentId w16cid:paraId="58F3127B" w16cid:durableId="4D3EAF8F"/>
  <w16cid:commentId w16cid:paraId="2D9DEDEC" w16cid:durableId="555AEA14"/>
  <w16cid:commentId w16cid:paraId="3FFD9E69" w16cid:durableId="5C557594"/>
  <w16cid:commentId w16cid:paraId="0972D237" w16cid:durableId="487DB18F"/>
  <w16cid:commentId w16cid:paraId="0547904D" w16cid:durableId="5B5F70F0"/>
  <w16cid:commentId w16cid:paraId="0CFE750B" w16cid:durableId="6A9B4548"/>
  <w16cid:commentId w16cid:paraId="6F7542D6" w16cid:durableId="7528117E"/>
  <w16cid:commentId w16cid:paraId="4787159D" w16cid:durableId="2F7BA26E"/>
  <w16cid:commentId w16cid:paraId="359CF166" w16cid:durableId="126DEC57"/>
  <w16cid:commentId w16cid:paraId="056DF010" w16cid:durableId="27AD8ACE"/>
  <w16cid:commentId w16cid:paraId="34905888" w16cid:durableId="3D817D8F"/>
  <w16cid:commentId w16cid:paraId="6D0A6240" w16cid:durableId="480BC81D"/>
  <w16cid:commentId w16cid:paraId="74E2A5E0" w16cid:durableId="462C0A81"/>
  <w16cid:commentId w16cid:paraId="538B4D6C" w16cid:durableId="757686DC"/>
  <w16cid:commentId w16cid:paraId="4C15C5DF" w16cid:durableId="62CC458F"/>
  <w16cid:commentId w16cid:paraId="1DB8D5D2" w16cid:durableId="022B01EB"/>
  <w16cid:commentId w16cid:paraId="4F5F1591" w16cid:durableId="6AF64ACA"/>
  <w16cid:commentId w16cid:paraId="3AEF031B" w16cid:durableId="4F88B542"/>
  <w16cid:commentId w16cid:paraId="38DB41B1" w16cid:durableId="5A795ACC"/>
  <w16cid:commentId w16cid:paraId="64B51BE8" w16cid:durableId="79336D6C"/>
  <w16cid:commentId w16cid:paraId="607665F5" w16cid:durableId="17B048C7"/>
  <w16cid:commentId w16cid:paraId="7588EFF0" w16cid:durableId="0F7116D5"/>
  <w16cid:commentId w16cid:paraId="2D059AD4" w16cid:durableId="453B0B84"/>
  <w16cid:commentId w16cid:paraId="1B38BDF2" w16cid:durableId="49C3B1ED"/>
  <w16cid:commentId w16cid:paraId="54ACBF68" w16cid:durableId="0EA19C30"/>
  <w16cid:commentId w16cid:paraId="628EC6AB" w16cid:durableId="4BF5A825"/>
  <w16cid:commentId w16cid:paraId="7B0D95C5" w16cid:durableId="2FA39BB5"/>
  <w16cid:commentId w16cid:paraId="4354D24E" w16cid:durableId="35242E67"/>
  <w16cid:commentId w16cid:paraId="4B0E905A" w16cid:durableId="29E64B54"/>
  <w16cid:commentId w16cid:paraId="7C901754" w16cid:durableId="14BCD43F"/>
  <w16cid:commentId w16cid:paraId="165B172F" w16cid:durableId="189E74F3"/>
  <w16cid:commentId w16cid:paraId="2DE6ABEE" w16cid:durableId="1435C9E0"/>
  <w16cid:commentId w16cid:paraId="0F1012F7" w16cid:durableId="1E8E5940"/>
  <w16cid:commentId w16cid:paraId="151D0471" w16cid:durableId="5C3C7B16"/>
  <w16cid:commentId w16cid:paraId="1611F546" w16cid:durableId="50E624C9"/>
  <w16cid:commentId w16cid:paraId="793FDAB6" w16cid:durableId="3973BB68"/>
  <w16cid:commentId w16cid:paraId="1CF9DC6C" w16cid:durableId="6C585166"/>
  <w16cid:commentId w16cid:paraId="31E578B2" w16cid:durableId="59C02EE2"/>
  <w16cid:commentId w16cid:paraId="55DAFB82" w16cid:durableId="61D858BD"/>
  <w16cid:commentId w16cid:paraId="611DD608" w16cid:durableId="1C50EDD5"/>
  <w16cid:commentId w16cid:paraId="3EABE6BD" w16cid:durableId="6DCBAD38"/>
  <w16cid:commentId w16cid:paraId="2C9B94D3" w16cid:durableId="24EA30E7"/>
  <w16cid:commentId w16cid:paraId="560F00E3" w16cid:durableId="625F0FA8"/>
  <w16cid:commentId w16cid:paraId="54EFE8EE" w16cid:durableId="2B6F7716"/>
  <w16cid:commentId w16cid:paraId="6B2104B8" w16cid:durableId="691F08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BA530" w14:textId="77777777" w:rsidR="00D51F79" w:rsidRDefault="00D51F79" w:rsidP="005D5336">
      <w:pPr>
        <w:spacing w:after="0" w:line="240" w:lineRule="auto"/>
      </w:pPr>
      <w:r>
        <w:separator/>
      </w:r>
    </w:p>
  </w:endnote>
  <w:endnote w:type="continuationSeparator" w:id="0">
    <w:p w14:paraId="3C337574" w14:textId="77777777" w:rsidR="00D51F79" w:rsidRDefault="00D51F79" w:rsidP="005D5336">
      <w:pPr>
        <w:spacing w:after="0" w:line="240" w:lineRule="auto"/>
      </w:pPr>
      <w:r>
        <w:continuationSeparator/>
      </w:r>
    </w:p>
  </w:endnote>
  <w:endnote w:type="continuationNotice" w:id="1">
    <w:p w14:paraId="7FB4AF79" w14:textId="77777777" w:rsidR="00D51F79" w:rsidRDefault="00D51F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461856171"/>
      <w:docPartObj>
        <w:docPartGallery w:val="Page Numbers (Bottom of Page)"/>
        <w:docPartUnique/>
      </w:docPartObj>
    </w:sdtPr>
    <w:sdtEndPr/>
    <w:sdtContent>
      <w:p w14:paraId="033D194A" w14:textId="33921B34" w:rsidR="00DC6685" w:rsidRPr="00756EB1" w:rsidRDefault="00DC6685">
        <w:pPr>
          <w:pStyle w:val="Jalus"/>
          <w:jc w:val="center"/>
          <w:rPr>
            <w:rFonts w:ascii="Times New Roman" w:hAnsi="Times New Roman" w:cs="Times New Roman"/>
          </w:rPr>
        </w:pPr>
        <w:r w:rsidRPr="00756EB1">
          <w:rPr>
            <w:rFonts w:ascii="Times New Roman" w:hAnsi="Times New Roman" w:cs="Times New Roman"/>
          </w:rPr>
          <w:fldChar w:fldCharType="begin"/>
        </w:r>
        <w:r w:rsidRPr="00756EB1">
          <w:rPr>
            <w:rFonts w:ascii="Times New Roman" w:hAnsi="Times New Roman" w:cs="Times New Roman"/>
          </w:rPr>
          <w:instrText>PAGE   \* MERGEFORMAT</w:instrText>
        </w:r>
        <w:r w:rsidRPr="00756EB1">
          <w:rPr>
            <w:rFonts w:ascii="Times New Roman" w:hAnsi="Times New Roman" w:cs="Times New Roman"/>
          </w:rPr>
          <w:fldChar w:fldCharType="separate"/>
        </w:r>
        <w:r w:rsidR="000B22A6">
          <w:rPr>
            <w:rFonts w:ascii="Times New Roman" w:hAnsi="Times New Roman" w:cs="Times New Roman"/>
            <w:noProof/>
          </w:rPr>
          <w:t>2</w:t>
        </w:r>
        <w:r w:rsidR="000B22A6">
          <w:rPr>
            <w:rFonts w:ascii="Times New Roman" w:hAnsi="Times New Roman" w:cs="Times New Roman"/>
            <w:noProof/>
          </w:rPr>
          <w:t>3</w:t>
        </w:r>
        <w:r w:rsidRPr="00756EB1">
          <w:rPr>
            <w:rFonts w:ascii="Times New Roman" w:hAnsi="Times New Roman" w:cs="Times New Roman"/>
          </w:rPr>
          <w:fldChar w:fldCharType="end"/>
        </w:r>
      </w:p>
    </w:sdtContent>
  </w:sdt>
  <w:p w14:paraId="2EF8DA0F" w14:textId="77777777" w:rsidR="00DC6685" w:rsidRPr="00756EB1" w:rsidRDefault="00DC6685">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D6DFD" w14:textId="77777777" w:rsidR="00D51F79" w:rsidRDefault="00D51F79" w:rsidP="005D5336">
      <w:pPr>
        <w:spacing w:after="0" w:line="240" w:lineRule="auto"/>
      </w:pPr>
      <w:r>
        <w:separator/>
      </w:r>
    </w:p>
  </w:footnote>
  <w:footnote w:type="continuationSeparator" w:id="0">
    <w:p w14:paraId="52BE3303" w14:textId="77777777" w:rsidR="00D51F79" w:rsidRDefault="00D51F79" w:rsidP="005D5336">
      <w:pPr>
        <w:spacing w:after="0" w:line="240" w:lineRule="auto"/>
      </w:pPr>
      <w:r>
        <w:continuationSeparator/>
      </w:r>
    </w:p>
  </w:footnote>
  <w:footnote w:type="continuationNotice" w:id="1">
    <w:p w14:paraId="5B46C0BB" w14:textId="77777777" w:rsidR="00D51F79" w:rsidRDefault="00D51F79">
      <w:pPr>
        <w:spacing w:after="0" w:line="240" w:lineRule="auto"/>
      </w:pPr>
    </w:p>
  </w:footnote>
  <w:footnote w:id="2">
    <w:p w14:paraId="05019BF1" w14:textId="2678D837" w:rsidR="1952477E" w:rsidRDefault="1952477E" w:rsidP="1952477E">
      <w:pPr>
        <w:pStyle w:val="Vahedeta"/>
        <w:rPr>
          <w:rFonts w:ascii="Times New Roman" w:hAnsi="Times New Roman"/>
          <w:sz w:val="20"/>
          <w:szCs w:val="20"/>
        </w:rPr>
      </w:pPr>
      <w:r w:rsidRPr="1952477E">
        <w:rPr>
          <w:rStyle w:val="Allmrkuseviide"/>
          <w:rFonts w:ascii="Times New Roman" w:hAnsi="Times New Roman"/>
          <w:sz w:val="20"/>
          <w:szCs w:val="20"/>
        </w:rPr>
        <w:footnoteRef/>
      </w:r>
      <w:r w:rsidRPr="1952477E">
        <w:rPr>
          <w:rFonts w:ascii="Times New Roman" w:hAnsi="Times New Roman"/>
          <w:sz w:val="20"/>
          <w:szCs w:val="20"/>
        </w:rPr>
        <w:t xml:space="preserve"> </w:t>
      </w:r>
      <w:hyperlink r:id="rId1">
        <w:r w:rsidRPr="1952477E">
          <w:rPr>
            <w:rStyle w:val="Hperlink"/>
            <w:rFonts w:ascii="Times New Roman" w:hAnsi="Times New Roman"/>
            <w:sz w:val="20"/>
            <w:szCs w:val="20"/>
          </w:rPr>
          <w:t>RT I, 04.07.2017, 3</w:t>
        </w:r>
      </w:hyperlink>
      <w:r w:rsidR="00AF3A8B">
        <w:t>.</w:t>
      </w:r>
    </w:p>
  </w:footnote>
  <w:footnote w:id="3">
    <w:p w14:paraId="58DC776C" w14:textId="77777777" w:rsidR="007C14AE" w:rsidRPr="003B7CB5" w:rsidRDefault="007C14AE" w:rsidP="007C14AE">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2" w:history="1">
        <w:r w:rsidRPr="003B7CB5">
          <w:rPr>
            <w:rStyle w:val="Hperlink"/>
            <w:rFonts w:ascii="Times New Roman" w:hAnsi="Times New Roman"/>
            <w:sz w:val="20"/>
            <w:szCs w:val="20"/>
          </w:rPr>
          <w:t>RT I 2002, 26, 150</w:t>
        </w:r>
      </w:hyperlink>
      <w:r>
        <w:t>.</w:t>
      </w:r>
    </w:p>
  </w:footnote>
  <w:footnote w:id="4">
    <w:p w14:paraId="087A1EA3" w14:textId="05E44243" w:rsidR="005539C9" w:rsidRPr="003B7CB5" w:rsidRDefault="005539C9"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3" w:history="1">
        <w:r w:rsidRPr="003B7CB5">
          <w:rPr>
            <w:rStyle w:val="Hperlink"/>
            <w:rFonts w:ascii="Times New Roman" w:hAnsi="Times New Roman"/>
            <w:sz w:val="20"/>
            <w:szCs w:val="20"/>
          </w:rPr>
          <w:t>RT I 2002, 35, 216</w:t>
        </w:r>
      </w:hyperlink>
      <w:r w:rsidR="007E38CB">
        <w:t>.</w:t>
      </w:r>
    </w:p>
  </w:footnote>
  <w:footnote w:id="5">
    <w:p w14:paraId="698F9FB0" w14:textId="76600FA2" w:rsidR="005539C9" w:rsidRPr="003B7CB5" w:rsidRDefault="005539C9"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4" w:history="1">
        <w:r w:rsidRPr="003B7CB5">
          <w:rPr>
            <w:rStyle w:val="Hperlink"/>
            <w:rFonts w:ascii="Times New Roman" w:hAnsi="Times New Roman"/>
            <w:sz w:val="20"/>
            <w:szCs w:val="20"/>
          </w:rPr>
          <w:t>RT I, 05.05.2022, 1</w:t>
        </w:r>
      </w:hyperlink>
      <w:r w:rsidR="007E38CB">
        <w:t>.</w:t>
      </w:r>
    </w:p>
  </w:footnote>
  <w:footnote w:id="6">
    <w:p w14:paraId="0CB56278" w14:textId="141E1444" w:rsidR="00ED669D" w:rsidRDefault="00ED669D">
      <w:pPr>
        <w:pStyle w:val="Allmrkusetekst"/>
      </w:pPr>
      <w:r>
        <w:rPr>
          <w:rStyle w:val="Allmrkuseviide"/>
        </w:rPr>
        <w:footnoteRef/>
      </w:r>
      <w:r>
        <w:t xml:space="preserve"> </w:t>
      </w:r>
      <w:r w:rsidR="009D2073" w:rsidRPr="009D2073">
        <w:t xml:space="preserve">Eesti Vabariigi põhiseaduse § 104 lõige 2 punkti 14 kohaselt tuleb kohtumenetluse seadused võtta vastu Riigikogu koosseisu häälteenamusega. Eelnõus on puutumus kohtumenetlusega punktides </w:t>
      </w:r>
      <w:r w:rsidR="00F85F59">
        <w:t>6</w:t>
      </w:r>
      <w:r w:rsidR="009D2073" w:rsidRPr="009D2073">
        <w:t>4 ja 6</w:t>
      </w:r>
      <w:r w:rsidR="00774C5E">
        <w:t>8</w:t>
      </w:r>
      <w:r w:rsidR="009D2073" w:rsidRPr="009D2073">
        <w:t>. Põhiseaduse kommenteeritud väljaanne ütleb § 104 lõige 2 punkti 14 kohta punktis 27, et Riigikogu koosseisu häälteenamust ei nõua iga säte, millel seos kohtumenetlusega, vaid nõutav häälteenamus tuleb tuvastada konkreetse normi sisu ja mõju hindamise kaudu kohtumenetlusele. Kuna eelnõuga ei kehtestata kohtumenetluse osas põhimõttelisi muudatusi ja suures osas on muudatuste eesmärk õigusselgus, siis piisab eelnõu koostajate hinnangul eelnõu vastuvõtmiseks Riigikogu poolthäälte enamusest.</w:t>
      </w:r>
    </w:p>
  </w:footnote>
  <w:footnote w:id="7">
    <w:p w14:paraId="79F42F9E" w14:textId="1E8378C4" w:rsidR="00AC6AF5" w:rsidRPr="003B7CB5" w:rsidRDefault="00AC6AF5"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5" w:history="1">
        <w:r w:rsidRPr="003B7CB5">
          <w:rPr>
            <w:rStyle w:val="Hperlink"/>
            <w:rFonts w:ascii="Times New Roman" w:hAnsi="Times New Roman"/>
            <w:sz w:val="20"/>
            <w:szCs w:val="20"/>
          </w:rPr>
          <w:t>Eestisse lähetatud töötajate töötingimuste seaduse, töölepingu seaduse ja töötuskindlustuse seaduse muutmise seadus 599 SE</w:t>
        </w:r>
      </w:hyperlink>
      <w:r w:rsidR="00725D05">
        <w:t>.</w:t>
      </w:r>
    </w:p>
  </w:footnote>
  <w:footnote w:id="8">
    <w:p w14:paraId="0667101D" w14:textId="584513CA" w:rsidR="004471A6" w:rsidRPr="003B7CB5" w:rsidRDefault="004471A6" w:rsidP="003B7CB5">
      <w:pPr>
        <w:pStyle w:val="Allmrkusetekst"/>
        <w:jc w:val="both"/>
        <w:rPr>
          <w:rFonts w:ascii="Times New Roman" w:hAnsi="Times New Roman" w:cs="Times New Roman"/>
        </w:rPr>
      </w:pPr>
    </w:p>
  </w:footnote>
  <w:footnote w:id="9">
    <w:p w14:paraId="7B0FD363" w14:textId="2FD48657" w:rsidR="00205531" w:rsidRPr="003B7CB5" w:rsidRDefault="00205531" w:rsidP="003B7CB5">
      <w:pPr>
        <w:pStyle w:val="Allmrkusetekst"/>
        <w:jc w:val="both"/>
        <w:rPr>
          <w:rFonts w:ascii="Times New Roman" w:hAnsi="Times New Roman" w:cs="Times New Roman"/>
        </w:rPr>
      </w:pPr>
      <w:r w:rsidRPr="003B7CB5">
        <w:rPr>
          <w:rStyle w:val="Allmrkuseviide"/>
          <w:rFonts w:ascii="Times New Roman" w:hAnsi="Times New Roman"/>
        </w:rPr>
        <w:footnoteRef/>
      </w:r>
      <w:r w:rsidRPr="003B7CB5">
        <w:rPr>
          <w:rFonts w:ascii="Times New Roman" w:hAnsi="Times New Roman" w:cs="Times New Roman"/>
        </w:rPr>
        <w:t xml:space="preserve"> Vt </w:t>
      </w:r>
      <w:r w:rsidRPr="003B7CB5">
        <w:rPr>
          <w:rFonts w:ascii="Times New Roman" w:hAnsi="Times New Roman" w:cs="Times New Roman"/>
        </w:rPr>
        <w:t xml:space="preserve">TvLS loomise seletuskiri. 407 SE. </w:t>
      </w:r>
      <w:hyperlink r:id="rId6" w:history="1">
        <w:r w:rsidRPr="003B7CB5">
          <w:rPr>
            <w:rStyle w:val="Hperlink"/>
            <w:rFonts w:ascii="Times New Roman" w:hAnsi="Times New Roman" w:cs="Times New Roman"/>
          </w:rPr>
          <w:t>https://www.riigikogu.ee/tegevus/eelnoud/eelnou/ac1b920f-a163-438d-aaeb-2e895f660506/</w:t>
        </w:r>
      </w:hyperlink>
      <w:r w:rsidRPr="003B7CB5">
        <w:rPr>
          <w:rFonts w:ascii="Times New Roman" w:hAnsi="Times New Roman" w:cs="Times New Roman"/>
        </w:rPr>
        <w:t>.</w:t>
      </w:r>
    </w:p>
  </w:footnote>
  <w:footnote w:id="10">
    <w:p w14:paraId="7FFDC9E8" w14:textId="77777777" w:rsidR="000652D3" w:rsidRPr="003B7CB5" w:rsidRDefault="000652D3" w:rsidP="000652D3">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Kui taandamisavaldus on esitatud vaid </w:t>
      </w:r>
      <w:r w:rsidRPr="003B7CB5">
        <w:rPr>
          <w:rFonts w:ascii="Times New Roman" w:hAnsi="Times New Roman"/>
          <w:sz w:val="20"/>
          <w:szCs w:val="20"/>
        </w:rPr>
        <w:t>TVKi juhataja peale, vaatavad selle läbi kaasistujateks nimetatud TVK liikmed (TvLS § 22 lg 5 1. lause). Tööinspektsiooni peadirektor vaatab TVK juhataja taandamise läbi üksnes juhul, kui kaasistujad ei rahulda TVK juhataja vastu esitatud taandamisavaldust (TvLS § 22 lg 5 3. lause) või kui TVK juhataja vaatab asja ainuisikuliselt läbi (TvLS § 22 lg 6).</w:t>
      </w:r>
    </w:p>
  </w:footnote>
  <w:footnote w:id="11">
    <w:p w14:paraId="34FD9DCB" w14:textId="2229F90A" w:rsidR="00FF280A" w:rsidRDefault="00FF280A">
      <w:pPr>
        <w:pStyle w:val="Allmrkusetekst"/>
      </w:pPr>
      <w:r>
        <w:rPr>
          <w:rStyle w:val="Allmrkuseviide"/>
        </w:rPr>
        <w:footnoteRef/>
      </w:r>
      <w:r>
        <w:t xml:space="preserve"> </w:t>
      </w:r>
      <w:r w:rsidR="00DA13E2">
        <w:t>Riigikohus.</w:t>
      </w:r>
      <w:r w:rsidR="00F02D63">
        <w:t xml:space="preserve"> </w:t>
      </w:r>
      <w:r w:rsidR="00C21F94">
        <w:t>Maris Vutt.</w:t>
      </w:r>
      <w:r w:rsidR="00DA13E2">
        <w:t xml:space="preserve"> </w:t>
      </w:r>
      <w:r w:rsidR="00C86589">
        <w:t xml:space="preserve">2016. Kohtu selgitamiskohus tsiviilasjades. </w:t>
      </w:r>
      <w:r w:rsidR="00B43F89">
        <w:t xml:space="preserve">Kättesaadav: </w:t>
      </w:r>
      <w:hyperlink r:id="rId7" w:history="1">
        <w:r w:rsidR="00B43F89" w:rsidRPr="00B43F89">
          <w:rPr>
            <w:rStyle w:val="Hperlink"/>
          </w:rPr>
          <w:t xml:space="preserve">Kohtu selgitamiskohustus tsiviilasjades : Riigikohtu praktika ülevaade | </w:t>
        </w:r>
        <w:r w:rsidR="00B43F89" w:rsidRPr="00B43F89">
          <w:rPr>
            <w:rStyle w:val="Hperlink"/>
          </w:rPr>
          <w:t>Digar viewer</w:t>
        </w:r>
      </w:hyperlink>
    </w:p>
  </w:footnote>
  <w:footnote w:id="12">
    <w:p w14:paraId="2BA8A0FF" w14:textId="1999A2D8" w:rsidR="00D50BE2" w:rsidRDefault="00D50BE2">
      <w:pPr>
        <w:pStyle w:val="Allmrkusetekst"/>
      </w:pPr>
      <w:r>
        <w:rPr>
          <w:rStyle w:val="Allmrkuseviide"/>
        </w:rPr>
        <w:footnoteRef/>
      </w:r>
      <w:r>
        <w:t xml:space="preserve"> Juridica.</w:t>
      </w:r>
      <w:r w:rsidR="00F02D63">
        <w:t xml:space="preserve"> Indrek Soots.</w:t>
      </w:r>
      <w:r>
        <w:t xml:space="preserve"> </w:t>
      </w:r>
      <w:r w:rsidR="00825621">
        <w:t xml:space="preserve">2011. Kohtu selgitamiskohustus hagimenetluses. Kättesaadav: </w:t>
      </w:r>
      <w:hyperlink r:id="rId8" w:history="1">
        <w:r w:rsidR="00C65A7C" w:rsidRPr="00C65A7C">
          <w:rPr>
            <w:rStyle w:val="Hperlink"/>
          </w:rPr>
          <w:t>Juridica</w:t>
        </w:r>
      </w:hyperlink>
    </w:p>
  </w:footnote>
  <w:footnote w:id="13">
    <w:p w14:paraId="60C41457" w14:textId="65C207EB" w:rsidR="006108B1" w:rsidRPr="003B7CB5" w:rsidRDefault="006108B1"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r w:rsidR="00931341" w:rsidRPr="003B7CB5">
        <w:rPr>
          <w:rFonts w:ascii="Times New Roman" w:hAnsi="Times New Roman"/>
          <w:sz w:val="20"/>
          <w:szCs w:val="20"/>
        </w:rPr>
        <w:t>TVK</w:t>
      </w:r>
      <w:r w:rsidR="00197B4B" w:rsidRPr="003B7CB5">
        <w:rPr>
          <w:rFonts w:ascii="Times New Roman" w:hAnsi="Times New Roman"/>
          <w:sz w:val="20"/>
          <w:szCs w:val="20"/>
        </w:rPr>
        <w:t>-</w:t>
      </w:r>
      <w:r w:rsidR="00197B4B" w:rsidRPr="003B7CB5">
        <w:rPr>
          <w:rFonts w:ascii="Times New Roman" w:hAnsi="Times New Roman"/>
          <w:sz w:val="20"/>
          <w:szCs w:val="20"/>
        </w:rPr>
        <w:t>sse</w:t>
      </w:r>
      <w:r w:rsidRPr="003B7CB5">
        <w:rPr>
          <w:rFonts w:ascii="Times New Roman" w:hAnsi="Times New Roman"/>
          <w:sz w:val="20"/>
          <w:szCs w:val="20"/>
        </w:rPr>
        <w:t xml:space="preserve"> jõudis 484 võõrtöölistega seotud vaidlust (s.o 21% kõigist avaldustest). 2022. aastal oli välismaalaste pöördumisi 7% vähem. - </w:t>
      </w:r>
      <w:hyperlink r:id="rId9" w:history="1">
        <w:r w:rsidRPr="003B7CB5">
          <w:rPr>
            <w:rStyle w:val="Hperlink"/>
            <w:rFonts w:ascii="Times New Roman" w:hAnsi="Times New Roman"/>
            <w:sz w:val="20"/>
            <w:szCs w:val="20"/>
          </w:rPr>
          <w:t>https://ti.ee/sites/default/files/documents/2024-04/TI%20aastaraamat%202024%20EST.pdf</w:t>
        </w:r>
      </w:hyperlink>
      <w:r w:rsidR="00B928FD">
        <w:t>.</w:t>
      </w:r>
      <w:r w:rsidRPr="003B7CB5">
        <w:rPr>
          <w:rFonts w:ascii="Times New Roman" w:hAnsi="Times New Roman"/>
          <w:sz w:val="20"/>
          <w:szCs w:val="20"/>
        </w:rPr>
        <w:t xml:space="preserve"> </w:t>
      </w:r>
    </w:p>
  </w:footnote>
  <w:footnote w:id="14">
    <w:p w14:paraId="0E52A5F0" w14:textId="43423A9A" w:rsidR="00D145FA" w:rsidRDefault="00D145FA" w:rsidP="00D145FA">
      <w:pPr>
        <w:pStyle w:val="Allmrkusetekst"/>
        <w:jc w:val="both"/>
      </w:pPr>
      <w:r>
        <w:rPr>
          <w:rStyle w:val="Allmrkuseviide"/>
        </w:rPr>
        <w:footnoteRef/>
      </w:r>
      <w:r>
        <w:t xml:space="preserve"> </w:t>
      </w:r>
      <w:r w:rsidRPr="406392F3">
        <w:rPr>
          <w:rFonts w:ascii="Times New Roman" w:eastAsia="Times New Roman" w:hAnsi="Times New Roman" w:cs="Times New Roman"/>
        </w:rPr>
        <w:t>Vt nt Tartu Maakohus</w:t>
      </w:r>
      <w:r w:rsidR="00B8627A">
        <w:rPr>
          <w:rFonts w:ascii="Times New Roman" w:eastAsia="Times New Roman" w:hAnsi="Times New Roman" w:cs="Times New Roman"/>
        </w:rPr>
        <w:t>,</w:t>
      </w:r>
      <w:r w:rsidRPr="406392F3">
        <w:rPr>
          <w:rFonts w:ascii="Times New Roman" w:eastAsia="Times New Roman" w:hAnsi="Times New Roman" w:cs="Times New Roman"/>
        </w:rPr>
        <w:t xml:space="preserve"> Tartu kohtumaja, 29.05.2020. a otsus nr </w:t>
      </w:r>
      <w:hyperlink r:id="rId10" w:history="1">
        <w:r>
          <w:rPr>
            <w:rStyle w:val="Hperlink"/>
            <w:rFonts w:ascii="Times New Roman" w:eastAsia="Times New Roman" w:hAnsi="Times New Roman" w:cs="Times New Roman"/>
          </w:rPr>
          <w:t>2-19-13904</w:t>
        </w:r>
      </w:hyperlink>
      <w:r w:rsidRPr="406392F3">
        <w:rPr>
          <w:rFonts w:ascii="Times New Roman" w:eastAsia="Times New Roman" w:hAnsi="Times New Roman" w:cs="Times New Roman"/>
        </w:rPr>
        <w:t>;</w:t>
      </w:r>
      <w:r w:rsidR="00D94144">
        <w:rPr>
          <w:rFonts w:ascii="Times New Roman" w:eastAsia="Times New Roman" w:hAnsi="Times New Roman" w:cs="Times New Roman"/>
        </w:rPr>
        <w:t xml:space="preserve"> </w:t>
      </w:r>
      <w:r w:rsidRPr="406392F3">
        <w:rPr>
          <w:rFonts w:ascii="Times New Roman" w:eastAsia="Times New Roman" w:hAnsi="Times New Roman" w:cs="Times New Roman"/>
        </w:rPr>
        <w:t>Pärnu Maakohus Paide kohtumaja, 19.07.2022. a otsus nr</w:t>
      </w:r>
      <w:r>
        <w:rPr>
          <w:rFonts w:ascii="Times New Roman" w:eastAsia="Times New Roman" w:hAnsi="Times New Roman" w:cs="Times New Roman"/>
        </w:rPr>
        <w:t xml:space="preserve"> </w:t>
      </w:r>
      <w:hyperlink r:id="rId11" w:history="1">
        <w:r>
          <w:rPr>
            <w:rStyle w:val="Hperlink"/>
            <w:rFonts w:ascii="Times New Roman" w:eastAsia="Times New Roman" w:hAnsi="Times New Roman" w:cs="Times New Roman"/>
          </w:rPr>
          <w:t>2-20-4201</w:t>
        </w:r>
      </w:hyperlink>
      <w:r w:rsidRPr="406392F3">
        <w:rPr>
          <w:rFonts w:ascii="Times New Roman" w:eastAsia="Times New Roman" w:hAnsi="Times New Roman" w:cs="Times New Roman"/>
        </w:rPr>
        <w:t>.</w:t>
      </w:r>
      <w:r>
        <w:rPr>
          <w:rFonts w:ascii="Times New Roman" w:eastAsia="Times New Roman" w:hAnsi="Times New Roman" w:cs="Times New Roman"/>
        </w:rPr>
        <w:t xml:space="preserve"> </w:t>
      </w:r>
      <w:r w:rsidR="00F23646" w:rsidRPr="00F23646">
        <w:rPr>
          <w:rFonts w:ascii="Times New Roman" w:eastAsia="Times New Roman" w:hAnsi="Times New Roman" w:cs="Times New Roman"/>
        </w:rPr>
        <w:t xml:space="preserve">Kohtupraktikas on jaatatud </w:t>
      </w:r>
      <w:r w:rsidR="00F23646">
        <w:rPr>
          <w:rFonts w:ascii="Times New Roman" w:eastAsia="Times New Roman" w:hAnsi="Times New Roman" w:cs="Times New Roman"/>
        </w:rPr>
        <w:t>TVK-s</w:t>
      </w:r>
      <w:r w:rsidR="00F23646" w:rsidRPr="00F23646">
        <w:rPr>
          <w:rFonts w:ascii="Times New Roman" w:eastAsia="Times New Roman" w:hAnsi="Times New Roman" w:cs="Times New Roman"/>
        </w:rPr>
        <w:t xml:space="preserve"> tekkinud õigusabikulude väljamõistmise võimalikkust kahjuhüvitisena olukordades, kus sama töövaidlusasja menetlus kohtus ei jätku (seda eriti olukorras, kus õigusabikulude hüvitamist nõuab pool, kelle nõuded </w:t>
      </w:r>
      <w:r w:rsidR="00F23646">
        <w:rPr>
          <w:rFonts w:ascii="Times New Roman" w:eastAsia="Times New Roman" w:hAnsi="Times New Roman" w:cs="Times New Roman"/>
        </w:rPr>
        <w:t>TVK</w:t>
      </w:r>
      <w:r w:rsidR="00F23646" w:rsidRPr="00F23646">
        <w:rPr>
          <w:rFonts w:ascii="Times New Roman" w:eastAsia="Times New Roman" w:hAnsi="Times New Roman" w:cs="Times New Roman"/>
        </w:rPr>
        <w:t xml:space="preserve"> rahuldas ja kellel puudub seetõttu ka seadusest tulenev alus kohtusse pöördumiseks). Kohtud on seejuures põhjendanud nõude rahuldamist sellega, et </w:t>
      </w:r>
      <w:r w:rsidR="00F23646" w:rsidRPr="00F23646">
        <w:rPr>
          <w:rFonts w:ascii="Times New Roman" w:eastAsia="Times New Roman" w:hAnsi="Times New Roman" w:cs="Times New Roman"/>
        </w:rPr>
        <w:t>TvLS</w:t>
      </w:r>
      <w:r w:rsidR="00D21FF9">
        <w:rPr>
          <w:rFonts w:ascii="Times New Roman" w:eastAsia="Times New Roman" w:hAnsi="Times New Roman" w:cs="Times New Roman"/>
        </w:rPr>
        <w:t>-i</w:t>
      </w:r>
      <w:r w:rsidR="00F23646" w:rsidRPr="00F23646">
        <w:rPr>
          <w:rFonts w:ascii="Times New Roman" w:eastAsia="Times New Roman" w:hAnsi="Times New Roman" w:cs="Times New Roman"/>
        </w:rPr>
        <w:t xml:space="preserve"> § 16 lg-te 1 ja 2 mõte on, et kui töövaidlusasja menetlus lõpeb </w:t>
      </w:r>
      <w:r w:rsidR="00F23646">
        <w:rPr>
          <w:rFonts w:ascii="Times New Roman" w:eastAsia="Times New Roman" w:hAnsi="Times New Roman" w:cs="Times New Roman"/>
        </w:rPr>
        <w:t>TVK</w:t>
      </w:r>
      <w:r w:rsidR="00F23646" w:rsidRPr="00F23646">
        <w:rPr>
          <w:rFonts w:ascii="Times New Roman" w:eastAsia="Times New Roman" w:hAnsi="Times New Roman" w:cs="Times New Roman"/>
        </w:rPr>
        <w:t>, siis poolte hüvitatavaid menetluskulusid kindlaks ei määrata. Juhul k</w:t>
      </w:r>
      <w:r w:rsidR="0055189E">
        <w:rPr>
          <w:rFonts w:ascii="Times New Roman" w:eastAsia="Times New Roman" w:hAnsi="Times New Roman" w:cs="Times New Roman"/>
        </w:rPr>
        <w:t>K</w:t>
      </w:r>
      <w:r w:rsidR="00F23646" w:rsidRPr="00F23646">
        <w:rPr>
          <w:rFonts w:ascii="Times New Roman" w:eastAsia="Times New Roman" w:hAnsi="Times New Roman" w:cs="Times New Roman"/>
        </w:rPr>
        <w:t>ui töövaidlusasja menetlus jätkub kohtus hagimenetluses, siis asjas lõpplahendi tegemisel määrab kohus kindlaks menetluskulude jaotuse ja määrab kindlaks ka poolte hüvitatavad kohtumenetluse kulud, sh töövaidluskomisjonis kantud kulud kohtuväliste kuludena TsMS</w:t>
      </w:r>
      <w:r w:rsidR="00D21FF9">
        <w:rPr>
          <w:rFonts w:ascii="Times New Roman" w:eastAsia="Times New Roman" w:hAnsi="Times New Roman" w:cs="Times New Roman"/>
        </w:rPr>
        <w:t>-i</w:t>
      </w:r>
      <w:r w:rsidR="00F23646" w:rsidRPr="00F23646">
        <w:rPr>
          <w:rFonts w:ascii="Times New Roman" w:eastAsia="Times New Roman" w:hAnsi="Times New Roman" w:cs="Times New Roman"/>
        </w:rPr>
        <w:t xml:space="preserve"> § 144 mõttes. Sellist seisukohta toetab ka senine kohtupraktika (s.o TvLS</w:t>
      </w:r>
      <w:r w:rsidR="00D21FF9">
        <w:rPr>
          <w:rFonts w:ascii="Times New Roman" w:eastAsia="Times New Roman" w:hAnsi="Times New Roman" w:cs="Times New Roman"/>
        </w:rPr>
        <w:t>i-</w:t>
      </w:r>
      <w:r w:rsidR="00F23646" w:rsidRPr="00F23646">
        <w:rPr>
          <w:rFonts w:ascii="Times New Roman" w:eastAsia="Times New Roman" w:hAnsi="Times New Roman" w:cs="Times New Roman"/>
        </w:rPr>
        <w:t xml:space="preserve"> eelne kohtupraktika). Kui kohus ei ole töövaidlusasja lahendanud, ei saa kohus kindlaks määrata ka menetluskulude suurust TsMS-i sätete alusel ning nõude aluseks saab olla VÕS</w:t>
      </w:r>
      <w:r w:rsidR="00D21FF9">
        <w:rPr>
          <w:rFonts w:ascii="Times New Roman" w:eastAsia="Times New Roman" w:hAnsi="Times New Roman" w:cs="Times New Roman"/>
        </w:rPr>
        <w:t>-i</w:t>
      </w:r>
      <w:r w:rsidR="00F23646" w:rsidRPr="00F23646">
        <w:rPr>
          <w:rFonts w:ascii="Times New Roman" w:eastAsia="Times New Roman" w:hAnsi="Times New Roman" w:cs="Times New Roman"/>
        </w:rPr>
        <w:t xml:space="preserve"> § 101 lg 1 p 3, mis näeb ette rikkumisega seotud kahju hüvitamise. Olukorras, kus kohus ei ole poolte töövaidlusasja lahendatud, ei piira TsMS</w:t>
      </w:r>
      <w:r w:rsidR="00D21FF9">
        <w:rPr>
          <w:rFonts w:ascii="Times New Roman" w:eastAsia="Times New Roman" w:hAnsi="Times New Roman" w:cs="Times New Roman"/>
        </w:rPr>
        <w:t>-i</w:t>
      </w:r>
      <w:r w:rsidR="00F23646" w:rsidRPr="00F23646">
        <w:rPr>
          <w:rFonts w:ascii="Times New Roman" w:eastAsia="Times New Roman" w:hAnsi="Times New Roman" w:cs="Times New Roman"/>
        </w:rPr>
        <w:t xml:space="preserve"> § 174 lg 11 kohtuväliselt </w:t>
      </w:r>
      <w:r w:rsidR="00450B6F">
        <w:rPr>
          <w:rFonts w:ascii="Times New Roman" w:eastAsia="Times New Roman" w:hAnsi="Times New Roman" w:cs="Times New Roman"/>
        </w:rPr>
        <w:t>TVK-s</w:t>
      </w:r>
      <w:r w:rsidR="00F23646" w:rsidRPr="00F23646">
        <w:rPr>
          <w:rFonts w:ascii="Times New Roman" w:eastAsia="Times New Roman" w:hAnsi="Times New Roman" w:cs="Times New Roman"/>
        </w:rPr>
        <w:t xml:space="preserve"> kantud kulude hüvitamist ja </w:t>
      </w:r>
      <w:r w:rsidR="004D2111">
        <w:rPr>
          <w:rFonts w:ascii="Times New Roman" w:eastAsia="Times New Roman" w:hAnsi="Times New Roman" w:cs="Times New Roman"/>
        </w:rPr>
        <w:t>sellekohase</w:t>
      </w:r>
      <w:r w:rsidR="00F23646" w:rsidRPr="00F23646">
        <w:rPr>
          <w:rFonts w:ascii="Times New Roman" w:eastAsia="Times New Roman" w:hAnsi="Times New Roman" w:cs="Times New Roman"/>
        </w:rPr>
        <w:t>vastava kahjunõude esitamist, sh siis, kui pooltevaheline töösuhe on lõppenud</w:t>
      </w:r>
      <w:r w:rsidR="00450B6F">
        <w:rPr>
          <w:rFonts w:ascii="Times New Roman" w:eastAsia="Times New Roman" w:hAnsi="Times New Roman" w:cs="Times New Roman"/>
        </w:rPr>
        <w:t>.</w:t>
      </w:r>
    </w:p>
  </w:footnote>
  <w:footnote w:id="15">
    <w:p w14:paraId="3E32DD92" w14:textId="12EC502F" w:rsidR="0059444C" w:rsidRPr="003B7CB5" w:rsidRDefault="0059444C"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r w:rsidRPr="003B7CB5">
        <w:rPr>
          <w:rFonts w:ascii="Times New Roman" w:hAnsi="Times New Roman"/>
          <w:sz w:val="20"/>
          <w:szCs w:val="20"/>
        </w:rPr>
        <w:t>Kõve, V., jt. Tsiviilkohtumenetluse seadustik II. Kommenteeritud väljaanne</w:t>
      </w:r>
      <w:r w:rsidR="00BC1ECE" w:rsidRPr="003B7CB5">
        <w:rPr>
          <w:rFonts w:ascii="Times New Roman" w:hAnsi="Times New Roman"/>
          <w:sz w:val="20"/>
          <w:szCs w:val="20"/>
        </w:rPr>
        <w:t>. – Juura, 2017,</w:t>
      </w:r>
      <w:r w:rsidRPr="003B7CB5">
        <w:rPr>
          <w:rFonts w:ascii="Times New Roman" w:hAnsi="Times New Roman"/>
          <w:sz w:val="20"/>
          <w:szCs w:val="20"/>
        </w:rPr>
        <w:t xml:space="preserve"> lk 399.</w:t>
      </w:r>
    </w:p>
  </w:footnote>
  <w:footnote w:id="16">
    <w:p w14:paraId="390F79B5" w14:textId="77777777" w:rsidR="00F309A0" w:rsidRPr="003B7CB5" w:rsidRDefault="00F309A0"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12" w:history="1">
        <w:r w:rsidRPr="003B7CB5">
          <w:rPr>
            <w:rStyle w:val="Hperlink"/>
            <w:rFonts w:ascii="Times New Roman" w:hAnsi="Times New Roman"/>
            <w:sz w:val="20"/>
            <w:szCs w:val="20"/>
          </w:rPr>
          <w:t>RKTKm, 26.05.2003 nr 3-2-1-60-03</w:t>
        </w:r>
      </w:hyperlink>
      <w:r w:rsidRPr="003B7CB5">
        <w:rPr>
          <w:rFonts w:ascii="Times New Roman" w:hAnsi="Times New Roman"/>
          <w:sz w:val="20"/>
          <w:szCs w:val="20"/>
        </w:rPr>
        <w:t>, p-d 12-14.</w:t>
      </w:r>
    </w:p>
  </w:footnote>
  <w:footnote w:id="17">
    <w:p w14:paraId="453EC7C1" w14:textId="75444CC0" w:rsidR="00BC1ECE" w:rsidRPr="003B7CB5" w:rsidRDefault="00BC1ECE"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Varul, P., jt. Tsiviilseadustiku üldosa seadus. Kommenteeritud väljaanne. – Juura 2023, lk </w:t>
      </w:r>
      <w:r w:rsidR="00705D26" w:rsidRPr="003B7CB5">
        <w:rPr>
          <w:rFonts w:ascii="Times New Roman" w:hAnsi="Times New Roman"/>
          <w:sz w:val="20"/>
          <w:szCs w:val="20"/>
        </w:rPr>
        <w:t>458</w:t>
      </w:r>
      <w:r w:rsidRPr="003B7CB5">
        <w:rPr>
          <w:rFonts w:ascii="Times New Roman" w:hAnsi="Times New Roman"/>
          <w:sz w:val="20"/>
          <w:szCs w:val="20"/>
        </w:rPr>
        <w:t>.</w:t>
      </w:r>
    </w:p>
  </w:footnote>
  <w:footnote w:id="18">
    <w:p w14:paraId="0B720B8E" w14:textId="63184B41" w:rsidR="008C1224" w:rsidRPr="003B7CB5" w:rsidRDefault="008C1224"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Samas lk 617.</w:t>
      </w:r>
    </w:p>
  </w:footnote>
  <w:footnote w:id="19">
    <w:p w14:paraId="7AF3395C" w14:textId="7C8505C5" w:rsidR="00705D26" w:rsidRPr="003B7CB5" w:rsidRDefault="00705D26" w:rsidP="003B7CB5">
      <w:pPr>
        <w:pStyle w:val="Allmrkusetekst"/>
        <w:jc w:val="both"/>
        <w:rPr>
          <w:rFonts w:ascii="Times New Roman" w:hAnsi="Times New Roman" w:cs="Times New Roman"/>
          <w:color w:val="FF0000"/>
        </w:rPr>
      </w:pPr>
      <w:r w:rsidRPr="003B7CB5">
        <w:rPr>
          <w:rStyle w:val="Allmrkuseviide"/>
          <w:rFonts w:ascii="Times New Roman" w:eastAsia="Times New Roman" w:hAnsi="Times New Roman"/>
        </w:rPr>
        <w:footnoteRef/>
      </w:r>
      <w:r w:rsidRPr="003B7CB5">
        <w:rPr>
          <w:rFonts w:ascii="Times New Roman" w:eastAsia="Times New Roman" w:hAnsi="Times New Roman" w:cs="Times New Roman"/>
        </w:rPr>
        <w:t xml:space="preserve"> </w:t>
      </w:r>
      <w:r w:rsidRPr="003B7CB5">
        <w:rPr>
          <w:rFonts w:ascii="Times New Roman" w:eastAsia="Times New Roman" w:hAnsi="Times New Roman" w:cs="Times New Roman"/>
        </w:rPr>
        <w:t>Kõve, V., jt. Tsiviilkohtumenetluse seadustik II. Kommenteeritud väljaanne. – Juura, 2017, lk</w:t>
      </w:r>
      <w:r w:rsidR="00746FC3" w:rsidRPr="003B7CB5">
        <w:rPr>
          <w:rFonts w:ascii="Times New Roman" w:eastAsia="Times New Roman" w:hAnsi="Times New Roman" w:cs="Times New Roman"/>
        </w:rPr>
        <w:t xml:space="preserve"> </w:t>
      </w:r>
      <w:r w:rsidR="00A32F71" w:rsidRPr="003B7CB5">
        <w:rPr>
          <w:rFonts w:ascii="Times New Roman" w:eastAsia="Times New Roman" w:hAnsi="Times New Roman" w:cs="Times New Roman"/>
        </w:rPr>
        <w:t>458</w:t>
      </w:r>
      <w:r w:rsidR="00746FC3" w:rsidRPr="003B7CB5">
        <w:rPr>
          <w:rFonts w:ascii="Times New Roman" w:eastAsia="Times New Roman" w:hAnsi="Times New Roman" w:cs="Times New Roman"/>
        </w:rPr>
        <w:t>.</w:t>
      </w:r>
    </w:p>
  </w:footnote>
  <w:footnote w:id="20">
    <w:p w14:paraId="661116CD" w14:textId="25507DFA" w:rsidR="00705D26" w:rsidRPr="003B7CB5" w:rsidRDefault="00705D26"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13" w:history="1">
        <w:r w:rsidRPr="003B7CB5">
          <w:rPr>
            <w:rStyle w:val="Hperlink"/>
            <w:rFonts w:ascii="Times New Roman" w:hAnsi="Times New Roman"/>
            <w:sz w:val="20"/>
            <w:szCs w:val="20"/>
          </w:rPr>
          <w:t>RKEKm, 28.02.2014 nr 3-2-1-135-13</w:t>
        </w:r>
      </w:hyperlink>
      <w:r w:rsidRPr="003B7CB5">
        <w:rPr>
          <w:rFonts w:ascii="Times New Roman" w:hAnsi="Times New Roman"/>
          <w:sz w:val="20"/>
          <w:szCs w:val="20"/>
        </w:rPr>
        <w:t>, p 19.</w:t>
      </w:r>
    </w:p>
  </w:footnote>
  <w:footnote w:id="21">
    <w:p w14:paraId="6E038D6B" w14:textId="171530E7" w:rsidR="00705D26" w:rsidRPr="003B7CB5" w:rsidRDefault="00705D26"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14" w:history="1">
        <w:r w:rsidRPr="003B7CB5">
          <w:rPr>
            <w:rStyle w:val="Hperlink"/>
            <w:rFonts w:ascii="Times New Roman" w:hAnsi="Times New Roman"/>
            <w:sz w:val="20"/>
            <w:szCs w:val="20"/>
          </w:rPr>
          <w:t>RKTKo, 20.06.2011 nr 3-2-1-57-11</w:t>
        </w:r>
      </w:hyperlink>
      <w:r w:rsidRPr="003B7CB5">
        <w:rPr>
          <w:rFonts w:ascii="Times New Roman" w:hAnsi="Times New Roman"/>
          <w:sz w:val="20"/>
          <w:szCs w:val="20"/>
        </w:rPr>
        <w:t>, p 30.</w:t>
      </w:r>
    </w:p>
  </w:footnote>
  <w:footnote w:id="22">
    <w:p w14:paraId="446F5E93" w14:textId="4E1DB65A" w:rsidR="00496840" w:rsidRPr="00496840" w:rsidRDefault="00496840">
      <w:pPr>
        <w:pStyle w:val="Allmrkusetekst"/>
        <w:rPr>
          <w:rFonts w:ascii="Times New Roman" w:hAnsi="Times New Roman" w:cs="Times New Roman"/>
        </w:rPr>
      </w:pPr>
      <w:r w:rsidRPr="00496840">
        <w:rPr>
          <w:rStyle w:val="Allmrkuseviide"/>
          <w:rFonts w:ascii="Times New Roman" w:hAnsi="Times New Roman"/>
        </w:rPr>
        <w:footnoteRef/>
      </w:r>
      <w:r w:rsidRPr="00496840">
        <w:rPr>
          <w:rFonts w:ascii="Times New Roman" w:hAnsi="Times New Roman" w:cs="Times New Roman"/>
        </w:rPr>
        <w:t xml:space="preserve"> Sageli puudub tuvastushuvi ja seega õiguskaitsevajadus olukorras, kus hageja esitab koos sooritus- või kujundushagiga tuvastushagi, mille esemeks oleva õigussuhte olemasolu või puudumise kohta peab kohus otsuse põhjendustes nagunii seisukoha võtma. Vt nt </w:t>
      </w:r>
      <w:hyperlink r:id="rId15" w:history="1">
        <w:r w:rsidRPr="00496840">
          <w:rPr>
            <w:rStyle w:val="Hperlink"/>
            <w:rFonts w:ascii="Times New Roman" w:hAnsi="Times New Roman" w:cs="Times New Roman"/>
          </w:rPr>
          <w:t>RKTKo, 03.05.2016 nr 3-2-1-20-16</w:t>
        </w:r>
      </w:hyperlink>
      <w:r w:rsidRPr="00496840">
        <w:rPr>
          <w:rFonts w:ascii="Times New Roman" w:hAnsi="Times New Roman" w:cs="Times New Roman"/>
        </w:rPr>
        <w:t>, p 24.</w:t>
      </w:r>
    </w:p>
  </w:footnote>
  <w:footnote w:id="23">
    <w:p w14:paraId="65917295" w14:textId="76F8C3F0" w:rsidR="00705D26" w:rsidRPr="003B7CB5" w:rsidRDefault="00705D26"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16" w:history="1">
        <w:r w:rsidR="00A60B5E" w:rsidRPr="003B7CB5">
          <w:rPr>
            <w:rStyle w:val="Hperlink"/>
            <w:rFonts w:ascii="Times New Roman" w:hAnsi="Times New Roman"/>
            <w:sz w:val="20"/>
            <w:szCs w:val="20"/>
          </w:rPr>
          <w:t>RKTKo, 03.10.2012 nr 3-2-1-94-12</w:t>
        </w:r>
      </w:hyperlink>
      <w:r w:rsidR="00A60B5E" w:rsidRPr="003B7CB5">
        <w:rPr>
          <w:rFonts w:ascii="Times New Roman" w:hAnsi="Times New Roman"/>
          <w:sz w:val="20"/>
          <w:szCs w:val="20"/>
        </w:rPr>
        <w:t>, p 25.</w:t>
      </w:r>
    </w:p>
  </w:footnote>
  <w:footnote w:id="24">
    <w:p w14:paraId="3B99A4A9" w14:textId="32C432D2" w:rsidR="00355FC5" w:rsidRPr="003B7CB5" w:rsidRDefault="00355FC5" w:rsidP="003B7CB5">
      <w:pPr>
        <w:pStyle w:val="Allmrkusetekst"/>
        <w:jc w:val="both"/>
        <w:rPr>
          <w:rFonts w:ascii="Times New Roman" w:hAnsi="Times New Roman" w:cs="Times New Roman"/>
        </w:rPr>
      </w:pPr>
      <w:r w:rsidRPr="003B7CB5">
        <w:rPr>
          <w:rStyle w:val="Allmrkuseviide"/>
          <w:rFonts w:ascii="Times New Roman" w:eastAsia="Times New Roman" w:hAnsi="Times New Roman"/>
        </w:rPr>
        <w:footnoteRef/>
      </w:r>
      <w:r w:rsidRPr="003B7CB5">
        <w:rPr>
          <w:rFonts w:ascii="Times New Roman" w:eastAsia="Times New Roman" w:hAnsi="Times New Roman" w:cs="Times New Roman"/>
        </w:rPr>
        <w:t xml:space="preserve"> </w:t>
      </w:r>
      <w:hyperlink r:id="rId17" w:history="1">
        <w:r w:rsidRPr="003B7CB5">
          <w:rPr>
            <w:rStyle w:val="Hperlink"/>
            <w:rFonts w:ascii="Times New Roman" w:eastAsia="Times New Roman" w:hAnsi="Times New Roman" w:cs="Times New Roman"/>
          </w:rPr>
          <w:t>RKTKm, 17.01.2012 nr 3-2-1-145-11</w:t>
        </w:r>
      </w:hyperlink>
      <w:r w:rsidRPr="003B7CB5">
        <w:rPr>
          <w:rFonts w:ascii="Times New Roman" w:eastAsia="Times New Roman" w:hAnsi="Times New Roman" w:cs="Times New Roman"/>
        </w:rPr>
        <w:t>, p 14.</w:t>
      </w:r>
    </w:p>
  </w:footnote>
  <w:footnote w:id="25">
    <w:p w14:paraId="104EBBA8" w14:textId="77777777" w:rsidR="00355FC5" w:rsidRPr="003B7CB5" w:rsidRDefault="00355FC5"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r w:rsidRPr="003B7CB5">
        <w:rPr>
          <w:rFonts w:ascii="Times New Roman" w:hAnsi="Times New Roman"/>
          <w:sz w:val="20"/>
          <w:szCs w:val="20"/>
        </w:rPr>
        <w:t>Kõve, V., jt. Tsiviilkohtumenetluse seadustik I. Kommenteeritud väljaanne. – Juura, 2017, lk 376-377.</w:t>
      </w:r>
    </w:p>
  </w:footnote>
  <w:footnote w:id="26">
    <w:p w14:paraId="055574D4" w14:textId="53EF57C4" w:rsidR="00BE23F8" w:rsidRPr="003B7CB5" w:rsidRDefault="00BE23F8"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hyperlink r:id="rId18" w:history="1">
        <w:r w:rsidRPr="003B7CB5">
          <w:rPr>
            <w:rStyle w:val="Hperlink"/>
            <w:rFonts w:ascii="Times New Roman" w:hAnsi="Times New Roman"/>
            <w:sz w:val="20"/>
            <w:szCs w:val="20"/>
          </w:rPr>
          <w:t>RKTKo, 30.04.2013 nr 3-2-1-5-13</w:t>
        </w:r>
      </w:hyperlink>
      <w:r w:rsidRPr="003B7CB5">
        <w:rPr>
          <w:rFonts w:ascii="Times New Roman" w:hAnsi="Times New Roman"/>
          <w:sz w:val="20"/>
          <w:szCs w:val="20"/>
        </w:rPr>
        <w:t>, p 41.</w:t>
      </w:r>
    </w:p>
  </w:footnote>
  <w:footnote w:id="27">
    <w:p w14:paraId="3C928DFC" w14:textId="7DB94270" w:rsidR="406392F3" w:rsidRPr="003B7CB5" w:rsidRDefault="406392F3" w:rsidP="003B7CB5">
      <w:pPr>
        <w:pStyle w:val="Allmrkusetekst"/>
        <w:jc w:val="both"/>
        <w:rPr>
          <w:rFonts w:ascii="Times New Roman" w:hAnsi="Times New Roman" w:cs="Times New Roman"/>
        </w:rPr>
      </w:pPr>
      <w:r w:rsidRPr="003B7CB5">
        <w:rPr>
          <w:rStyle w:val="Allmrkuseviide"/>
          <w:rFonts w:ascii="Times New Roman" w:eastAsia="Times New Roman" w:hAnsi="Times New Roman"/>
        </w:rPr>
        <w:footnoteRef/>
      </w:r>
      <w:r w:rsidRPr="003B7CB5">
        <w:rPr>
          <w:rFonts w:ascii="Times New Roman" w:eastAsia="Times New Roman" w:hAnsi="Times New Roman" w:cs="Times New Roman"/>
        </w:rPr>
        <w:t xml:space="preserve"> </w:t>
      </w:r>
      <w:hyperlink r:id="rId19">
        <w:r w:rsidRPr="003B7CB5">
          <w:rPr>
            <w:rStyle w:val="Hperlink"/>
            <w:rFonts w:ascii="Times New Roman" w:eastAsia="Times New Roman" w:hAnsi="Times New Roman" w:cs="Times New Roman"/>
          </w:rPr>
          <w:t>RT I 2002, 35, 217</w:t>
        </w:r>
      </w:hyperlink>
      <w:r w:rsidR="00C21B12">
        <w:t>.</w:t>
      </w:r>
    </w:p>
  </w:footnote>
  <w:footnote w:id="28">
    <w:p w14:paraId="79A731DF" w14:textId="77C374E5" w:rsidR="406392F3" w:rsidRPr="003B7CB5" w:rsidRDefault="406392F3" w:rsidP="003B7CB5">
      <w:pPr>
        <w:pStyle w:val="Allmrkusetekst"/>
        <w:jc w:val="both"/>
        <w:rPr>
          <w:rFonts w:ascii="Times New Roman" w:hAnsi="Times New Roman" w:cs="Times New Roman"/>
        </w:rPr>
      </w:pPr>
      <w:r w:rsidRPr="003B7CB5">
        <w:rPr>
          <w:rStyle w:val="Allmrkuseviide"/>
          <w:rFonts w:ascii="Times New Roman" w:eastAsia="Times New Roman" w:hAnsi="Times New Roman"/>
        </w:rPr>
        <w:footnoteRef/>
      </w:r>
      <w:r w:rsidR="00E44274" w:rsidRPr="003B7CB5">
        <w:rPr>
          <w:rFonts w:ascii="Times New Roman" w:eastAsia="Times New Roman" w:hAnsi="Times New Roman" w:cs="Times New Roman"/>
        </w:rPr>
        <w:t xml:space="preserve"> </w:t>
      </w:r>
      <w:r w:rsidRPr="003B7CB5">
        <w:rPr>
          <w:rFonts w:ascii="Times New Roman" w:eastAsia="Times New Roman" w:hAnsi="Times New Roman" w:cs="Times New Roman"/>
        </w:rPr>
        <w:t xml:space="preserve">Kõve, V., jt. Tsiviilkohtumenetluse seadustik I. Kommenteeritud väljaanne. – Juura, 2017, lk </w:t>
      </w:r>
      <w:r w:rsidR="00F81B9B" w:rsidRPr="003B7CB5">
        <w:rPr>
          <w:rFonts w:ascii="Times New Roman" w:eastAsia="Times New Roman" w:hAnsi="Times New Roman" w:cs="Times New Roman"/>
        </w:rPr>
        <w:t>383</w:t>
      </w:r>
      <w:r w:rsidRPr="003B7CB5">
        <w:rPr>
          <w:rFonts w:ascii="Times New Roman" w:eastAsia="Times New Roman" w:hAnsi="Times New Roman" w:cs="Times New Roman"/>
        </w:rPr>
        <w:t>.</w:t>
      </w:r>
    </w:p>
  </w:footnote>
  <w:footnote w:id="29">
    <w:p w14:paraId="09167C89" w14:textId="76587F21" w:rsidR="00EE33F0" w:rsidRPr="003B7CB5" w:rsidRDefault="00EE33F0" w:rsidP="003B7CB5">
      <w:pPr>
        <w:pStyle w:val="Allmrkusetekst"/>
        <w:jc w:val="both"/>
        <w:rPr>
          <w:rFonts w:ascii="Times New Roman" w:hAnsi="Times New Roman" w:cs="Times New Roman"/>
        </w:rPr>
      </w:pPr>
      <w:r w:rsidRPr="003B7CB5">
        <w:rPr>
          <w:rStyle w:val="Allmrkuseviide"/>
          <w:rFonts w:ascii="Times New Roman" w:hAnsi="Times New Roman"/>
        </w:rPr>
        <w:footnoteRef/>
      </w:r>
      <w:r w:rsidRPr="003B7CB5">
        <w:rPr>
          <w:rFonts w:ascii="Times New Roman" w:hAnsi="Times New Roman" w:cs="Times New Roman"/>
        </w:rPr>
        <w:t xml:space="preserve"> Aktsepteeritav ka </w:t>
      </w:r>
      <w:r w:rsidR="00931341" w:rsidRPr="003B7CB5">
        <w:rPr>
          <w:rFonts w:ascii="Times New Roman" w:hAnsi="Times New Roman" w:cs="Times New Roman"/>
        </w:rPr>
        <w:t>TVK</w:t>
      </w:r>
      <w:r w:rsidRPr="003B7CB5">
        <w:rPr>
          <w:rFonts w:ascii="Times New Roman" w:hAnsi="Times New Roman" w:cs="Times New Roman"/>
        </w:rPr>
        <w:t xml:space="preserve">i juhataja poolt saadetava kirjaga/e-kirjaga poolte istungieelselt esitatud taotluste lahendamine, vt </w:t>
      </w:r>
      <w:hyperlink r:id="rId20" w:history="1">
        <w:r w:rsidRPr="003B7CB5">
          <w:rPr>
            <w:rStyle w:val="Hperlink"/>
            <w:rFonts w:ascii="Times New Roman" w:hAnsi="Times New Roman" w:cs="Times New Roman"/>
          </w:rPr>
          <w:t>RKTKm, 17.01.2012 nr 3-2-1-145-11</w:t>
        </w:r>
      </w:hyperlink>
      <w:r w:rsidRPr="003B7CB5">
        <w:rPr>
          <w:rFonts w:ascii="Times New Roman" w:hAnsi="Times New Roman" w:cs="Times New Roman"/>
        </w:rPr>
        <w:t>, p 14.</w:t>
      </w:r>
    </w:p>
  </w:footnote>
  <w:footnote w:id="30">
    <w:p w14:paraId="3EB449F1" w14:textId="287E9662" w:rsidR="00EE33F0" w:rsidRPr="003B7CB5" w:rsidRDefault="00EE33F0"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r w:rsidRPr="003B7CB5">
        <w:rPr>
          <w:rFonts w:ascii="Times New Roman" w:hAnsi="Times New Roman"/>
          <w:sz w:val="20"/>
          <w:szCs w:val="20"/>
        </w:rPr>
        <w:t>Kõve, V., jt. Tsiviilkohtumenetluse seadustik II. Kommenteeritud väljaanne. – Juura, 2017, lk 301</w:t>
      </w:r>
      <w:r w:rsidR="007D4A2D">
        <w:rPr>
          <w:rFonts w:ascii="Times New Roman" w:hAnsi="Times New Roman"/>
          <w:sz w:val="20"/>
          <w:szCs w:val="20"/>
        </w:rPr>
        <w:t xml:space="preserve"> ja </w:t>
      </w:r>
      <w:r w:rsidRPr="003B7CB5">
        <w:rPr>
          <w:rFonts w:ascii="Times New Roman" w:hAnsi="Times New Roman"/>
          <w:sz w:val="20"/>
          <w:szCs w:val="20"/>
        </w:rPr>
        <w:t>302.</w:t>
      </w:r>
    </w:p>
  </w:footnote>
  <w:footnote w:id="31">
    <w:p w14:paraId="1601F0E6" w14:textId="21A4B217" w:rsidR="7A41FF20" w:rsidRDefault="7A41FF20" w:rsidP="022250B6">
      <w:pPr>
        <w:pStyle w:val="Allmrkusetekst"/>
      </w:pPr>
      <w:r w:rsidRPr="7A41FF20">
        <w:rPr>
          <w:rStyle w:val="Allmrkuseviide"/>
        </w:rPr>
        <w:footnoteRef/>
      </w:r>
      <w:r w:rsidR="022250B6">
        <w:t xml:space="preserve"> </w:t>
      </w:r>
      <w:hyperlink r:id="rId21" w:history="1">
        <w:r w:rsidR="022250B6" w:rsidRPr="7A41FF20">
          <w:rPr>
            <w:rStyle w:val="Hperlink"/>
          </w:rPr>
          <w:t>Keskmine brutokuupalk | Statistikaamet</w:t>
        </w:r>
      </w:hyperlink>
      <w:r w:rsidR="009B3DC0">
        <w:t>.</w:t>
      </w:r>
    </w:p>
    <w:p w14:paraId="5D40A2CD" w14:textId="2B4E1E3B" w:rsidR="7A41FF20" w:rsidRDefault="7A41FF20" w:rsidP="7A41FF20">
      <w:pPr>
        <w:pStyle w:val="Allmrkusetekst"/>
      </w:pPr>
    </w:p>
  </w:footnote>
  <w:footnote w:id="32">
    <w:p w14:paraId="25F2BCA9" w14:textId="73C42255" w:rsidR="00746FC3" w:rsidRPr="003B7CB5" w:rsidRDefault="00746FC3" w:rsidP="003B7CB5">
      <w:pPr>
        <w:pStyle w:val="Vahedeta"/>
        <w:jc w:val="both"/>
        <w:rPr>
          <w:rFonts w:ascii="Times New Roman" w:hAnsi="Times New Roman"/>
          <w:color w:val="FF0000"/>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w:t>
      </w:r>
      <w:r w:rsidRPr="003B7CB5">
        <w:rPr>
          <w:rFonts w:ascii="Times New Roman" w:hAnsi="Times New Roman"/>
          <w:sz w:val="20"/>
          <w:szCs w:val="20"/>
        </w:rPr>
        <w:t>Kõve, V., jt. Tsiviilkohtumenetluse seadustik II. Kommenteeritud väljaanne. – Juura, 2017, lk</w:t>
      </w:r>
      <w:r w:rsidR="00F81B9B" w:rsidRPr="003B7CB5">
        <w:rPr>
          <w:rFonts w:ascii="Times New Roman" w:hAnsi="Times New Roman"/>
          <w:sz w:val="20"/>
          <w:szCs w:val="20"/>
        </w:rPr>
        <w:t xml:space="preserve"> 822</w:t>
      </w:r>
      <w:r w:rsidRPr="003B7CB5">
        <w:rPr>
          <w:rFonts w:ascii="Times New Roman" w:hAnsi="Times New Roman"/>
          <w:sz w:val="20"/>
          <w:szCs w:val="20"/>
        </w:rPr>
        <w:t>.</w:t>
      </w:r>
    </w:p>
  </w:footnote>
  <w:footnote w:id="33">
    <w:p w14:paraId="08439D19" w14:textId="5EE4DB2B" w:rsidR="00746FC3" w:rsidRPr="003B7CB5" w:rsidRDefault="00746FC3"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Samas l</w:t>
      </w:r>
      <w:r w:rsidR="00F81B9B" w:rsidRPr="003B7CB5">
        <w:rPr>
          <w:rFonts w:ascii="Times New Roman" w:hAnsi="Times New Roman"/>
          <w:sz w:val="20"/>
          <w:szCs w:val="20"/>
        </w:rPr>
        <w:t>k 824.</w:t>
      </w:r>
    </w:p>
  </w:footnote>
  <w:footnote w:id="34">
    <w:p w14:paraId="0751E3CA" w14:textId="3C26AE3F" w:rsidR="00E44274" w:rsidRPr="003B7CB5" w:rsidRDefault="00E44274" w:rsidP="003B7CB5">
      <w:pPr>
        <w:pStyle w:val="Allmrkusetekst"/>
        <w:jc w:val="both"/>
        <w:rPr>
          <w:rFonts w:ascii="Times New Roman" w:hAnsi="Times New Roman" w:cs="Times New Roman"/>
        </w:rPr>
      </w:pPr>
      <w:r w:rsidRPr="003B7CB5">
        <w:rPr>
          <w:rStyle w:val="Allmrkuseviide"/>
          <w:rFonts w:ascii="Times New Roman" w:hAnsi="Times New Roman"/>
        </w:rPr>
        <w:footnoteRef/>
      </w:r>
      <w:r w:rsidRPr="003B7CB5">
        <w:rPr>
          <w:rFonts w:ascii="Times New Roman" w:hAnsi="Times New Roman" w:cs="Times New Roman"/>
        </w:rPr>
        <w:t xml:space="preserve"> </w:t>
      </w:r>
      <w:r w:rsidRPr="003B7CB5">
        <w:rPr>
          <w:rFonts w:ascii="Times New Roman" w:eastAsia="Times New Roman" w:hAnsi="Times New Roman" w:cs="Times New Roman"/>
        </w:rPr>
        <w:t>Kõve, V., jt. Tsiviilkohtumenetluse seadustik I. Kommenteeritud väljaanne. – Juura, 2017, l</w:t>
      </w:r>
      <w:r w:rsidR="00F81B9B" w:rsidRPr="003B7CB5">
        <w:rPr>
          <w:rFonts w:ascii="Times New Roman" w:eastAsia="Times New Roman" w:hAnsi="Times New Roman" w:cs="Times New Roman"/>
        </w:rPr>
        <w:t>k 1281.</w:t>
      </w:r>
    </w:p>
  </w:footnote>
  <w:footnote w:id="35">
    <w:p w14:paraId="06BAC0A8" w14:textId="70DE343A" w:rsidR="005D59B0" w:rsidRPr="003B7CB5" w:rsidRDefault="005D59B0" w:rsidP="003B7CB5">
      <w:pPr>
        <w:pStyle w:val="Vahedeta"/>
        <w:jc w:val="both"/>
        <w:rPr>
          <w:rFonts w:ascii="Times New Roman" w:hAnsi="Times New Roman"/>
          <w:sz w:val="20"/>
          <w:szCs w:val="20"/>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Vt </w:t>
      </w:r>
      <w:r w:rsidRPr="003B7CB5">
        <w:rPr>
          <w:rFonts w:ascii="Times New Roman" w:hAnsi="Times New Roman"/>
          <w:sz w:val="20"/>
          <w:szCs w:val="20"/>
        </w:rPr>
        <w:t xml:space="preserve">RKTKm </w:t>
      </w:r>
      <w:hyperlink r:id="rId22" w:history="1">
        <w:r w:rsidR="001126C9" w:rsidRPr="003B7CB5">
          <w:rPr>
            <w:rStyle w:val="Hperlink"/>
            <w:rFonts w:ascii="Times New Roman" w:hAnsi="Times New Roman"/>
            <w:sz w:val="20"/>
            <w:szCs w:val="20"/>
          </w:rPr>
          <w:t>26.04.2017 nr 3-2-1-34-17</w:t>
        </w:r>
      </w:hyperlink>
      <w:r w:rsidR="001126C9" w:rsidRPr="003B7CB5">
        <w:rPr>
          <w:rFonts w:ascii="Times New Roman" w:hAnsi="Times New Roman"/>
          <w:sz w:val="20"/>
          <w:szCs w:val="20"/>
        </w:rPr>
        <w:t xml:space="preserve">, </w:t>
      </w:r>
      <w:r w:rsidRPr="003B7CB5">
        <w:rPr>
          <w:rFonts w:ascii="Times New Roman" w:hAnsi="Times New Roman"/>
          <w:sz w:val="20"/>
          <w:szCs w:val="20"/>
        </w:rPr>
        <w:t>p</w:t>
      </w:r>
      <w:r w:rsidR="001126C9" w:rsidRPr="003B7CB5">
        <w:rPr>
          <w:rFonts w:ascii="Times New Roman" w:hAnsi="Times New Roman"/>
          <w:sz w:val="20"/>
          <w:szCs w:val="20"/>
        </w:rPr>
        <w:t xml:space="preserve"> </w:t>
      </w:r>
      <w:r w:rsidRPr="003B7CB5">
        <w:rPr>
          <w:rFonts w:ascii="Times New Roman" w:hAnsi="Times New Roman"/>
          <w:sz w:val="20"/>
          <w:szCs w:val="20"/>
        </w:rPr>
        <w:t>13</w:t>
      </w:r>
      <w:r w:rsidR="001126C9" w:rsidRPr="003B7CB5">
        <w:rPr>
          <w:rFonts w:ascii="Times New Roman" w:hAnsi="Times New Roman"/>
          <w:sz w:val="20"/>
          <w:szCs w:val="20"/>
        </w:rPr>
        <w:t>.</w:t>
      </w:r>
    </w:p>
  </w:footnote>
  <w:footnote w:id="36">
    <w:p w14:paraId="10316386" w14:textId="752A0BC6" w:rsidR="001126C9" w:rsidRPr="003B7CB5" w:rsidRDefault="001126C9" w:rsidP="003B7CB5">
      <w:pPr>
        <w:pStyle w:val="Vahedeta"/>
        <w:jc w:val="both"/>
        <w:rPr>
          <w:rFonts w:ascii="Times New Roman" w:hAnsi="Times New Roman"/>
        </w:rPr>
      </w:pPr>
      <w:r w:rsidRPr="003B7CB5">
        <w:rPr>
          <w:rStyle w:val="Allmrkuseviide"/>
          <w:rFonts w:ascii="Times New Roman" w:hAnsi="Times New Roman"/>
          <w:sz w:val="20"/>
          <w:szCs w:val="20"/>
        </w:rPr>
        <w:footnoteRef/>
      </w:r>
      <w:r w:rsidRPr="003B7CB5">
        <w:rPr>
          <w:rFonts w:ascii="Times New Roman" w:hAnsi="Times New Roman"/>
          <w:sz w:val="20"/>
          <w:szCs w:val="20"/>
        </w:rPr>
        <w:t xml:space="preserve"> Kohus lähtub tasaarvestamisel </w:t>
      </w:r>
      <w:r w:rsidRPr="003B7CB5">
        <w:rPr>
          <w:rFonts w:ascii="Times New Roman" w:hAnsi="Times New Roman"/>
          <w:sz w:val="20"/>
          <w:szCs w:val="20"/>
        </w:rPr>
        <w:t>TsMS §</w:t>
      </w:r>
      <w:r w:rsidR="006D770F">
        <w:rPr>
          <w:rFonts w:ascii="Times New Roman" w:hAnsi="Times New Roman"/>
          <w:sz w:val="20"/>
          <w:szCs w:val="20"/>
        </w:rPr>
        <w:t>-st</w:t>
      </w:r>
      <w:r w:rsidRPr="003B7CB5">
        <w:rPr>
          <w:rFonts w:ascii="Times New Roman" w:hAnsi="Times New Roman"/>
          <w:sz w:val="20"/>
          <w:szCs w:val="20"/>
        </w:rPr>
        <w:t xml:space="preserve"> 445. TsMS kommenteeritud väljaande kohaselt § 445 lõike 1 teine lause põhineb arusaadaval menetlusökonoomilisel põhimõttel, et otstarbetu ning kulukas oleks ühe kohtulahendi põhjal alustada kahte täitemenetlust, kui lahendis on nii hageja kui ka kostja nõuded teatud ulatuses rahuldatud. Selle asemel tuleb kohtul teha otsuse resolutsioonis tasaarvestus, mille tulemusel tekib kohtulahend kui täitedokument vaid ühe menetlusosalise kasuks. Tasaarvestuse tulemusena lõpevad poolte kohustused kattuvas osas. Sellest tulenevalt mõistab kohus kohtuotsusega välja vaid summa, mida pool on kohustatud maksma pärast nõuete tasaarvestamist. Vastastikuste rahaliste nõuete lahendamisel tühise tehingu tagasitäitmisel alusetu rikastumise sätete järgi või nt lepingust taganemisel saab nõuded lugeda vastastikku tasaarvestatuks ja nõuda otsuse resolutsiooniga välja üksnes nõuete vahe sellelt poolelt, kelle kahjuks jääk jääb. Selleks ei ole poolel vaja teha eraldi tasaarvestusavaldust. Vt ka RKTKo </w:t>
      </w:r>
      <w:hyperlink r:id="rId23" w:history="1">
        <w:r w:rsidRPr="003B7CB5">
          <w:rPr>
            <w:rStyle w:val="Hperlink"/>
            <w:rFonts w:ascii="Times New Roman" w:hAnsi="Times New Roman"/>
            <w:sz w:val="20"/>
            <w:szCs w:val="20"/>
          </w:rPr>
          <w:t>23.11.2016 nr 3-2-1-112-16</w:t>
        </w:r>
      </w:hyperlink>
      <w:r w:rsidRPr="003B7CB5">
        <w:rPr>
          <w:rFonts w:ascii="Times New Roman" w:hAnsi="Times New Roman"/>
          <w:sz w:val="20"/>
          <w:szCs w:val="20"/>
        </w:rPr>
        <w:t xml:space="preserve"> p-d 22 ja 23: Otsustused hagi ja vastuhagi rahuldamise kohta peavad olema kajastatud kohtulahendi resolutsioonis ning juhul, kui rahuldati tasaarvestuslik vastuhagi (TsMS § 373 lg 1 p 3 ja § 445 lg 1 esimene lause), tuleb kohtulahendi resolutsioonis teha eraldi otsustus tasaarvestuse kohta ja märkida kumma poole kasuks ja missuguses ulatuses hagi või vastuhagi pärast tasaarvestuse tegemist rahuldatakse.</w:t>
      </w:r>
    </w:p>
  </w:footnote>
  <w:footnote w:id="37">
    <w:p w14:paraId="7CA6EDE0" w14:textId="77777777" w:rsidR="005279C5" w:rsidRDefault="005279C5" w:rsidP="005279C5">
      <w:pPr>
        <w:pStyle w:val="Lpumrkusetekst"/>
        <w:rPr>
          <w:rFonts w:ascii="Calibri" w:hAnsi="Calibri"/>
        </w:rPr>
      </w:pPr>
      <w:r>
        <w:rPr>
          <w:rStyle w:val="Allmrkuseviide"/>
          <w:rFonts w:ascii="Arial" w:hAnsi="Arial" w:cs="Arial"/>
          <w:sz w:val="18"/>
          <w:szCs w:val="18"/>
        </w:rPr>
        <w:footnoteRef/>
      </w:r>
      <w:r>
        <w:rPr>
          <w:rFonts w:ascii="Arial" w:hAnsi="Arial" w:cs="Arial"/>
          <w:sz w:val="18"/>
          <w:szCs w:val="18"/>
        </w:rPr>
        <w:t xml:space="preserve"> </w:t>
      </w:r>
      <w:hyperlink r:id="rId24" w:history="1">
        <w:r>
          <w:rPr>
            <w:rStyle w:val="Hperlink"/>
            <w:rFonts w:ascii="Arial" w:hAnsi="Arial" w:cs="Arial"/>
            <w:sz w:val="18"/>
            <w:szCs w:val="18"/>
          </w:rPr>
          <w:t>http://eur-lex.europa.eu/legal-content/ET/TXT/?uri=CELEX%3A12012P%2FTXT</w:t>
        </w:r>
      </w:hyperlink>
      <w:r>
        <w:rPr>
          <w:rFonts w:ascii="Arial" w:hAnsi="Arial" w:cs="Arial"/>
          <w:sz w:val="18"/>
          <w:szCs w:val="18"/>
        </w:rPr>
        <w:t xml:space="preserve"> </w:t>
      </w:r>
    </w:p>
  </w:footnote>
  <w:footnote w:id="38">
    <w:p w14:paraId="31A21CC6" w14:textId="77777777" w:rsidR="00764ED8" w:rsidRDefault="00764ED8" w:rsidP="00764ED8">
      <w:pPr>
        <w:pStyle w:val="Allmrkusetekst"/>
      </w:pPr>
      <w:r>
        <w:rPr>
          <w:rStyle w:val="Allmrkuseviide"/>
        </w:rPr>
        <w:footnoteRef/>
      </w:r>
      <w:r>
        <w:t xml:space="preserve"> Justiitsministeerium. 28.06.2023. Töövaidluste lahendamise analüüs. </w:t>
      </w:r>
      <w:hyperlink r:id="rId25" w:history="1">
        <w:r w:rsidRPr="00D35FD5">
          <w:rPr>
            <w:rStyle w:val="Hperlink"/>
          </w:rPr>
          <w:t>Töövaidluste lahendamise analüüs.pdf</w:t>
        </w:r>
      </w:hyperlink>
      <w:r>
        <w:t>.</w:t>
      </w:r>
    </w:p>
  </w:footnote>
  <w:footnote w:id="39">
    <w:p w14:paraId="3336B6B7" w14:textId="77777777" w:rsidR="00764ED8" w:rsidRDefault="00764ED8" w:rsidP="00764ED8">
      <w:pPr>
        <w:pStyle w:val="Allmrkusetekst"/>
      </w:pPr>
      <w:r>
        <w:rPr>
          <w:rStyle w:val="Allmrkuseviide"/>
        </w:rPr>
        <w:footnoteRef/>
      </w:r>
      <w:r>
        <w:t xml:space="preserve"> </w:t>
      </w:r>
      <w:hyperlink r:id="rId26" w:history="1">
        <w:r w:rsidRPr="00ED016A">
          <w:rPr>
            <w:rStyle w:val="Hperlink"/>
          </w:rPr>
          <w:t>Tööinspektsiooni statistika</w:t>
        </w:r>
      </w:hyperlink>
      <w:r>
        <w:t>, töövaidlused tabelina 2005</w:t>
      </w:r>
      <w:r>
        <w:rPr>
          <w:rFonts w:cs="Times New Roman"/>
        </w:rPr>
        <w:t>–</w:t>
      </w:r>
      <w:r>
        <w:t>2024.</w:t>
      </w:r>
    </w:p>
  </w:footnote>
  <w:footnote w:id="40">
    <w:p w14:paraId="550C5BB4" w14:textId="77777777" w:rsidR="00764ED8" w:rsidRDefault="00764ED8" w:rsidP="00764ED8">
      <w:pPr>
        <w:pStyle w:val="Allmrkusetekst"/>
      </w:pPr>
      <w:r>
        <w:rPr>
          <w:rStyle w:val="Allmrkuseviide"/>
        </w:rPr>
        <w:footnoteRef/>
      </w:r>
      <w:r>
        <w:t xml:space="preserve"> </w:t>
      </w:r>
      <w:hyperlink r:id="rId27" w:history="1">
        <w:r w:rsidRPr="00075BE5">
          <w:rPr>
            <w:rStyle w:val="Hperlink"/>
          </w:rPr>
          <w:t>Tsiviilasjad maakohtus</w:t>
        </w:r>
      </w:hyperlink>
      <w:r>
        <w:t>, tsiviilasja statistiline kategooria: tööõigusasjad.</w:t>
      </w:r>
    </w:p>
  </w:footnote>
  <w:footnote w:id="41">
    <w:p w14:paraId="5626DE55" w14:textId="77777777" w:rsidR="00764ED8" w:rsidRDefault="00764ED8" w:rsidP="00764ED8">
      <w:pPr>
        <w:pStyle w:val="Allmrkusetekst"/>
      </w:pPr>
      <w:r>
        <w:rPr>
          <w:rStyle w:val="Allmrkuseviide"/>
        </w:rPr>
        <w:footnoteRef/>
      </w:r>
      <w:r>
        <w:t xml:space="preserve"> </w:t>
      </w:r>
      <w:hyperlink r:id="rId28" w:history="1">
        <w:r w:rsidRPr="00075BE5">
          <w:rPr>
            <w:rStyle w:val="Hperlink"/>
          </w:rPr>
          <w:t>Tsiviilasjad maakohtus</w:t>
        </w:r>
      </w:hyperlink>
      <w:r>
        <w:t>, tsiviilasja statistiline kategooria: tööõigusasjad.</w:t>
      </w:r>
    </w:p>
  </w:footnote>
  <w:footnote w:id="42">
    <w:p w14:paraId="2C2C49D5" w14:textId="77777777" w:rsidR="00764ED8" w:rsidRDefault="00764ED8" w:rsidP="00764ED8">
      <w:pPr>
        <w:pStyle w:val="Allmrkusetekst"/>
      </w:pPr>
      <w:r>
        <w:rPr>
          <w:rStyle w:val="Allmrkuseviide"/>
        </w:rPr>
        <w:footnoteRef/>
      </w:r>
      <w:r>
        <w:t xml:space="preserve"> </w:t>
      </w:r>
      <w:hyperlink r:id="rId29" w:history="1">
        <w:r w:rsidRPr="00A04777">
          <w:rPr>
            <w:rStyle w:val="Hperlink"/>
          </w:rPr>
          <w:t>Tööinspektsiooni statistika</w:t>
        </w:r>
      </w:hyperlink>
      <w:r>
        <w:t xml:space="preserve">, </w:t>
      </w:r>
      <w:r w:rsidRPr="00A04777">
        <w:t>Töövaidlused aastatel 2014</w:t>
      </w:r>
      <w:r>
        <w:rPr>
          <w:rFonts w:cs="Times New Roman"/>
        </w:rPr>
        <w:t>–</w:t>
      </w:r>
      <w:r w:rsidRPr="00A04777">
        <w:t>2024</w:t>
      </w:r>
      <w:r>
        <w:t>.</w:t>
      </w:r>
    </w:p>
  </w:footnote>
  <w:footnote w:id="43">
    <w:p w14:paraId="3A1939E2" w14:textId="77777777" w:rsidR="00764ED8" w:rsidRDefault="00764ED8" w:rsidP="00764ED8">
      <w:pPr>
        <w:pStyle w:val="Allmrkusetekst"/>
      </w:pPr>
      <w:r>
        <w:rPr>
          <w:rStyle w:val="Allmrkuseviide"/>
        </w:rPr>
        <w:footnoteRef/>
      </w:r>
      <w:r>
        <w:t xml:space="preserve"> </w:t>
      </w:r>
      <w:hyperlink r:id="rId30" w:history="1">
        <w:r w:rsidRPr="00075BE5">
          <w:rPr>
            <w:rStyle w:val="Hperlink"/>
          </w:rPr>
          <w:t>Tsiviilasjad maakohtus</w:t>
        </w:r>
      </w:hyperlink>
      <w:r>
        <w:t>, tsiviilasja statistiline kategooria: tööõigusasjad.</w:t>
      </w:r>
    </w:p>
  </w:footnote>
  <w:footnote w:id="44">
    <w:p w14:paraId="74CE7435" w14:textId="77777777" w:rsidR="00764ED8" w:rsidRDefault="00764ED8" w:rsidP="00764ED8">
      <w:pPr>
        <w:pStyle w:val="Allmrkusetekst"/>
      </w:pPr>
      <w:r>
        <w:rPr>
          <w:rStyle w:val="Allmrkuseviide"/>
        </w:rPr>
        <w:footnoteRef/>
      </w:r>
      <w:r>
        <w:t xml:space="preserve"> </w:t>
      </w:r>
      <w:r w:rsidRPr="003E6E52">
        <w:t xml:space="preserve">Silja </w:t>
      </w:r>
      <w:r w:rsidRPr="003E6E52">
        <w:t>Lassur ja Andres Viia, SA Kutsekoda</w:t>
      </w:r>
      <w:r>
        <w:t xml:space="preserve">. 2025. Välistööjõu vajadus aastani 2025. </w:t>
      </w:r>
      <w:hyperlink r:id="rId31" w:anchor="ptk-3" w:history="1">
        <w:r w:rsidRPr="003E6E52">
          <w:rPr>
            <w:rStyle w:val="Hperlink"/>
          </w:rPr>
          <w:t>Välistööjõud | OSKA uuringud</w:t>
        </w:r>
      </w:hyperlink>
      <w:r>
        <w:t>.</w:t>
      </w:r>
    </w:p>
  </w:footnote>
  <w:footnote w:id="45">
    <w:p w14:paraId="2F4CFEAE" w14:textId="77777777" w:rsidR="00764ED8" w:rsidRDefault="00764ED8" w:rsidP="00764ED8">
      <w:pPr>
        <w:pStyle w:val="Allmrkusetekst"/>
      </w:pPr>
      <w:r>
        <w:rPr>
          <w:rStyle w:val="Allmrkuseviide"/>
        </w:rPr>
        <w:footnoteRef/>
      </w:r>
      <w:r>
        <w:t xml:space="preserve"> OSKA metoodika kohaselt </w:t>
      </w:r>
      <w:r w:rsidRPr="008F3616">
        <w:t xml:space="preserve">käsitletakse </w:t>
      </w:r>
      <w:r>
        <w:t xml:space="preserve">analüüsis </w:t>
      </w:r>
      <w:r w:rsidRPr="008F3616">
        <w:t>välistööjõudu, kel on kehtiv Eestis tähtajalise viibimise, elamise ja töötamise alus ning kes aasta jooksul on vähemalt ühe päeva ametlikult Eestis töötanud</w:t>
      </w:r>
      <w:r>
        <w:t xml:space="preserve">. Mõjude analüüsis on OSKA metoodika eeskujul analüüsist välja jäetud pikaajalise elamisloa/elamisõigusega inimesed, kuivõrd </w:t>
      </w:r>
      <w:r w:rsidRPr="00274639">
        <w:t>ne</w:t>
      </w:r>
      <w:r>
        <w:t>ed</w:t>
      </w:r>
      <w:r w:rsidRPr="00274639">
        <w:t xml:space="preserve"> on peamiselt nn halli passi omanikud ehk määratlemata kodakondsusega isikud </w:t>
      </w:r>
      <w:r>
        <w:t>ning</w:t>
      </w:r>
      <w:r w:rsidRPr="00274639">
        <w:t xml:space="preserve"> Vene</w:t>
      </w:r>
      <w:r>
        <w:t>maa</w:t>
      </w:r>
      <w:r w:rsidRPr="00274639">
        <w:t xml:space="preserve"> Föderatsiooni kodakondsusega </w:t>
      </w:r>
      <w:r>
        <w:t>inimesed,</w:t>
      </w:r>
      <w:r w:rsidRPr="00274639">
        <w:t xml:space="preserve"> kes elavad Eestis pikaajalise elaniku elamisloa alusel</w:t>
      </w:r>
      <w:r>
        <w:t xml:space="preserve"> ning suure tõenäosusega muudatuse sihtrühma ei kuulu.</w:t>
      </w:r>
    </w:p>
  </w:footnote>
  <w:footnote w:id="46">
    <w:p w14:paraId="37D32291" w14:textId="77777777" w:rsidR="00764ED8" w:rsidRDefault="00764ED8" w:rsidP="00764ED8">
      <w:pPr>
        <w:pStyle w:val="Allmrkusetekst"/>
      </w:pPr>
      <w:r>
        <w:rPr>
          <w:rStyle w:val="Allmrkuseviide"/>
        </w:rPr>
        <w:footnoteRef/>
      </w:r>
      <w:r>
        <w:t xml:space="preserve"> </w:t>
      </w:r>
      <w:r w:rsidRPr="003E6E52">
        <w:t xml:space="preserve">Silja </w:t>
      </w:r>
      <w:r w:rsidRPr="003E6E52">
        <w:t>Lassur ja Andres Viia, SA Kutsekoda</w:t>
      </w:r>
      <w:r>
        <w:t xml:space="preserve">. 2025. Välistööjõu vajadus aastani 2025. </w:t>
      </w:r>
      <w:hyperlink r:id="rId32" w:anchor="ptk-3" w:history="1">
        <w:r w:rsidRPr="003E6E52">
          <w:rPr>
            <w:rStyle w:val="Hperlink"/>
          </w:rPr>
          <w:t>Välistööjõud | OSKA uuringud</w:t>
        </w:r>
      </w:hyperlink>
      <w:r>
        <w:t>.</w:t>
      </w:r>
    </w:p>
  </w:footnote>
  <w:footnote w:id="47">
    <w:p w14:paraId="39E1E7D9" w14:textId="77777777" w:rsidR="00764ED8" w:rsidRDefault="00764ED8" w:rsidP="00764ED8">
      <w:pPr>
        <w:pStyle w:val="Allmrkusetekst"/>
      </w:pPr>
      <w:r>
        <w:rPr>
          <w:rStyle w:val="Allmrkuseviide"/>
        </w:rPr>
        <w:footnoteRef/>
      </w:r>
      <w:r>
        <w:t xml:space="preserve"> Justiitsministeerium. 28.06.2023. Töövaidluste lahendamise analüüs. </w:t>
      </w:r>
      <w:hyperlink r:id="rId33" w:history="1">
        <w:r w:rsidRPr="00D35FD5">
          <w:rPr>
            <w:rStyle w:val="Hperlink"/>
          </w:rPr>
          <w:t>Töövaidluste lahendamise analüüs.pdf</w:t>
        </w:r>
      </w:hyperlink>
      <w:r>
        <w:t>.</w:t>
      </w:r>
    </w:p>
  </w:footnote>
  <w:footnote w:id="48">
    <w:p w14:paraId="2A883B23" w14:textId="77777777" w:rsidR="00764ED8" w:rsidRDefault="00764ED8" w:rsidP="00764ED8">
      <w:pPr>
        <w:pStyle w:val="Allmrkusetekst"/>
      </w:pPr>
      <w:r>
        <w:rPr>
          <w:rStyle w:val="Allmrkuseviide"/>
        </w:rPr>
        <w:footnoteRef/>
      </w:r>
      <w:r>
        <w:t xml:space="preserve"> </w:t>
      </w:r>
      <w:hyperlink r:id="rId34" w:history="1">
        <w:r w:rsidRPr="00FD324C">
          <w:rPr>
            <w:rStyle w:val="Hperlink"/>
          </w:rPr>
          <w:t>Kohtunikkond 2025. aasta alguses - Kohtute aastaraamat</w:t>
        </w:r>
      </w:hyperlink>
      <w:r>
        <w:t>.</w:t>
      </w:r>
    </w:p>
  </w:footnote>
  <w:footnote w:id="49">
    <w:p w14:paraId="4751763F" w14:textId="77777777" w:rsidR="00764ED8" w:rsidRDefault="00764ED8" w:rsidP="00764ED8">
      <w:pPr>
        <w:pStyle w:val="Allmrkusetekst"/>
      </w:pPr>
      <w:r>
        <w:rPr>
          <w:rStyle w:val="Allmrkuseviide"/>
        </w:rPr>
        <w:footnoteRef/>
      </w:r>
      <w:r>
        <w:t xml:space="preserve"> Justiitsministeerium. 28.06.2023. Töövaidluste lahendamise analüüs. </w:t>
      </w:r>
      <w:hyperlink r:id="rId35" w:history="1">
        <w:r w:rsidRPr="00D35FD5">
          <w:rPr>
            <w:rStyle w:val="Hperlink"/>
          </w:rPr>
          <w:t>Töövaidluste lahendamise analüüs.pdf</w:t>
        </w:r>
      </w:hyperlink>
      <w:r>
        <w:t>.</w:t>
      </w:r>
    </w:p>
  </w:footnote>
  <w:footnote w:id="50">
    <w:p w14:paraId="1B322222" w14:textId="77777777" w:rsidR="00764ED8" w:rsidRPr="00873411" w:rsidRDefault="00764ED8" w:rsidP="00764ED8">
      <w:pPr>
        <w:pStyle w:val="Allmrkusetekst"/>
      </w:pPr>
      <w:r>
        <w:rPr>
          <w:rStyle w:val="Allmrkuseviide"/>
        </w:rPr>
        <w:footnoteRef/>
      </w:r>
      <w:r>
        <w:t xml:space="preserve"> </w:t>
      </w:r>
      <w:hyperlink r:id="rId36" w:history="1">
        <w:r w:rsidRPr="00873411">
          <w:rPr>
            <w:rStyle w:val="Hperlink"/>
          </w:rPr>
          <w:t>Maa-, haldus- ja ringkonnakohtute 2024. aasta menetlusstatistika töökoormusmetoodika põhimõtete alusel - Kohtute aastaraamat</w:t>
        </w:r>
      </w:hyperlink>
      <w:r>
        <w:t>.</w:t>
      </w:r>
    </w:p>
    <w:p w14:paraId="6D54449F" w14:textId="77777777" w:rsidR="00764ED8" w:rsidRDefault="00764ED8" w:rsidP="00764ED8">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9E371D7" w14:paraId="21CB4D31" w14:textId="77777777" w:rsidTr="29E371D7">
      <w:trPr>
        <w:trHeight w:val="300"/>
      </w:trPr>
      <w:tc>
        <w:tcPr>
          <w:tcW w:w="3020" w:type="dxa"/>
        </w:tcPr>
        <w:p w14:paraId="31B087BA" w14:textId="6E33F4FC" w:rsidR="29E371D7" w:rsidRDefault="29E371D7" w:rsidP="29E371D7">
          <w:pPr>
            <w:pStyle w:val="Pis"/>
            <w:ind w:left="-115"/>
          </w:pPr>
        </w:p>
      </w:tc>
      <w:tc>
        <w:tcPr>
          <w:tcW w:w="3020" w:type="dxa"/>
        </w:tcPr>
        <w:p w14:paraId="10165F58" w14:textId="7809907B" w:rsidR="29E371D7" w:rsidRDefault="29E371D7" w:rsidP="29E371D7">
          <w:pPr>
            <w:pStyle w:val="Pis"/>
            <w:jc w:val="center"/>
          </w:pPr>
        </w:p>
      </w:tc>
      <w:tc>
        <w:tcPr>
          <w:tcW w:w="3020" w:type="dxa"/>
        </w:tcPr>
        <w:p w14:paraId="6B838123" w14:textId="20C6A993" w:rsidR="29E371D7" w:rsidRDefault="29E371D7" w:rsidP="29E371D7">
          <w:pPr>
            <w:pStyle w:val="Pis"/>
            <w:ind w:right="-115"/>
            <w:jc w:val="right"/>
          </w:pPr>
        </w:p>
      </w:tc>
    </w:tr>
  </w:tbl>
  <w:p w14:paraId="73B554E5" w14:textId="7587C34F" w:rsidR="00315D5D" w:rsidRDefault="00315D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17AB6"/>
    <w:multiLevelType w:val="hybridMultilevel"/>
    <w:tmpl w:val="93F6CA06"/>
    <w:lvl w:ilvl="0" w:tplc="40FC5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E6760A"/>
    <w:multiLevelType w:val="hybridMultilevel"/>
    <w:tmpl w:val="736425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EE5CC0"/>
    <w:multiLevelType w:val="hybridMultilevel"/>
    <w:tmpl w:val="EA0A21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941052"/>
    <w:multiLevelType w:val="hybridMultilevel"/>
    <w:tmpl w:val="88EE86C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5B09F0"/>
    <w:multiLevelType w:val="multilevel"/>
    <w:tmpl w:val="DEDC4FE2"/>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AF08C2"/>
    <w:multiLevelType w:val="multilevel"/>
    <w:tmpl w:val="39E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1362D3"/>
    <w:multiLevelType w:val="multilevel"/>
    <w:tmpl w:val="51F80F6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AA9626F"/>
    <w:multiLevelType w:val="hybridMultilevel"/>
    <w:tmpl w:val="0054037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6D71E5"/>
    <w:multiLevelType w:val="hybridMultilevel"/>
    <w:tmpl w:val="6C161D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C3CCB"/>
    <w:multiLevelType w:val="hybridMultilevel"/>
    <w:tmpl w:val="D78EEDEC"/>
    <w:lvl w:ilvl="0" w:tplc="17AEC8C8">
      <w:start w:val="1"/>
      <w:numFmt w:val="lowerLetter"/>
      <w:lvlText w:val="%1)"/>
      <w:lvlJc w:val="left"/>
      <w:pPr>
        <w:ind w:left="720" w:hanging="360"/>
      </w:pPr>
    </w:lvl>
    <w:lvl w:ilvl="1" w:tplc="29ACF8B6">
      <w:start w:val="1"/>
      <w:numFmt w:val="lowerLetter"/>
      <w:lvlText w:val="%2)"/>
      <w:lvlJc w:val="left"/>
      <w:pPr>
        <w:ind w:left="720" w:hanging="360"/>
      </w:pPr>
    </w:lvl>
    <w:lvl w:ilvl="2" w:tplc="F28471CA">
      <w:start w:val="1"/>
      <w:numFmt w:val="lowerLetter"/>
      <w:lvlText w:val="%3)"/>
      <w:lvlJc w:val="left"/>
      <w:pPr>
        <w:ind w:left="720" w:hanging="360"/>
      </w:pPr>
    </w:lvl>
    <w:lvl w:ilvl="3" w:tplc="B8809B62">
      <w:start w:val="1"/>
      <w:numFmt w:val="lowerLetter"/>
      <w:lvlText w:val="%4)"/>
      <w:lvlJc w:val="left"/>
      <w:pPr>
        <w:ind w:left="720" w:hanging="360"/>
      </w:pPr>
    </w:lvl>
    <w:lvl w:ilvl="4" w:tplc="8272E2A0">
      <w:start w:val="1"/>
      <w:numFmt w:val="lowerLetter"/>
      <w:lvlText w:val="%5)"/>
      <w:lvlJc w:val="left"/>
      <w:pPr>
        <w:ind w:left="720" w:hanging="360"/>
      </w:pPr>
    </w:lvl>
    <w:lvl w:ilvl="5" w:tplc="B4C47A1A">
      <w:start w:val="1"/>
      <w:numFmt w:val="lowerLetter"/>
      <w:lvlText w:val="%6)"/>
      <w:lvlJc w:val="left"/>
      <w:pPr>
        <w:ind w:left="720" w:hanging="360"/>
      </w:pPr>
    </w:lvl>
    <w:lvl w:ilvl="6" w:tplc="D2A0CD18">
      <w:start w:val="1"/>
      <w:numFmt w:val="lowerLetter"/>
      <w:lvlText w:val="%7)"/>
      <w:lvlJc w:val="left"/>
      <w:pPr>
        <w:ind w:left="720" w:hanging="360"/>
      </w:pPr>
    </w:lvl>
    <w:lvl w:ilvl="7" w:tplc="906A9670">
      <w:start w:val="1"/>
      <w:numFmt w:val="lowerLetter"/>
      <w:lvlText w:val="%8)"/>
      <w:lvlJc w:val="left"/>
      <w:pPr>
        <w:ind w:left="720" w:hanging="360"/>
      </w:pPr>
    </w:lvl>
    <w:lvl w:ilvl="8" w:tplc="F080F9F6">
      <w:start w:val="1"/>
      <w:numFmt w:val="lowerLetter"/>
      <w:lvlText w:val="%9)"/>
      <w:lvlJc w:val="left"/>
      <w:pPr>
        <w:ind w:left="720" w:hanging="360"/>
      </w:pPr>
    </w:lvl>
  </w:abstractNum>
  <w:abstractNum w:abstractNumId="10" w15:restartNumberingAfterBreak="0">
    <w:nsid w:val="30375F9D"/>
    <w:multiLevelType w:val="multilevel"/>
    <w:tmpl w:val="8FE4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B672EA"/>
    <w:multiLevelType w:val="multilevel"/>
    <w:tmpl w:val="9FFE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A83BA7"/>
    <w:multiLevelType w:val="multilevel"/>
    <w:tmpl w:val="61E27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615794"/>
    <w:multiLevelType w:val="hybridMultilevel"/>
    <w:tmpl w:val="1B0E67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47392425"/>
    <w:multiLevelType w:val="hybridMultilevel"/>
    <w:tmpl w:val="675CC608"/>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89B2043"/>
    <w:multiLevelType w:val="multilevel"/>
    <w:tmpl w:val="BDFC1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C0533"/>
    <w:multiLevelType w:val="hybridMultilevel"/>
    <w:tmpl w:val="1E6C79BA"/>
    <w:lvl w:ilvl="0" w:tplc="1606423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D557A49"/>
    <w:multiLevelType w:val="multilevel"/>
    <w:tmpl w:val="4378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8974E7"/>
    <w:multiLevelType w:val="multilevel"/>
    <w:tmpl w:val="2BC22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1F1415"/>
    <w:multiLevelType w:val="multilevel"/>
    <w:tmpl w:val="3176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4C3405"/>
    <w:multiLevelType w:val="hybridMultilevel"/>
    <w:tmpl w:val="BDE0E3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75050A0"/>
    <w:multiLevelType w:val="hybridMultilevel"/>
    <w:tmpl w:val="A85AF2B0"/>
    <w:lvl w:ilvl="0" w:tplc="203AB04C">
      <w:start w:val="1"/>
      <w:numFmt w:val="decimal"/>
      <w:lvlText w:val="%1)"/>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9B12B60"/>
    <w:multiLevelType w:val="hybridMultilevel"/>
    <w:tmpl w:val="C338C80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1234F15"/>
    <w:multiLevelType w:val="hybridMultilevel"/>
    <w:tmpl w:val="96F257C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3A454FB"/>
    <w:multiLevelType w:val="multilevel"/>
    <w:tmpl w:val="CEA888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6482E74"/>
    <w:multiLevelType w:val="multilevel"/>
    <w:tmpl w:val="905A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BA62F5"/>
    <w:multiLevelType w:val="hybridMultilevel"/>
    <w:tmpl w:val="0246A2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A6734FC"/>
    <w:multiLevelType w:val="multilevel"/>
    <w:tmpl w:val="B5204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80386"/>
    <w:multiLevelType w:val="multilevel"/>
    <w:tmpl w:val="ADF8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C43C85"/>
    <w:multiLevelType w:val="hybridMultilevel"/>
    <w:tmpl w:val="ACEC660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0" w15:restartNumberingAfterBreak="0">
    <w:nsid w:val="799C2FEC"/>
    <w:multiLevelType w:val="multilevel"/>
    <w:tmpl w:val="484AA600"/>
    <w:lvl w:ilvl="0">
      <w:start w:val="202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7D587A05"/>
    <w:multiLevelType w:val="hybridMultilevel"/>
    <w:tmpl w:val="9B6AAE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696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9589943">
    <w:abstractNumId w:val="16"/>
  </w:num>
  <w:num w:numId="3" w16cid:durableId="996038637">
    <w:abstractNumId w:val="8"/>
  </w:num>
  <w:num w:numId="4" w16cid:durableId="1849101202">
    <w:abstractNumId w:val="31"/>
  </w:num>
  <w:num w:numId="5" w16cid:durableId="327707826">
    <w:abstractNumId w:val="2"/>
  </w:num>
  <w:num w:numId="6" w16cid:durableId="1110782990">
    <w:abstractNumId w:val="26"/>
  </w:num>
  <w:num w:numId="7" w16cid:durableId="1269850123">
    <w:abstractNumId w:val="7"/>
  </w:num>
  <w:num w:numId="8" w16cid:durableId="1002784725">
    <w:abstractNumId w:val="3"/>
  </w:num>
  <w:num w:numId="9" w16cid:durableId="370152437">
    <w:abstractNumId w:val="21"/>
  </w:num>
  <w:num w:numId="10" w16cid:durableId="1644506785">
    <w:abstractNumId w:val="22"/>
  </w:num>
  <w:num w:numId="11" w16cid:durableId="2131584863">
    <w:abstractNumId w:val="9"/>
  </w:num>
  <w:num w:numId="12" w16cid:durableId="6029837">
    <w:abstractNumId w:val="23"/>
  </w:num>
  <w:num w:numId="13" w16cid:durableId="17241327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5886082">
    <w:abstractNumId w:val="6"/>
  </w:num>
  <w:num w:numId="15" w16cid:durableId="1889802811">
    <w:abstractNumId w:val="1"/>
  </w:num>
  <w:num w:numId="16" w16cid:durableId="678777552">
    <w:abstractNumId w:val="10"/>
  </w:num>
  <w:num w:numId="17" w16cid:durableId="1789739931">
    <w:abstractNumId w:val="14"/>
  </w:num>
  <w:num w:numId="18" w16cid:durableId="1824078957">
    <w:abstractNumId w:val="30"/>
  </w:num>
  <w:num w:numId="19" w16cid:durableId="1998222401">
    <w:abstractNumId w:val="13"/>
  </w:num>
  <w:num w:numId="20" w16cid:durableId="155342111">
    <w:abstractNumId w:val="12"/>
  </w:num>
  <w:num w:numId="21" w16cid:durableId="1394037456">
    <w:abstractNumId w:val="4"/>
  </w:num>
  <w:num w:numId="22" w16cid:durableId="2141722221">
    <w:abstractNumId w:val="5"/>
  </w:num>
  <w:num w:numId="23" w16cid:durableId="1006247376">
    <w:abstractNumId w:val="18"/>
  </w:num>
  <w:num w:numId="24" w16cid:durableId="1721049606">
    <w:abstractNumId w:val="28"/>
  </w:num>
  <w:num w:numId="25" w16cid:durableId="1630932979">
    <w:abstractNumId w:val="11"/>
  </w:num>
  <w:num w:numId="26" w16cid:durableId="357632562">
    <w:abstractNumId w:val="19"/>
  </w:num>
  <w:num w:numId="27" w16cid:durableId="1896113415">
    <w:abstractNumId w:val="25"/>
  </w:num>
  <w:num w:numId="28" w16cid:durableId="1777942452">
    <w:abstractNumId w:val="15"/>
  </w:num>
  <w:num w:numId="29" w16cid:durableId="185601743">
    <w:abstractNumId w:val="17"/>
  </w:num>
  <w:num w:numId="30" w16cid:durableId="911084769">
    <w:abstractNumId w:val="27"/>
  </w:num>
  <w:num w:numId="31" w16cid:durableId="563612418">
    <w:abstractNumId w:val="20"/>
  </w:num>
  <w:num w:numId="32" w16cid:durableId="128183484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C89"/>
    <w:rsid w:val="00000C5F"/>
    <w:rsid w:val="0000124D"/>
    <w:rsid w:val="00001267"/>
    <w:rsid w:val="00001B90"/>
    <w:rsid w:val="00001CEE"/>
    <w:rsid w:val="00002113"/>
    <w:rsid w:val="00002DE3"/>
    <w:rsid w:val="00002FA7"/>
    <w:rsid w:val="00003587"/>
    <w:rsid w:val="00003721"/>
    <w:rsid w:val="00003B66"/>
    <w:rsid w:val="000040A8"/>
    <w:rsid w:val="00004362"/>
    <w:rsid w:val="000057EB"/>
    <w:rsid w:val="00005C06"/>
    <w:rsid w:val="00006177"/>
    <w:rsid w:val="00006C19"/>
    <w:rsid w:val="00006D00"/>
    <w:rsid w:val="00006DB8"/>
    <w:rsid w:val="00006E6F"/>
    <w:rsid w:val="0000714D"/>
    <w:rsid w:val="0000731F"/>
    <w:rsid w:val="00007ED9"/>
    <w:rsid w:val="000101CF"/>
    <w:rsid w:val="000103D7"/>
    <w:rsid w:val="00010964"/>
    <w:rsid w:val="000109A5"/>
    <w:rsid w:val="00011054"/>
    <w:rsid w:val="00011590"/>
    <w:rsid w:val="00011C05"/>
    <w:rsid w:val="0001258D"/>
    <w:rsid w:val="000136A5"/>
    <w:rsid w:val="00014ABE"/>
    <w:rsid w:val="00014B51"/>
    <w:rsid w:val="00014E17"/>
    <w:rsid w:val="00014EF3"/>
    <w:rsid w:val="0001579E"/>
    <w:rsid w:val="00015BDF"/>
    <w:rsid w:val="00015F3A"/>
    <w:rsid w:val="000178AB"/>
    <w:rsid w:val="00017A87"/>
    <w:rsid w:val="00017AB3"/>
    <w:rsid w:val="00017DE9"/>
    <w:rsid w:val="000203C2"/>
    <w:rsid w:val="0002049D"/>
    <w:rsid w:val="00020699"/>
    <w:rsid w:val="00020ADB"/>
    <w:rsid w:val="00020F34"/>
    <w:rsid w:val="00021586"/>
    <w:rsid w:val="000218DD"/>
    <w:rsid w:val="00021D77"/>
    <w:rsid w:val="00022292"/>
    <w:rsid w:val="000223E7"/>
    <w:rsid w:val="0002246F"/>
    <w:rsid w:val="000226B4"/>
    <w:rsid w:val="00022CB6"/>
    <w:rsid w:val="00023327"/>
    <w:rsid w:val="000237FA"/>
    <w:rsid w:val="00024615"/>
    <w:rsid w:val="00024841"/>
    <w:rsid w:val="00025196"/>
    <w:rsid w:val="00025247"/>
    <w:rsid w:val="0002530C"/>
    <w:rsid w:val="00025331"/>
    <w:rsid w:val="000253BB"/>
    <w:rsid w:val="000254A9"/>
    <w:rsid w:val="0002557B"/>
    <w:rsid w:val="0002579D"/>
    <w:rsid w:val="0002742F"/>
    <w:rsid w:val="0002766D"/>
    <w:rsid w:val="00027701"/>
    <w:rsid w:val="00027CFB"/>
    <w:rsid w:val="00027DC0"/>
    <w:rsid w:val="0003056C"/>
    <w:rsid w:val="00030F07"/>
    <w:rsid w:val="00031037"/>
    <w:rsid w:val="000313E1"/>
    <w:rsid w:val="00031FE1"/>
    <w:rsid w:val="000323D3"/>
    <w:rsid w:val="00032679"/>
    <w:rsid w:val="00032DDF"/>
    <w:rsid w:val="0003387F"/>
    <w:rsid w:val="00033C6C"/>
    <w:rsid w:val="00034871"/>
    <w:rsid w:val="00034BEA"/>
    <w:rsid w:val="000352B4"/>
    <w:rsid w:val="000359D9"/>
    <w:rsid w:val="00035AD5"/>
    <w:rsid w:val="000363DE"/>
    <w:rsid w:val="00036680"/>
    <w:rsid w:val="00037C4C"/>
    <w:rsid w:val="000401E0"/>
    <w:rsid w:val="000403B4"/>
    <w:rsid w:val="0004057D"/>
    <w:rsid w:val="00041664"/>
    <w:rsid w:val="00042408"/>
    <w:rsid w:val="000431C0"/>
    <w:rsid w:val="0004339B"/>
    <w:rsid w:val="0004358A"/>
    <w:rsid w:val="0004489A"/>
    <w:rsid w:val="00045D57"/>
    <w:rsid w:val="00045F9D"/>
    <w:rsid w:val="000463DD"/>
    <w:rsid w:val="0004689C"/>
    <w:rsid w:val="00046CE9"/>
    <w:rsid w:val="00046F53"/>
    <w:rsid w:val="000471E8"/>
    <w:rsid w:val="000473AF"/>
    <w:rsid w:val="00050242"/>
    <w:rsid w:val="000502C9"/>
    <w:rsid w:val="00051B34"/>
    <w:rsid w:val="000522E3"/>
    <w:rsid w:val="000522EF"/>
    <w:rsid w:val="000524E7"/>
    <w:rsid w:val="00052921"/>
    <w:rsid w:val="00053180"/>
    <w:rsid w:val="00053868"/>
    <w:rsid w:val="000538E1"/>
    <w:rsid w:val="00053C6E"/>
    <w:rsid w:val="00053F8A"/>
    <w:rsid w:val="00054CC3"/>
    <w:rsid w:val="00054CF5"/>
    <w:rsid w:val="00054F7C"/>
    <w:rsid w:val="000552D5"/>
    <w:rsid w:val="000553AC"/>
    <w:rsid w:val="00055BF1"/>
    <w:rsid w:val="000560CB"/>
    <w:rsid w:val="00056DAF"/>
    <w:rsid w:val="00056DCD"/>
    <w:rsid w:val="000572D7"/>
    <w:rsid w:val="00057C82"/>
    <w:rsid w:val="0006008A"/>
    <w:rsid w:val="000608D8"/>
    <w:rsid w:val="00060BD1"/>
    <w:rsid w:val="00061495"/>
    <w:rsid w:val="000619FE"/>
    <w:rsid w:val="0006212D"/>
    <w:rsid w:val="00062A3F"/>
    <w:rsid w:val="00063442"/>
    <w:rsid w:val="0006379B"/>
    <w:rsid w:val="00063B1D"/>
    <w:rsid w:val="00064BBC"/>
    <w:rsid w:val="00064E3F"/>
    <w:rsid w:val="000652D3"/>
    <w:rsid w:val="000655B1"/>
    <w:rsid w:val="00066109"/>
    <w:rsid w:val="0006616B"/>
    <w:rsid w:val="00066296"/>
    <w:rsid w:val="00066413"/>
    <w:rsid w:val="00067941"/>
    <w:rsid w:val="00067968"/>
    <w:rsid w:val="00067D49"/>
    <w:rsid w:val="00070D03"/>
    <w:rsid w:val="000711AC"/>
    <w:rsid w:val="000712FF"/>
    <w:rsid w:val="0007132E"/>
    <w:rsid w:val="0007134A"/>
    <w:rsid w:val="000714AD"/>
    <w:rsid w:val="000717B8"/>
    <w:rsid w:val="00072125"/>
    <w:rsid w:val="0007244F"/>
    <w:rsid w:val="00073096"/>
    <w:rsid w:val="000734C1"/>
    <w:rsid w:val="00074085"/>
    <w:rsid w:val="000742BD"/>
    <w:rsid w:val="000749FE"/>
    <w:rsid w:val="00075A96"/>
    <w:rsid w:val="00075BB2"/>
    <w:rsid w:val="00075F24"/>
    <w:rsid w:val="00076070"/>
    <w:rsid w:val="000760E8"/>
    <w:rsid w:val="000766A1"/>
    <w:rsid w:val="00076790"/>
    <w:rsid w:val="000767AB"/>
    <w:rsid w:val="000768C2"/>
    <w:rsid w:val="00077A04"/>
    <w:rsid w:val="0008035B"/>
    <w:rsid w:val="000805C5"/>
    <w:rsid w:val="00080962"/>
    <w:rsid w:val="00081265"/>
    <w:rsid w:val="00081AD8"/>
    <w:rsid w:val="000825A4"/>
    <w:rsid w:val="00082767"/>
    <w:rsid w:val="0008294A"/>
    <w:rsid w:val="00082AC7"/>
    <w:rsid w:val="00083691"/>
    <w:rsid w:val="00083C73"/>
    <w:rsid w:val="00083FAE"/>
    <w:rsid w:val="00084D73"/>
    <w:rsid w:val="0008515F"/>
    <w:rsid w:val="000853D2"/>
    <w:rsid w:val="000859B7"/>
    <w:rsid w:val="00085C11"/>
    <w:rsid w:val="00085C60"/>
    <w:rsid w:val="00086373"/>
    <w:rsid w:val="00086A88"/>
    <w:rsid w:val="00086AB7"/>
    <w:rsid w:val="00087033"/>
    <w:rsid w:val="00087C4A"/>
    <w:rsid w:val="00087ED4"/>
    <w:rsid w:val="00087F8A"/>
    <w:rsid w:val="000901D6"/>
    <w:rsid w:val="000906A2"/>
    <w:rsid w:val="000914A5"/>
    <w:rsid w:val="0009190F"/>
    <w:rsid w:val="00091AC9"/>
    <w:rsid w:val="00091CC6"/>
    <w:rsid w:val="000920BF"/>
    <w:rsid w:val="0009231F"/>
    <w:rsid w:val="0009341C"/>
    <w:rsid w:val="00093BDE"/>
    <w:rsid w:val="00093EF1"/>
    <w:rsid w:val="000947C5"/>
    <w:rsid w:val="000949CF"/>
    <w:rsid w:val="00094D0C"/>
    <w:rsid w:val="00095D7F"/>
    <w:rsid w:val="00096DCB"/>
    <w:rsid w:val="00097353"/>
    <w:rsid w:val="000975BB"/>
    <w:rsid w:val="00097683"/>
    <w:rsid w:val="0009774B"/>
    <w:rsid w:val="00097B23"/>
    <w:rsid w:val="00097BEE"/>
    <w:rsid w:val="00097CE5"/>
    <w:rsid w:val="00097E81"/>
    <w:rsid w:val="000A01F5"/>
    <w:rsid w:val="000A036F"/>
    <w:rsid w:val="000A09FB"/>
    <w:rsid w:val="000A0E59"/>
    <w:rsid w:val="000A14F7"/>
    <w:rsid w:val="000A16EE"/>
    <w:rsid w:val="000A16F0"/>
    <w:rsid w:val="000A17A0"/>
    <w:rsid w:val="000A2418"/>
    <w:rsid w:val="000A3014"/>
    <w:rsid w:val="000A305E"/>
    <w:rsid w:val="000A3952"/>
    <w:rsid w:val="000A3F5B"/>
    <w:rsid w:val="000A4352"/>
    <w:rsid w:val="000A574D"/>
    <w:rsid w:val="000A5A6F"/>
    <w:rsid w:val="000A6C51"/>
    <w:rsid w:val="000A70AD"/>
    <w:rsid w:val="000B010F"/>
    <w:rsid w:val="000B05E5"/>
    <w:rsid w:val="000B0D7D"/>
    <w:rsid w:val="000B1BA1"/>
    <w:rsid w:val="000B1CB3"/>
    <w:rsid w:val="000B1E02"/>
    <w:rsid w:val="000B22A6"/>
    <w:rsid w:val="000B341E"/>
    <w:rsid w:val="000B35F0"/>
    <w:rsid w:val="000B365E"/>
    <w:rsid w:val="000B383C"/>
    <w:rsid w:val="000B4AFA"/>
    <w:rsid w:val="000B4FAE"/>
    <w:rsid w:val="000B526C"/>
    <w:rsid w:val="000B594F"/>
    <w:rsid w:val="000B5B3B"/>
    <w:rsid w:val="000B5B89"/>
    <w:rsid w:val="000B61F9"/>
    <w:rsid w:val="000B6303"/>
    <w:rsid w:val="000B64C0"/>
    <w:rsid w:val="000B7E05"/>
    <w:rsid w:val="000B7F78"/>
    <w:rsid w:val="000C085D"/>
    <w:rsid w:val="000C097D"/>
    <w:rsid w:val="000C131B"/>
    <w:rsid w:val="000C1CB5"/>
    <w:rsid w:val="000C1CF7"/>
    <w:rsid w:val="000C2AD6"/>
    <w:rsid w:val="000C2E80"/>
    <w:rsid w:val="000C2E8F"/>
    <w:rsid w:val="000C343E"/>
    <w:rsid w:val="000C38E5"/>
    <w:rsid w:val="000C3B72"/>
    <w:rsid w:val="000C3FA3"/>
    <w:rsid w:val="000C5320"/>
    <w:rsid w:val="000C56FF"/>
    <w:rsid w:val="000C5A21"/>
    <w:rsid w:val="000C5F0A"/>
    <w:rsid w:val="000C64AC"/>
    <w:rsid w:val="000C6641"/>
    <w:rsid w:val="000C6A77"/>
    <w:rsid w:val="000C720C"/>
    <w:rsid w:val="000C7F95"/>
    <w:rsid w:val="000C7FB6"/>
    <w:rsid w:val="000D0A9C"/>
    <w:rsid w:val="000D0E7A"/>
    <w:rsid w:val="000D1F90"/>
    <w:rsid w:val="000D22B2"/>
    <w:rsid w:val="000D283F"/>
    <w:rsid w:val="000D285C"/>
    <w:rsid w:val="000D2984"/>
    <w:rsid w:val="000D2C93"/>
    <w:rsid w:val="000D2CC9"/>
    <w:rsid w:val="000D2FAF"/>
    <w:rsid w:val="000D405D"/>
    <w:rsid w:val="000D4107"/>
    <w:rsid w:val="000D4460"/>
    <w:rsid w:val="000D451F"/>
    <w:rsid w:val="000D46CA"/>
    <w:rsid w:val="000D47F9"/>
    <w:rsid w:val="000D4DD4"/>
    <w:rsid w:val="000D4E8F"/>
    <w:rsid w:val="000D4FE0"/>
    <w:rsid w:val="000D5185"/>
    <w:rsid w:val="000D55DA"/>
    <w:rsid w:val="000D5BFE"/>
    <w:rsid w:val="000D5DAC"/>
    <w:rsid w:val="000D656B"/>
    <w:rsid w:val="000D65EB"/>
    <w:rsid w:val="000D67A0"/>
    <w:rsid w:val="000D67D3"/>
    <w:rsid w:val="000D7EAE"/>
    <w:rsid w:val="000E0822"/>
    <w:rsid w:val="000E0C37"/>
    <w:rsid w:val="000E136A"/>
    <w:rsid w:val="000E17B2"/>
    <w:rsid w:val="000E2157"/>
    <w:rsid w:val="000E2303"/>
    <w:rsid w:val="000E236E"/>
    <w:rsid w:val="000E2680"/>
    <w:rsid w:val="000E2699"/>
    <w:rsid w:val="000E28F7"/>
    <w:rsid w:val="000E2A09"/>
    <w:rsid w:val="000E2C28"/>
    <w:rsid w:val="000E319B"/>
    <w:rsid w:val="000E3482"/>
    <w:rsid w:val="000E5221"/>
    <w:rsid w:val="000E5A9D"/>
    <w:rsid w:val="000E5B38"/>
    <w:rsid w:val="000E5DDC"/>
    <w:rsid w:val="000E7376"/>
    <w:rsid w:val="000E77F5"/>
    <w:rsid w:val="000E7C45"/>
    <w:rsid w:val="000F03F5"/>
    <w:rsid w:val="000F04A8"/>
    <w:rsid w:val="000F073A"/>
    <w:rsid w:val="000F0E66"/>
    <w:rsid w:val="000F0FDD"/>
    <w:rsid w:val="000F2676"/>
    <w:rsid w:val="000F2FC4"/>
    <w:rsid w:val="000F3902"/>
    <w:rsid w:val="000F4103"/>
    <w:rsid w:val="000F41FE"/>
    <w:rsid w:val="000F5255"/>
    <w:rsid w:val="000F572E"/>
    <w:rsid w:val="000F59EC"/>
    <w:rsid w:val="000F6863"/>
    <w:rsid w:val="000F689C"/>
    <w:rsid w:val="000F68CF"/>
    <w:rsid w:val="000F6A61"/>
    <w:rsid w:val="000F6C59"/>
    <w:rsid w:val="000F76B9"/>
    <w:rsid w:val="001006FF"/>
    <w:rsid w:val="00100B1F"/>
    <w:rsid w:val="00100FC9"/>
    <w:rsid w:val="00102093"/>
    <w:rsid w:val="001028BD"/>
    <w:rsid w:val="001028DB"/>
    <w:rsid w:val="00102959"/>
    <w:rsid w:val="0010306F"/>
    <w:rsid w:val="001032AC"/>
    <w:rsid w:val="00103699"/>
    <w:rsid w:val="0010514A"/>
    <w:rsid w:val="00105440"/>
    <w:rsid w:val="001054C7"/>
    <w:rsid w:val="001059EE"/>
    <w:rsid w:val="001076C3"/>
    <w:rsid w:val="00107FB1"/>
    <w:rsid w:val="00110C45"/>
    <w:rsid w:val="00110E64"/>
    <w:rsid w:val="00111099"/>
    <w:rsid w:val="00111230"/>
    <w:rsid w:val="0011207D"/>
    <w:rsid w:val="001126C9"/>
    <w:rsid w:val="00112705"/>
    <w:rsid w:val="00112EF7"/>
    <w:rsid w:val="00113216"/>
    <w:rsid w:val="00113B58"/>
    <w:rsid w:val="0011495B"/>
    <w:rsid w:val="00114C23"/>
    <w:rsid w:val="00115096"/>
    <w:rsid w:val="001158F7"/>
    <w:rsid w:val="00116226"/>
    <w:rsid w:val="0011684E"/>
    <w:rsid w:val="00116F19"/>
    <w:rsid w:val="001171EC"/>
    <w:rsid w:val="001176F3"/>
    <w:rsid w:val="00117C9F"/>
    <w:rsid w:val="00117FE4"/>
    <w:rsid w:val="0012070D"/>
    <w:rsid w:val="00120FEB"/>
    <w:rsid w:val="00121196"/>
    <w:rsid w:val="00121BFB"/>
    <w:rsid w:val="00121D69"/>
    <w:rsid w:val="00122DDD"/>
    <w:rsid w:val="00122E46"/>
    <w:rsid w:val="0012306C"/>
    <w:rsid w:val="00123948"/>
    <w:rsid w:val="00123BA8"/>
    <w:rsid w:val="00123BC8"/>
    <w:rsid w:val="0012401C"/>
    <w:rsid w:val="001241AF"/>
    <w:rsid w:val="001252E9"/>
    <w:rsid w:val="00125647"/>
    <w:rsid w:val="00125C54"/>
    <w:rsid w:val="00125DAD"/>
    <w:rsid w:val="00126BFD"/>
    <w:rsid w:val="00126EF2"/>
    <w:rsid w:val="001271A8"/>
    <w:rsid w:val="00127222"/>
    <w:rsid w:val="00127637"/>
    <w:rsid w:val="00127A5D"/>
    <w:rsid w:val="00127B8F"/>
    <w:rsid w:val="00130AD0"/>
    <w:rsid w:val="00131249"/>
    <w:rsid w:val="001314B0"/>
    <w:rsid w:val="00131B27"/>
    <w:rsid w:val="00131FDB"/>
    <w:rsid w:val="0013268B"/>
    <w:rsid w:val="00132912"/>
    <w:rsid w:val="00132EC0"/>
    <w:rsid w:val="00132ED9"/>
    <w:rsid w:val="00132EE7"/>
    <w:rsid w:val="00133669"/>
    <w:rsid w:val="001342B4"/>
    <w:rsid w:val="00134585"/>
    <w:rsid w:val="0013481A"/>
    <w:rsid w:val="00134C3D"/>
    <w:rsid w:val="00135405"/>
    <w:rsid w:val="001356B5"/>
    <w:rsid w:val="00135E39"/>
    <w:rsid w:val="0013635B"/>
    <w:rsid w:val="00136E91"/>
    <w:rsid w:val="00136ED9"/>
    <w:rsid w:val="00136FAD"/>
    <w:rsid w:val="00137177"/>
    <w:rsid w:val="00140774"/>
    <w:rsid w:val="00140AB3"/>
    <w:rsid w:val="00141235"/>
    <w:rsid w:val="00141C14"/>
    <w:rsid w:val="0014291D"/>
    <w:rsid w:val="00143422"/>
    <w:rsid w:val="00143838"/>
    <w:rsid w:val="001447C0"/>
    <w:rsid w:val="00144882"/>
    <w:rsid w:val="00145822"/>
    <w:rsid w:val="00146855"/>
    <w:rsid w:val="001469DC"/>
    <w:rsid w:val="00146C15"/>
    <w:rsid w:val="00147069"/>
    <w:rsid w:val="0014AD31"/>
    <w:rsid w:val="0015020C"/>
    <w:rsid w:val="0015093F"/>
    <w:rsid w:val="00150BF4"/>
    <w:rsid w:val="00150D02"/>
    <w:rsid w:val="00150F75"/>
    <w:rsid w:val="00150FE1"/>
    <w:rsid w:val="0015202E"/>
    <w:rsid w:val="0015285B"/>
    <w:rsid w:val="00152A7E"/>
    <w:rsid w:val="001536AA"/>
    <w:rsid w:val="00153961"/>
    <w:rsid w:val="001543EB"/>
    <w:rsid w:val="00154B52"/>
    <w:rsid w:val="00154D90"/>
    <w:rsid w:val="00155631"/>
    <w:rsid w:val="00155729"/>
    <w:rsid w:val="001557E0"/>
    <w:rsid w:val="00155C92"/>
    <w:rsid w:val="00156FBC"/>
    <w:rsid w:val="00157AC5"/>
    <w:rsid w:val="00160213"/>
    <w:rsid w:val="00160A5C"/>
    <w:rsid w:val="0016149C"/>
    <w:rsid w:val="00161D23"/>
    <w:rsid w:val="00162A8A"/>
    <w:rsid w:val="001630DF"/>
    <w:rsid w:val="00163A3D"/>
    <w:rsid w:val="00163A51"/>
    <w:rsid w:val="00163E5C"/>
    <w:rsid w:val="0016643C"/>
    <w:rsid w:val="001668B7"/>
    <w:rsid w:val="0016693D"/>
    <w:rsid w:val="001669B1"/>
    <w:rsid w:val="00166D3F"/>
    <w:rsid w:val="001672B3"/>
    <w:rsid w:val="00167C25"/>
    <w:rsid w:val="00170E1C"/>
    <w:rsid w:val="00170F30"/>
    <w:rsid w:val="001712AD"/>
    <w:rsid w:val="00171353"/>
    <w:rsid w:val="0017164B"/>
    <w:rsid w:val="0017316D"/>
    <w:rsid w:val="0017372D"/>
    <w:rsid w:val="001737EB"/>
    <w:rsid w:val="001748BF"/>
    <w:rsid w:val="001749A0"/>
    <w:rsid w:val="00174A6D"/>
    <w:rsid w:val="001761A2"/>
    <w:rsid w:val="00176243"/>
    <w:rsid w:val="001764ED"/>
    <w:rsid w:val="00176510"/>
    <w:rsid w:val="001767A7"/>
    <w:rsid w:val="001776A2"/>
    <w:rsid w:val="00177C76"/>
    <w:rsid w:val="00177F80"/>
    <w:rsid w:val="00180138"/>
    <w:rsid w:val="001812EF"/>
    <w:rsid w:val="001817D1"/>
    <w:rsid w:val="001818F1"/>
    <w:rsid w:val="00181D49"/>
    <w:rsid w:val="00181DFF"/>
    <w:rsid w:val="001828D5"/>
    <w:rsid w:val="00182F5A"/>
    <w:rsid w:val="001832EF"/>
    <w:rsid w:val="00183DC0"/>
    <w:rsid w:val="00184E71"/>
    <w:rsid w:val="00185C5A"/>
    <w:rsid w:val="001860C2"/>
    <w:rsid w:val="001867E5"/>
    <w:rsid w:val="001879A7"/>
    <w:rsid w:val="00187E3E"/>
    <w:rsid w:val="0019041D"/>
    <w:rsid w:val="001917C4"/>
    <w:rsid w:val="00191AF3"/>
    <w:rsid w:val="00191F9A"/>
    <w:rsid w:val="0019262B"/>
    <w:rsid w:val="0019263A"/>
    <w:rsid w:val="00192BE8"/>
    <w:rsid w:val="00192D50"/>
    <w:rsid w:val="00192F0D"/>
    <w:rsid w:val="00194087"/>
    <w:rsid w:val="00194B4C"/>
    <w:rsid w:val="00194FB5"/>
    <w:rsid w:val="00194FEE"/>
    <w:rsid w:val="00195144"/>
    <w:rsid w:val="00195FAA"/>
    <w:rsid w:val="00196086"/>
    <w:rsid w:val="0019612B"/>
    <w:rsid w:val="00196465"/>
    <w:rsid w:val="00196479"/>
    <w:rsid w:val="00196897"/>
    <w:rsid w:val="001978D9"/>
    <w:rsid w:val="00197B4B"/>
    <w:rsid w:val="001A06CB"/>
    <w:rsid w:val="001A07F7"/>
    <w:rsid w:val="001A0F5F"/>
    <w:rsid w:val="001A18D6"/>
    <w:rsid w:val="001A1A99"/>
    <w:rsid w:val="001A1BE2"/>
    <w:rsid w:val="001A1CA6"/>
    <w:rsid w:val="001A22E4"/>
    <w:rsid w:val="001A2912"/>
    <w:rsid w:val="001A309A"/>
    <w:rsid w:val="001A33C3"/>
    <w:rsid w:val="001A5968"/>
    <w:rsid w:val="001A59B4"/>
    <w:rsid w:val="001A65F8"/>
    <w:rsid w:val="001A6785"/>
    <w:rsid w:val="001A6F9E"/>
    <w:rsid w:val="001B0359"/>
    <w:rsid w:val="001B0DC1"/>
    <w:rsid w:val="001B10C4"/>
    <w:rsid w:val="001B1767"/>
    <w:rsid w:val="001B183B"/>
    <w:rsid w:val="001B18BB"/>
    <w:rsid w:val="001B2046"/>
    <w:rsid w:val="001B2C33"/>
    <w:rsid w:val="001B48DE"/>
    <w:rsid w:val="001B4B27"/>
    <w:rsid w:val="001B4E08"/>
    <w:rsid w:val="001B51B0"/>
    <w:rsid w:val="001B59A4"/>
    <w:rsid w:val="001B5B59"/>
    <w:rsid w:val="001B5BDB"/>
    <w:rsid w:val="001B613F"/>
    <w:rsid w:val="001B62C6"/>
    <w:rsid w:val="001B7D77"/>
    <w:rsid w:val="001C0353"/>
    <w:rsid w:val="001C046E"/>
    <w:rsid w:val="001C0A0F"/>
    <w:rsid w:val="001C0B4C"/>
    <w:rsid w:val="001C185C"/>
    <w:rsid w:val="001C25CA"/>
    <w:rsid w:val="001C4096"/>
    <w:rsid w:val="001C41B2"/>
    <w:rsid w:val="001C4A3A"/>
    <w:rsid w:val="001C4E18"/>
    <w:rsid w:val="001C5CD6"/>
    <w:rsid w:val="001C6086"/>
    <w:rsid w:val="001C64B5"/>
    <w:rsid w:val="001C66F9"/>
    <w:rsid w:val="001C6716"/>
    <w:rsid w:val="001C67CD"/>
    <w:rsid w:val="001C6851"/>
    <w:rsid w:val="001C6E73"/>
    <w:rsid w:val="001D0244"/>
    <w:rsid w:val="001D06DF"/>
    <w:rsid w:val="001D085F"/>
    <w:rsid w:val="001D0971"/>
    <w:rsid w:val="001D0D98"/>
    <w:rsid w:val="001D114D"/>
    <w:rsid w:val="001D12B5"/>
    <w:rsid w:val="001D19C6"/>
    <w:rsid w:val="001D29C5"/>
    <w:rsid w:val="001D2A11"/>
    <w:rsid w:val="001D3610"/>
    <w:rsid w:val="001D3624"/>
    <w:rsid w:val="001D3975"/>
    <w:rsid w:val="001D39EE"/>
    <w:rsid w:val="001D3C91"/>
    <w:rsid w:val="001D4E63"/>
    <w:rsid w:val="001D52A1"/>
    <w:rsid w:val="001D577B"/>
    <w:rsid w:val="001D57C4"/>
    <w:rsid w:val="001D5C6D"/>
    <w:rsid w:val="001D5F52"/>
    <w:rsid w:val="001D60C5"/>
    <w:rsid w:val="001D6152"/>
    <w:rsid w:val="001D6590"/>
    <w:rsid w:val="001D660E"/>
    <w:rsid w:val="001D67A6"/>
    <w:rsid w:val="001D67EC"/>
    <w:rsid w:val="001D6E3A"/>
    <w:rsid w:val="001D764F"/>
    <w:rsid w:val="001D7947"/>
    <w:rsid w:val="001D7ABC"/>
    <w:rsid w:val="001E0476"/>
    <w:rsid w:val="001E0A54"/>
    <w:rsid w:val="001E0D04"/>
    <w:rsid w:val="001E0F4E"/>
    <w:rsid w:val="001E1451"/>
    <w:rsid w:val="001E1C5F"/>
    <w:rsid w:val="001E284E"/>
    <w:rsid w:val="001E32F4"/>
    <w:rsid w:val="001E38D8"/>
    <w:rsid w:val="001E41A7"/>
    <w:rsid w:val="001E4348"/>
    <w:rsid w:val="001E4383"/>
    <w:rsid w:val="001E4457"/>
    <w:rsid w:val="001E478A"/>
    <w:rsid w:val="001E48E8"/>
    <w:rsid w:val="001E49D5"/>
    <w:rsid w:val="001E4B00"/>
    <w:rsid w:val="001E4DC9"/>
    <w:rsid w:val="001E4DD0"/>
    <w:rsid w:val="001E546F"/>
    <w:rsid w:val="001E5A81"/>
    <w:rsid w:val="001E63F5"/>
    <w:rsid w:val="001E7429"/>
    <w:rsid w:val="001E7610"/>
    <w:rsid w:val="001E7769"/>
    <w:rsid w:val="001E780B"/>
    <w:rsid w:val="001E7916"/>
    <w:rsid w:val="001F14A6"/>
    <w:rsid w:val="001F1894"/>
    <w:rsid w:val="001F1A2C"/>
    <w:rsid w:val="001F2B50"/>
    <w:rsid w:val="001F2BCA"/>
    <w:rsid w:val="001F2D6A"/>
    <w:rsid w:val="001F308E"/>
    <w:rsid w:val="001F330E"/>
    <w:rsid w:val="001F3A7A"/>
    <w:rsid w:val="001F3EC8"/>
    <w:rsid w:val="001F4381"/>
    <w:rsid w:val="001F4A87"/>
    <w:rsid w:val="001F4C5F"/>
    <w:rsid w:val="001F54AC"/>
    <w:rsid w:val="001F5E1C"/>
    <w:rsid w:val="001F6558"/>
    <w:rsid w:val="001F6BBF"/>
    <w:rsid w:val="001F7481"/>
    <w:rsid w:val="001F7F57"/>
    <w:rsid w:val="0020017A"/>
    <w:rsid w:val="0020058D"/>
    <w:rsid w:val="00200693"/>
    <w:rsid w:val="00200C49"/>
    <w:rsid w:val="00200C5D"/>
    <w:rsid w:val="00201252"/>
    <w:rsid w:val="002026BB"/>
    <w:rsid w:val="00202DB8"/>
    <w:rsid w:val="00202E40"/>
    <w:rsid w:val="00202EA7"/>
    <w:rsid w:val="00203D4E"/>
    <w:rsid w:val="00204379"/>
    <w:rsid w:val="00204552"/>
    <w:rsid w:val="00204877"/>
    <w:rsid w:val="00204980"/>
    <w:rsid w:val="00204F59"/>
    <w:rsid w:val="0020501F"/>
    <w:rsid w:val="0020504C"/>
    <w:rsid w:val="002050D3"/>
    <w:rsid w:val="00205214"/>
    <w:rsid w:val="002052CD"/>
    <w:rsid w:val="00205531"/>
    <w:rsid w:val="002055EB"/>
    <w:rsid w:val="00205ED4"/>
    <w:rsid w:val="0020617C"/>
    <w:rsid w:val="0020691C"/>
    <w:rsid w:val="00206C31"/>
    <w:rsid w:val="002072B1"/>
    <w:rsid w:val="00207660"/>
    <w:rsid w:val="00207948"/>
    <w:rsid w:val="00207CF5"/>
    <w:rsid w:val="00210091"/>
    <w:rsid w:val="00210B78"/>
    <w:rsid w:val="00211557"/>
    <w:rsid w:val="002116D5"/>
    <w:rsid w:val="00211877"/>
    <w:rsid w:val="002119E1"/>
    <w:rsid w:val="00211D1E"/>
    <w:rsid w:val="00212175"/>
    <w:rsid w:val="00212A42"/>
    <w:rsid w:val="0021359E"/>
    <w:rsid w:val="00213FE8"/>
    <w:rsid w:val="00214498"/>
    <w:rsid w:val="0021478C"/>
    <w:rsid w:val="00214817"/>
    <w:rsid w:val="00214F2D"/>
    <w:rsid w:val="0021506C"/>
    <w:rsid w:val="00215ED0"/>
    <w:rsid w:val="00217533"/>
    <w:rsid w:val="002176CC"/>
    <w:rsid w:val="00217B94"/>
    <w:rsid w:val="00217D1C"/>
    <w:rsid w:val="00220063"/>
    <w:rsid w:val="00221132"/>
    <w:rsid w:val="00221507"/>
    <w:rsid w:val="002215D4"/>
    <w:rsid w:val="00222519"/>
    <w:rsid w:val="00222691"/>
    <w:rsid w:val="002229FC"/>
    <w:rsid w:val="00222B64"/>
    <w:rsid w:val="00223428"/>
    <w:rsid w:val="00224355"/>
    <w:rsid w:val="00224DD0"/>
    <w:rsid w:val="00224E7C"/>
    <w:rsid w:val="0022527C"/>
    <w:rsid w:val="00225452"/>
    <w:rsid w:val="00225C34"/>
    <w:rsid w:val="00226042"/>
    <w:rsid w:val="00226A37"/>
    <w:rsid w:val="00226CB0"/>
    <w:rsid w:val="00227D5E"/>
    <w:rsid w:val="00227F94"/>
    <w:rsid w:val="0023111F"/>
    <w:rsid w:val="00231C01"/>
    <w:rsid w:val="00231C70"/>
    <w:rsid w:val="00232112"/>
    <w:rsid w:val="00232579"/>
    <w:rsid w:val="00232E47"/>
    <w:rsid w:val="002337D4"/>
    <w:rsid w:val="00235409"/>
    <w:rsid w:val="002357F7"/>
    <w:rsid w:val="00235810"/>
    <w:rsid w:val="00235878"/>
    <w:rsid w:val="00235B9C"/>
    <w:rsid w:val="00235F52"/>
    <w:rsid w:val="002361FB"/>
    <w:rsid w:val="002365C7"/>
    <w:rsid w:val="00236B92"/>
    <w:rsid w:val="00237111"/>
    <w:rsid w:val="002376B5"/>
    <w:rsid w:val="00240120"/>
    <w:rsid w:val="00240603"/>
    <w:rsid w:val="00240A0C"/>
    <w:rsid w:val="002419DC"/>
    <w:rsid w:val="00241A40"/>
    <w:rsid w:val="00241B6B"/>
    <w:rsid w:val="00241BBC"/>
    <w:rsid w:val="00242420"/>
    <w:rsid w:val="00242D69"/>
    <w:rsid w:val="002447FB"/>
    <w:rsid w:val="0024510A"/>
    <w:rsid w:val="00245CF1"/>
    <w:rsid w:val="00245ECC"/>
    <w:rsid w:val="00246167"/>
    <w:rsid w:val="00246359"/>
    <w:rsid w:val="002467D7"/>
    <w:rsid w:val="00246DB2"/>
    <w:rsid w:val="0024768A"/>
    <w:rsid w:val="00247D81"/>
    <w:rsid w:val="0025020E"/>
    <w:rsid w:val="002506ED"/>
    <w:rsid w:val="002512C3"/>
    <w:rsid w:val="00252102"/>
    <w:rsid w:val="002521CB"/>
    <w:rsid w:val="0025331D"/>
    <w:rsid w:val="00254114"/>
    <w:rsid w:val="00254837"/>
    <w:rsid w:val="00254C23"/>
    <w:rsid w:val="002557CC"/>
    <w:rsid w:val="00255ADC"/>
    <w:rsid w:val="00255E7F"/>
    <w:rsid w:val="00256526"/>
    <w:rsid w:val="00256F78"/>
    <w:rsid w:val="002571FB"/>
    <w:rsid w:val="002578EE"/>
    <w:rsid w:val="00257D9A"/>
    <w:rsid w:val="00260056"/>
    <w:rsid w:val="002601FD"/>
    <w:rsid w:val="00260918"/>
    <w:rsid w:val="00260BF6"/>
    <w:rsid w:val="002613C0"/>
    <w:rsid w:val="002616B4"/>
    <w:rsid w:val="002618EB"/>
    <w:rsid w:val="00262D02"/>
    <w:rsid w:val="00262D66"/>
    <w:rsid w:val="002637C2"/>
    <w:rsid w:val="002638A8"/>
    <w:rsid w:val="00265146"/>
    <w:rsid w:val="0026538E"/>
    <w:rsid w:val="0026655A"/>
    <w:rsid w:val="00266DFD"/>
    <w:rsid w:val="00267281"/>
    <w:rsid w:val="00267ED2"/>
    <w:rsid w:val="00270074"/>
    <w:rsid w:val="0027161E"/>
    <w:rsid w:val="0027327C"/>
    <w:rsid w:val="002732AC"/>
    <w:rsid w:val="00273DF7"/>
    <w:rsid w:val="0027441B"/>
    <w:rsid w:val="00274B6E"/>
    <w:rsid w:val="00274F66"/>
    <w:rsid w:val="00275630"/>
    <w:rsid w:val="00275677"/>
    <w:rsid w:val="002758FB"/>
    <w:rsid w:val="00275BCC"/>
    <w:rsid w:val="00276658"/>
    <w:rsid w:val="00276DC6"/>
    <w:rsid w:val="00276DFD"/>
    <w:rsid w:val="00276F1E"/>
    <w:rsid w:val="0027707E"/>
    <w:rsid w:val="00277A62"/>
    <w:rsid w:val="0028008E"/>
    <w:rsid w:val="00280594"/>
    <w:rsid w:val="0028239D"/>
    <w:rsid w:val="00282626"/>
    <w:rsid w:val="00282E70"/>
    <w:rsid w:val="00282F64"/>
    <w:rsid w:val="0028454F"/>
    <w:rsid w:val="00284BC9"/>
    <w:rsid w:val="00284F49"/>
    <w:rsid w:val="002851DF"/>
    <w:rsid w:val="00286663"/>
    <w:rsid w:val="00286DD9"/>
    <w:rsid w:val="00287513"/>
    <w:rsid w:val="00290A8A"/>
    <w:rsid w:val="00292052"/>
    <w:rsid w:val="0029205D"/>
    <w:rsid w:val="00292E22"/>
    <w:rsid w:val="00293967"/>
    <w:rsid w:val="002941D9"/>
    <w:rsid w:val="002946B1"/>
    <w:rsid w:val="0029564D"/>
    <w:rsid w:val="002957A0"/>
    <w:rsid w:val="00295F8F"/>
    <w:rsid w:val="00296B22"/>
    <w:rsid w:val="00297DF2"/>
    <w:rsid w:val="00297E95"/>
    <w:rsid w:val="002A075C"/>
    <w:rsid w:val="002A0C24"/>
    <w:rsid w:val="002A0C8F"/>
    <w:rsid w:val="002A1008"/>
    <w:rsid w:val="002A189E"/>
    <w:rsid w:val="002A2CC9"/>
    <w:rsid w:val="002A2E8E"/>
    <w:rsid w:val="002A348E"/>
    <w:rsid w:val="002A385C"/>
    <w:rsid w:val="002A3E64"/>
    <w:rsid w:val="002A3F2B"/>
    <w:rsid w:val="002A45C6"/>
    <w:rsid w:val="002A46AE"/>
    <w:rsid w:val="002A5592"/>
    <w:rsid w:val="002A55B3"/>
    <w:rsid w:val="002A577A"/>
    <w:rsid w:val="002A5AF8"/>
    <w:rsid w:val="002A6061"/>
    <w:rsid w:val="002A678C"/>
    <w:rsid w:val="002A67F4"/>
    <w:rsid w:val="002A6C12"/>
    <w:rsid w:val="002A7655"/>
    <w:rsid w:val="002A779F"/>
    <w:rsid w:val="002A7A2B"/>
    <w:rsid w:val="002B03A5"/>
    <w:rsid w:val="002B0971"/>
    <w:rsid w:val="002B12B4"/>
    <w:rsid w:val="002B21E9"/>
    <w:rsid w:val="002B255C"/>
    <w:rsid w:val="002B316A"/>
    <w:rsid w:val="002B3838"/>
    <w:rsid w:val="002B4CBB"/>
    <w:rsid w:val="002B518E"/>
    <w:rsid w:val="002B7BCC"/>
    <w:rsid w:val="002B7EA2"/>
    <w:rsid w:val="002C043C"/>
    <w:rsid w:val="002C050E"/>
    <w:rsid w:val="002C05C9"/>
    <w:rsid w:val="002C05EE"/>
    <w:rsid w:val="002C08FC"/>
    <w:rsid w:val="002C09CF"/>
    <w:rsid w:val="002C16E4"/>
    <w:rsid w:val="002C17A3"/>
    <w:rsid w:val="002C1B51"/>
    <w:rsid w:val="002C2086"/>
    <w:rsid w:val="002C2C9D"/>
    <w:rsid w:val="002C34CE"/>
    <w:rsid w:val="002C385B"/>
    <w:rsid w:val="002C48CC"/>
    <w:rsid w:val="002C5A24"/>
    <w:rsid w:val="002C626D"/>
    <w:rsid w:val="002C64DF"/>
    <w:rsid w:val="002C68AD"/>
    <w:rsid w:val="002C6A70"/>
    <w:rsid w:val="002C6EDC"/>
    <w:rsid w:val="002C72D9"/>
    <w:rsid w:val="002C755C"/>
    <w:rsid w:val="002C7636"/>
    <w:rsid w:val="002C7B3A"/>
    <w:rsid w:val="002C7D89"/>
    <w:rsid w:val="002C7DC3"/>
    <w:rsid w:val="002D0398"/>
    <w:rsid w:val="002D1238"/>
    <w:rsid w:val="002D1300"/>
    <w:rsid w:val="002D13BE"/>
    <w:rsid w:val="002D216D"/>
    <w:rsid w:val="002D24DE"/>
    <w:rsid w:val="002D2648"/>
    <w:rsid w:val="002D27D7"/>
    <w:rsid w:val="002D285A"/>
    <w:rsid w:val="002D29D7"/>
    <w:rsid w:val="002D36BF"/>
    <w:rsid w:val="002D39F9"/>
    <w:rsid w:val="002D3D75"/>
    <w:rsid w:val="002D4330"/>
    <w:rsid w:val="002D4BC6"/>
    <w:rsid w:val="002D533D"/>
    <w:rsid w:val="002D7477"/>
    <w:rsid w:val="002D74F0"/>
    <w:rsid w:val="002D7707"/>
    <w:rsid w:val="002D7F2A"/>
    <w:rsid w:val="002E01B4"/>
    <w:rsid w:val="002E01F0"/>
    <w:rsid w:val="002E0266"/>
    <w:rsid w:val="002E0353"/>
    <w:rsid w:val="002E0719"/>
    <w:rsid w:val="002E1824"/>
    <w:rsid w:val="002E1F85"/>
    <w:rsid w:val="002E232F"/>
    <w:rsid w:val="002E2612"/>
    <w:rsid w:val="002E281F"/>
    <w:rsid w:val="002E2DF9"/>
    <w:rsid w:val="002E306D"/>
    <w:rsid w:val="002E33B5"/>
    <w:rsid w:val="002E386E"/>
    <w:rsid w:val="002E3AF9"/>
    <w:rsid w:val="002E4087"/>
    <w:rsid w:val="002E4A0F"/>
    <w:rsid w:val="002E4B5A"/>
    <w:rsid w:val="002E5522"/>
    <w:rsid w:val="002E5C7D"/>
    <w:rsid w:val="002E5E68"/>
    <w:rsid w:val="002E5F14"/>
    <w:rsid w:val="002E611A"/>
    <w:rsid w:val="002F0474"/>
    <w:rsid w:val="002F05BD"/>
    <w:rsid w:val="002F1481"/>
    <w:rsid w:val="002F1D99"/>
    <w:rsid w:val="002F1DAE"/>
    <w:rsid w:val="002F1F80"/>
    <w:rsid w:val="002F222C"/>
    <w:rsid w:val="002F25EF"/>
    <w:rsid w:val="002F2680"/>
    <w:rsid w:val="002F2C71"/>
    <w:rsid w:val="002F3FFC"/>
    <w:rsid w:val="002F4BCC"/>
    <w:rsid w:val="002F5019"/>
    <w:rsid w:val="002F539A"/>
    <w:rsid w:val="002F6263"/>
    <w:rsid w:val="002F6B09"/>
    <w:rsid w:val="002F6B97"/>
    <w:rsid w:val="002F6D84"/>
    <w:rsid w:val="002F6E14"/>
    <w:rsid w:val="002F7426"/>
    <w:rsid w:val="002F774D"/>
    <w:rsid w:val="002F79F2"/>
    <w:rsid w:val="002F7EBB"/>
    <w:rsid w:val="002F7EDE"/>
    <w:rsid w:val="002F7F66"/>
    <w:rsid w:val="00300C93"/>
    <w:rsid w:val="00300FE6"/>
    <w:rsid w:val="003022B7"/>
    <w:rsid w:val="003022D5"/>
    <w:rsid w:val="00302306"/>
    <w:rsid w:val="00302494"/>
    <w:rsid w:val="0030259F"/>
    <w:rsid w:val="00303CED"/>
    <w:rsid w:val="003048CB"/>
    <w:rsid w:val="00304E84"/>
    <w:rsid w:val="003053EA"/>
    <w:rsid w:val="003056A7"/>
    <w:rsid w:val="00305888"/>
    <w:rsid w:val="00305FF2"/>
    <w:rsid w:val="003060E5"/>
    <w:rsid w:val="00306232"/>
    <w:rsid w:val="00306312"/>
    <w:rsid w:val="00307E8C"/>
    <w:rsid w:val="0031024B"/>
    <w:rsid w:val="00310709"/>
    <w:rsid w:val="00311B7C"/>
    <w:rsid w:val="00312E81"/>
    <w:rsid w:val="003130CC"/>
    <w:rsid w:val="0031337E"/>
    <w:rsid w:val="00313CF6"/>
    <w:rsid w:val="00314114"/>
    <w:rsid w:val="00314522"/>
    <w:rsid w:val="003146AA"/>
    <w:rsid w:val="00315C75"/>
    <w:rsid w:val="00315D5D"/>
    <w:rsid w:val="0031605A"/>
    <w:rsid w:val="003162D1"/>
    <w:rsid w:val="003170D7"/>
    <w:rsid w:val="00317512"/>
    <w:rsid w:val="003175D5"/>
    <w:rsid w:val="0032038A"/>
    <w:rsid w:val="003206C9"/>
    <w:rsid w:val="0032087E"/>
    <w:rsid w:val="00321AFC"/>
    <w:rsid w:val="003223FA"/>
    <w:rsid w:val="00322445"/>
    <w:rsid w:val="003226E9"/>
    <w:rsid w:val="0032296F"/>
    <w:rsid w:val="00322D63"/>
    <w:rsid w:val="003231CB"/>
    <w:rsid w:val="003236D1"/>
    <w:rsid w:val="00324248"/>
    <w:rsid w:val="003248DB"/>
    <w:rsid w:val="00325379"/>
    <w:rsid w:val="00325405"/>
    <w:rsid w:val="0032543B"/>
    <w:rsid w:val="00325614"/>
    <w:rsid w:val="00325E9E"/>
    <w:rsid w:val="0032635B"/>
    <w:rsid w:val="00326F92"/>
    <w:rsid w:val="00326FA6"/>
    <w:rsid w:val="0032782A"/>
    <w:rsid w:val="0032795F"/>
    <w:rsid w:val="00327D49"/>
    <w:rsid w:val="0032FBB9"/>
    <w:rsid w:val="00330082"/>
    <w:rsid w:val="003300C1"/>
    <w:rsid w:val="003300F8"/>
    <w:rsid w:val="00330CF8"/>
    <w:rsid w:val="0033125D"/>
    <w:rsid w:val="00331846"/>
    <w:rsid w:val="00331A5D"/>
    <w:rsid w:val="00331E45"/>
    <w:rsid w:val="0033338C"/>
    <w:rsid w:val="00333555"/>
    <w:rsid w:val="003335FC"/>
    <w:rsid w:val="00334CF0"/>
    <w:rsid w:val="00335A43"/>
    <w:rsid w:val="00335E0B"/>
    <w:rsid w:val="00335EE3"/>
    <w:rsid w:val="00335F81"/>
    <w:rsid w:val="003368AA"/>
    <w:rsid w:val="00336FAE"/>
    <w:rsid w:val="00337DE9"/>
    <w:rsid w:val="00340A15"/>
    <w:rsid w:val="00340ACE"/>
    <w:rsid w:val="003417B8"/>
    <w:rsid w:val="00341A67"/>
    <w:rsid w:val="00341DB8"/>
    <w:rsid w:val="00341F8A"/>
    <w:rsid w:val="0034297B"/>
    <w:rsid w:val="00342988"/>
    <w:rsid w:val="00342E99"/>
    <w:rsid w:val="00343623"/>
    <w:rsid w:val="003436B8"/>
    <w:rsid w:val="003438E4"/>
    <w:rsid w:val="0034452A"/>
    <w:rsid w:val="0034496B"/>
    <w:rsid w:val="003451A7"/>
    <w:rsid w:val="0034598F"/>
    <w:rsid w:val="00346444"/>
    <w:rsid w:val="00347857"/>
    <w:rsid w:val="00347B39"/>
    <w:rsid w:val="00347B5D"/>
    <w:rsid w:val="00350CC8"/>
    <w:rsid w:val="00350E8D"/>
    <w:rsid w:val="00350FD1"/>
    <w:rsid w:val="00351039"/>
    <w:rsid w:val="0035156B"/>
    <w:rsid w:val="00351862"/>
    <w:rsid w:val="00351D89"/>
    <w:rsid w:val="003523C1"/>
    <w:rsid w:val="00352E61"/>
    <w:rsid w:val="0035483F"/>
    <w:rsid w:val="00355593"/>
    <w:rsid w:val="003558AA"/>
    <w:rsid w:val="00355FC5"/>
    <w:rsid w:val="00355FEB"/>
    <w:rsid w:val="003567D3"/>
    <w:rsid w:val="00356C58"/>
    <w:rsid w:val="00357285"/>
    <w:rsid w:val="0035751E"/>
    <w:rsid w:val="003607D7"/>
    <w:rsid w:val="00360810"/>
    <w:rsid w:val="00360B17"/>
    <w:rsid w:val="00360D3F"/>
    <w:rsid w:val="00360E4E"/>
    <w:rsid w:val="003626D0"/>
    <w:rsid w:val="003628B5"/>
    <w:rsid w:val="003646E7"/>
    <w:rsid w:val="00364797"/>
    <w:rsid w:val="00364C26"/>
    <w:rsid w:val="00364EC5"/>
    <w:rsid w:val="003654A4"/>
    <w:rsid w:val="00365A9B"/>
    <w:rsid w:val="00365D12"/>
    <w:rsid w:val="00367182"/>
    <w:rsid w:val="0036732E"/>
    <w:rsid w:val="003701E0"/>
    <w:rsid w:val="00370DC6"/>
    <w:rsid w:val="00371631"/>
    <w:rsid w:val="0037334A"/>
    <w:rsid w:val="00374D56"/>
    <w:rsid w:val="00374EE7"/>
    <w:rsid w:val="0037598D"/>
    <w:rsid w:val="003760FF"/>
    <w:rsid w:val="00376FCC"/>
    <w:rsid w:val="003806FD"/>
    <w:rsid w:val="00381FA8"/>
    <w:rsid w:val="00382227"/>
    <w:rsid w:val="0038228E"/>
    <w:rsid w:val="00382667"/>
    <w:rsid w:val="00382AF4"/>
    <w:rsid w:val="0038375F"/>
    <w:rsid w:val="00383A05"/>
    <w:rsid w:val="003844C9"/>
    <w:rsid w:val="003849C1"/>
    <w:rsid w:val="00384C96"/>
    <w:rsid w:val="00384FAA"/>
    <w:rsid w:val="00385059"/>
    <w:rsid w:val="00385494"/>
    <w:rsid w:val="00385C39"/>
    <w:rsid w:val="0038641D"/>
    <w:rsid w:val="003872D8"/>
    <w:rsid w:val="00387908"/>
    <w:rsid w:val="00390F93"/>
    <w:rsid w:val="003910FC"/>
    <w:rsid w:val="0039120C"/>
    <w:rsid w:val="00391BD0"/>
    <w:rsid w:val="003934DA"/>
    <w:rsid w:val="00393DC2"/>
    <w:rsid w:val="003942F8"/>
    <w:rsid w:val="00394A46"/>
    <w:rsid w:val="00394BEB"/>
    <w:rsid w:val="00395F72"/>
    <w:rsid w:val="00396802"/>
    <w:rsid w:val="00397570"/>
    <w:rsid w:val="0039765F"/>
    <w:rsid w:val="003A05AA"/>
    <w:rsid w:val="003A0A84"/>
    <w:rsid w:val="003A0A90"/>
    <w:rsid w:val="003A0F20"/>
    <w:rsid w:val="003A123A"/>
    <w:rsid w:val="003A14C3"/>
    <w:rsid w:val="003A168C"/>
    <w:rsid w:val="003A1A39"/>
    <w:rsid w:val="003A3794"/>
    <w:rsid w:val="003A3968"/>
    <w:rsid w:val="003A3E20"/>
    <w:rsid w:val="003A5555"/>
    <w:rsid w:val="003A5773"/>
    <w:rsid w:val="003A6A58"/>
    <w:rsid w:val="003A71E2"/>
    <w:rsid w:val="003A7547"/>
    <w:rsid w:val="003B1415"/>
    <w:rsid w:val="003B180E"/>
    <w:rsid w:val="003B1ADC"/>
    <w:rsid w:val="003B1BB4"/>
    <w:rsid w:val="003B1EC0"/>
    <w:rsid w:val="003B1F86"/>
    <w:rsid w:val="003B2814"/>
    <w:rsid w:val="003B2A42"/>
    <w:rsid w:val="003B3616"/>
    <w:rsid w:val="003B42D5"/>
    <w:rsid w:val="003B477F"/>
    <w:rsid w:val="003B66DB"/>
    <w:rsid w:val="003B67EF"/>
    <w:rsid w:val="003B6D44"/>
    <w:rsid w:val="003B7507"/>
    <w:rsid w:val="003B75B6"/>
    <w:rsid w:val="003B7AD5"/>
    <w:rsid w:val="003B7CB5"/>
    <w:rsid w:val="003C0215"/>
    <w:rsid w:val="003C0CC3"/>
    <w:rsid w:val="003C16C8"/>
    <w:rsid w:val="003C1E26"/>
    <w:rsid w:val="003C24D1"/>
    <w:rsid w:val="003C39BE"/>
    <w:rsid w:val="003C3C13"/>
    <w:rsid w:val="003C3C59"/>
    <w:rsid w:val="003C3EEB"/>
    <w:rsid w:val="003C42F6"/>
    <w:rsid w:val="003C4CBD"/>
    <w:rsid w:val="003C4E7C"/>
    <w:rsid w:val="003C608D"/>
    <w:rsid w:val="003C650F"/>
    <w:rsid w:val="003D0319"/>
    <w:rsid w:val="003D08CD"/>
    <w:rsid w:val="003D0E7D"/>
    <w:rsid w:val="003D1739"/>
    <w:rsid w:val="003D213F"/>
    <w:rsid w:val="003D2595"/>
    <w:rsid w:val="003D2D4C"/>
    <w:rsid w:val="003D301C"/>
    <w:rsid w:val="003D32DE"/>
    <w:rsid w:val="003D33DD"/>
    <w:rsid w:val="003D4047"/>
    <w:rsid w:val="003D4459"/>
    <w:rsid w:val="003D4F28"/>
    <w:rsid w:val="003D5009"/>
    <w:rsid w:val="003D5693"/>
    <w:rsid w:val="003D5851"/>
    <w:rsid w:val="003D5D76"/>
    <w:rsid w:val="003D6521"/>
    <w:rsid w:val="003D764D"/>
    <w:rsid w:val="003E08CF"/>
    <w:rsid w:val="003E0F6B"/>
    <w:rsid w:val="003E155B"/>
    <w:rsid w:val="003E1757"/>
    <w:rsid w:val="003E1A91"/>
    <w:rsid w:val="003E20D0"/>
    <w:rsid w:val="003E23E0"/>
    <w:rsid w:val="003E2F03"/>
    <w:rsid w:val="003E3640"/>
    <w:rsid w:val="003E3C57"/>
    <w:rsid w:val="003E3E94"/>
    <w:rsid w:val="003E4010"/>
    <w:rsid w:val="003E40F2"/>
    <w:rsid w:val="003E5031"/>
    <w:rsid w:val="003E5932"/>
    <w:rsid w:val="003E59B4"/>
    <w:rsid w:val="003E63CC"/>
    <w:rsid w:val="003E64B9"/>
    <w:rsid w:val="003E6B53"/>
    <w:rsid w:val="003E793D"/>
    <w:rsid w:val="003F00DF"/>
    <w:rsid w:val="003F00EA"/>
    <w:rsid w:val="003F0CEC"/>
    <w:rsid w:val="003F0E0D"/>
    <w:rsid w:val="003F2001"/>
    <w:rsid w:val="003F21AD"/>
    <w:rsid w:val="003F22D5"/>
    <w:rsid w:val="003F3AB3"/>
    <w:rsid w:val="003F4646"/>
    <w:rsid w:val="003F46B6"/>
    <w:rsid w:val="003F474A"/>
    <w:rsid w:val="003F50BE"/>
    <w:rsid w:val="003F53BE"/>
    <w:rsid w:val="003F5447"/>
    <w:rsid w:val="003F5464"/>
    <w:rsid w:val="003F5497"/>
    <w:rsid w:val="003F5879"/>
    <w:rsid w:val="003F5B7C"/>
    <w:rsid w:val="003F61D5"/>
    <w:rsid w:val="003F6D6A"/>
    <w:rsid w:val="003F7110"/>
    <w:rsid w:val="003F7468"/>
    <w:rsid w:val="003F7AAE"/>
    <w:rsid w:val="003F7CA7"/>
    <w:rsid w:val="00400737"/>
    <w:rsid w:val="004011F4"/>
    <w:rsid w:val="004018D4"/>
    <w:rsid w:val="00401DB2"/>
    <w:rsid w:val="00402619"/>
    <w:rsid w:val="004028EC"/>
    <w:rsid w:val="004031CD"/>
    <w:rsid w:val="0040403A"/>
    <w:rsid w:val="00404443"/>
    <w:rsid w:val="004044A6"/>
    <w:rsid w:val="00405154"/>
    <w:rsid w:val="004052C2"/>
    <w:rsid w:val="004068D4"/>
    <w:rsid w:val="00406D86"/>
    <w:rsid w:val="0040716A"/>
    <w:rsid w:val="004078B6"/>
    <w:rsid w:val="00407B8C"/>
    <w:rsid w:val="00407FD6"/>
    <w:rsid w:val="00410A36"/>
    <w:rsid w:val="0041153F"/>
    <w:rsid w:val="004115B5"/>
    <w:rsid w:val="0041196A"/>
    <w:rsid w:val="00411A1B"/>
    <w:rsid w:val="0041203B"/>
    <w:rsid w:val="0041236B"/>
    <w:rsid w:val="00413473"/>
    <w:rsid w:val="004147CC"/>
    <w:rsid w:val="00414CDF"/>
    <w:rsid w:val="0041555A"/>
    <w:rsid w:val="00415702"/>
    <w:rsid w:val="00416087"/>
    <w:rsid w:val="00416213"/>
    <w:rsid w:val="00416994"/>
    <w:rsid w:val="004200AA"/>
    <w:rsid w:val="004201C0"/>
    <w:rsid w:val="00420C5B"/>
    <w:rsid w:val="0042186E"/>
    <w:rsid w:val="00422753"/>
    <w:rsid w:val="00422A16"/>
    <w:rsid w:val="004232D2"/>
    <w:rsid w:val="00423481"/>
    <w:rsid w:val="0042353D"/>
    <w:rsid w:val="00423CA0"/>
    <w:rsid w:val="00423CC7"/>
    <w:rsid w:val="00423D98"/>
    <w:rsid w:val="00424316"/>
    <w:rsid w:val="00424A6E"/>
    <w:rsid w:val="00424F66"/>
    <w:rsid w:val="004255B3"/>
    <w:rsid w:val="00425C28"/>
    <w:rsid w:val="00425D49"/>
    <w:rsid w:val="00426124"/>
    <w:rsid w:val="00426E12"/>
    <w:rsid w:val="004279CF"/>
    <w:rsid w:val="00427FE3"/>
    <w:rsid w:val="00430280"/>
    <w:rsid w:val="00431440"/>
    <w:rsid w:val="0043228F"/>
    <w:rsid w:val="00432578"/>
    <w:rsid w:val="00432962"/>
    <w:rsid w:val="0043359D"/>
    <w:rsid w:val="00433611"/>
    <w:rsid w:val="00433913"/>
    <w:rsid w:val="0043467A"/>
    <w:rsid w:val="00435B16"/>
    <w:rsid w:val="00435D8D"/>
    <w:rsid w:val="00436C08"/>
    <w:rsid w:val="004372DD"/>
    <w:rsid w:val="00437D26"/>
    <w:rsid w:val="004403B5"/>
    <w:rsid w:val="004407A4"/>
    <w:rsid w:val="004409F0"/>
    <w:rsid w:val="00440ABF"/>
    <w:rsid w:val="00440D24"/>
    <w:rsid w:val="00440D2F"/>
    <w:rsid w:val="0044160B"/>
    <w:rsid w:val="00441A32"/>
    <w:rsid w:val="004422B0"/>
    <w:rsid w:val="00442591"/>
    <w:rsid w:val="00442E74"/>
    <w:rsid w:val="004434FD"/>
    <w:rsid w:val="00443742"/>
    <w:rsid w:val="00443DCA"/>
    <w:rsid w:val="0044421F"/>
    <w:rsid w:val="00444A0A"/>
    <w:rsid w:val="00444B55"/>
    <w:rsid w:val="00444D52"/>
    <w:rsid w:val="00445C74"/>
    <w:rsid w:val="00446AD6"/>
    <w:rsid w:val="00446B9A"/>
    <w:rsid w:val="004471A6"/>
    <w:rsid w:val="00447C82"/>
    <w:rsid w:val="0045071B"/>
    <w:rsid w:val="0045078A"/>
    <w:rsid w:val="004508D5"/>
    <w:rsid w:val="00450B6F"/>
    <w:rsid w:val="00450FCD"/>
    <w:rsid w:val="004519DC"/>
    <w:rsid w:val="0045242F"/>
    <w:rsid w:val="00452707"/>
    <w:rsid w:val="0045329E"/>
    <w:rsid w:val="004541BB"/>
    <w:rsid w:val="00454B01"/>
    <w:rsid w:val="00455498"/>
    <w:rsid w:val="0045565D"/>
    <w:rsid w:val="00455816"/>
    <w:rsid w:val="00455A62"/>
    <w:rsid w:val="004563E8"/>
    <w:rsid w:val="00456920"/>
    <w:rsid w:val="004569F5"/>
    <w:rsid w:val="00456A75"/>
    <w:rsid w:val="00457251"/>
    <w:rsid w:val="004572D7"/>
    <w:rsid w:val="00457A00"/>
    <w:rsid w:val="00457ADF"/>
    <w:rsid w:val="00457E28"/>
    <w:rsid w:val="00460397"/>
    <w:rsid w:val="00460673"/>
    <w:rsid w:val="004606EB"/>
    <w:rsid w:val="00461AA7"/>
    <w:rsid w:val="004634BF"/>
    <w:rsid w:val="00463C1B"/>
    <w:rsid w:val="00463D7C"/>
    <w:rsid w:val="004640BC"/>
    <w:rsid w:val="00464A50"/>
    <w:rsid w:val="00464E4A"/>
    <w:rsid w:val="004654F3"/>
    <w:rsid w:val="00465A07"/>
    <w:rsid w:val="00465BAA"/>
    <w:rsid w:val="00465D16"/>
    <w:rsid w:val="00466E61"/>
    <w:rsid w:val="00467A2E"/>
    <w:rsid w:val="00467AFF"/>
    <w:rsid w:val="0047009D"/>
    <w:rsid w:val="004702C7"/>
    <w:rsid w:val="00470F29"/>
    <w:rsid w:val="0047162E"/>
    <w:rsid w:val="004716AE"/>
    <w:rsid w:val="00471B85"/>
    <w:rsid w:val="0047252B"/>
    <w:rsid w:val="00473F3D"/>
    <w:rsid w:val="004746E3"/>
    <w:rsid w:val="00474A51"/>
    <w:rsid w:val="0047553F"/>
    <w:rsid w:val="004755C9"/>
    <w:rsid w:val="00475B90"/>
    <w:rsid w:val="00475C4C"/>
    <w:rsid w:val="00476308"/>
    <w:rsid w:val="00476B6B"/>
    <w:rsid w:val="00476C26"/>
    <w:rsid w:val="00476D18"/>
    <w:rsid w:val="0047723D"/>
    <w:rsid w:val="00477D20"/>
    <w:rsid w:val="00480F46"/>
    <w:rsid w:val="00480FA4"/>
    <w:rsid w:val="004816E2"/>
    <w:rsid w:val="004816E5"/>
    <w:rsid w:val="00481BA7"/>
    <w:rsid w:val="00481E2A"/>
    <w:rsid w:val="00482237"/>
    <w:rsid w:val="00482BDD"/>
    <w:rsid w:val="00482E24"/>
    <w:rsid w:val="00482FB4"/>
    <w:rsid w:val="0048375F"/>
    <w:rsid w:val="0048441A"/>
    <w:rsid w:val="00484998"/>
    <w:rsid w:val="00484DCC"/>
    <w:rsid w:val="00484F5C"/>
    <w:rsid w:val="0048569C"/>
    <w:rsid w:val="00485CF0"/>
    <w:rsid w:val="00486453"/>
    <w:rsid w:val="004864B4"/>
    <w:rsid w:val="004864F9"/>
    <w:rsid w:val="0048677C"/>
    <w:rsid w:val="00486E7F"/>
    <w:rsid w:val="004879BC"/>
    <w:rsid w:val="00487EA1"/>
    <w:rsid w:val="0049045C"/>
    <w:rsid w:val="004905BE"/>
    <w:rsid w:val="0049060C"/>
    <w:rsid w:val="00490611"/>
    <w:rsid w:val="00490DEC"/>
    <w:rsid w:val="0049142C"/>
    <w:rsid w:val="004925C8"/>
    <w:rsid w:val="00492D4B"/>
    <w:rsid w:val="004945A2"/>
    <w:rsid w:val="004947E4"/>
    <w:rsid w:val="00495706"/>
    <w:rsid w:val="00495B69"/>
    <w:rsid w:val="004963CE"/>
    <w:rsid w:val="0049650F"/>
    <w:rsid w:val="00496576"/>
    <w:rsid w:val="00496840"/>
    <w:rsid w:val="00497110"/>
    <w:rsid w:val="0049721F"/>
    <w:rsid w:val="00497963"/>
    <w:rsid w:val="00497B3B"/>
    <w:rsid w:val="004A02FC"/>
    <w:rsid w:val="004A0A48"/>
    <w:rsid w:val="004A0A84"/>
    <w:rsid w:val="004A13D6"/>
    <w:rsid w:val="004A15F2"/>
    <w:rsid w:val="004A1DEC"/>
    <w:rsid w:val="004A1E00"/>
    <w:rsid w:val="004A1F13"/>
    <w:rsid w:val="004A2755"/>
    <w:rsid w:val="004A27C8"/>
    <w:rsid w:val="004A27E4"/>
    <w:rsid w:val="004A2ED3"/>
    <w:rsid w:val="004A3071"/>
    <w:rsid w:val="004A3154"/>
    <w:rsid w:val="004A333A"/>
    <w:rsid w:val="004A34AE"/>
    <w:rsid w:val="004A3B4B"/>
    <w:rsid w:val="004A3CA5"/>
    <w:rsid w:val="004A4780"/>
    <w:rsid w:val="004A4FAE"/>
    <w:rsid w:val="004A5279"/>
    <w:rsid w:val="004A5C9F"/>
    <w:rsid w:val="004A669B"/>
    <w:rsid w:val="004A6E19"/>
    <w:rsid w:val="004A767B"/>
    <w:rsid w:val="004A7F2C"/>
    <w:rsid w:val="004B1061"/>
    <w:rsid w:val="004B1076"/>
    <w:rsid w:val="004B15AB"/>
    <w:rsid w:val="004B189F"/>
    <w:rsid w:val="004B1938"/>
    <w:rsid w:val="004B1C0D"/>
    <w:rsid w:val="004B1C3C"/>
    <w:rsid w:val="004B1E46"/>
    <w:rsid w:val="004B220D"/>
    <w:rsid w:val="004B2490"/>
    <w:rsid w:val="004B25B0"/>
    <w:rsid w:val="004B2E62"/>
    <w:rsid w:val="004B3A36"/>
    <w:rsid w:val="004B573D"/>
    <w:rsid w:val="004B5AA7"/>
    <w:rsid w:val="004B5C93"/>
    <w:rsid w:val="004B6D30"/>
    <w:rsid w:val="004B723E"/>
    <w:rsid w:val="004B7AB0"/>
    <w:rsid w:val="004B7FBB"/>
    <w:rsid w:val="004C0394"/>
    <w:rsid w:val="004C100C"/>
    <w:rsid w:val="004C12A9"/>
    <w:rsid w:val="004C1E84"/>
    <w:rsid w:val="004C2228"/>
    <w:rsid w:val="004C2356"/>
    <w:rsid w:val="004C2EFD"/>
    <w:rsid w:val="004C4A7E"/>
    <w:rsid w:val="004C5296"/>
    <w:rsid w:val="004C589F"/>
    <w:rsid w:val="004C5ADC"/>
    <w:rsid w:val="004C72DD"/>
    <w:rsid w:val="004C794A"/>
    <w:rsid w:val="004C7F67"/>
    <w:rsid w:val="004D074D"/>
    <w:rsid w:val="004D0950"/>
    <w:rsid w:val="004D095B"/>
    <w:rsid w:val="004D0D6E"/>
    <w:rsid w:val="004D0DCA"/>
    <w:rsid w:val="004D0F2C"/>
    <w:rsid w:val="004D2111"/>
    <w:rsid w:val="004D25D1"/>
    <w:rsid w:val="004D2A65"/>
    <w:rsid w:val="004D2BF3"/>
    <w:rsid w:val="004D2C3C"/>
    <w:rsid w:val="004D33A0"/>
    <w:rsid w:val="004D34CD"/>
    <w:rsid w:val="004D3A12"/>
    <w:rsid w:val="004D3AAC"/>
    <w:rsid w:val="004D41F6"/>
    <w:rsid w:val="004D4FC3"/>
    <w:rsid w:val="004D543D"/>
    <w:rsid w:val="004D582F"/>
    <w:rsid w:val="004D632B"/>
    <w:rsid w:val="004D63C2"/>
    <w:rsid w:val="004D63F3"/>
    <w:rsid w:val="004D6EE9"/>
    <w:rsid w:val="004D70C9"/>
    <w:rsid w:val="004D7176"/>
    <w:rsid w:val="004D78E2"/>
    <w:rsid w:val="004D7E87"/>
    <w:rsid w:val="004E0765"/>
    <w:rsid w:val="004E22D1"/>
    <w:rsid w:val="004E2353"/>
    <w:rsid w:val="004E2CB0"/>
    <w:rsid w:val="004E2EF6"/>
    <w:rsid w:val="004E45D8"/>
    <w:rsid w:val="004E47F6"/>
    <w:rsid w:val="004E5842"/>
    <w:rsid w:val="004E5D9B"/>
    <w:rsid w:val="004E60C7"/>
    <w:rsid w:val="004E6B61"/>
    <w:rsid w:val="004E7EDD"/>
    <w:rsid w:val="004F01B9"/>
    <w:rsid w:val="004F0C2A"/>
    <w:rsid w:val="004F0C46"/>
    <w:rsid w:val="004F0F7E"/>
    <w:rsid w:val="004F0F92"/>
    <w:rsid w:val="004F11D7"/>
    <w:rsid w:val="004F12B8"/>
    <w:rsid w:val="004F1315"/>
    <w:rsid w:val="004F1544"/>
    <w:rsid w:val="004F17C8"/>
    <w:rsid w:val="004F2323"/>
    <w:rsid w:val="004F2A1E"/>
    <w:rsid w:val="004F3F3F"/>
    <w:rsid w:val="004F4094"/>
    <w:rsid w:val="004F417D"/>
    <w:rsid w:val="004F44C6"/>
    <w:rsid w:val="004F4CAE"/>
    <w:rsid w:val="004F5EEC"/>
    <w:rsid w:val="004F63C6"/>
    <w:rsid w:val="004F644B"/>
    <w:rsid w:val="004F6C02"/>
    <w:rsid w:val="004F70CD"/>
    <w:rsid w:val="004F77A6"/>
    <w:rsid w:val="004F79D7"/>
    <w:rsid w:val="004F7D84"/>
    <w:rsid w:val="00501348"/>
    <w:rsid w:val="0050187A"/>
    <w:rsid w:val="00503E24"/>
    <w:rsid w:val="00503F39"/>
    <w:rsid w:val="00505400"/>
    <w:rsid w:val="0050561D"/>
    <w:rsid w:val="00505DC9"/>
    <w:rsid w:val="00505E6E"/>
    <w:rsid w:val="00506450"/>
    <w:rsid w:val="005066D3"/>
    <w:rsid w:val="00506804"/>
    <w:rsid w:val="00506B4C"/>
    <w:rsid w:val="00507533"/>
    <w:rsid w:val="00507C00"/>
    <w:rsid w:val="00507D31"/>
    <w:rsid w:val="005102EA"/>
    <w:rsid w:val="00510822"/>
    <w:rsid w:val="00511266"/>
    <w:rsid w:val="005115D8"/>
    <w:rsid w:val="00511846"/>
    <w:rsid w:val="00512076"/>
    <w:rsid w:val="00513987"/>
    <w:rsid w:val="00513B55"/>
    <w:rsid w:val="00513F67"/>
    <w:rsid w:val="00514B37"/>
    <w:rsid w:val="0051592A"/>
    <w:rsid w:val="005159F7"/>
    <w:rsid w:val="00515ED6"/>
    <w:rsid w:val="00517525"/>
    <w:rsid w:val="00517DF5"/>
    <w:rsid w:val="00520191"/>
    <w:rsid w:val="005205E5"/>
    <w:rsid w:val="00521C4D"/>
    <w:rsid w:val="00521F0B"/>
    <w:rsid w:val="00522ACA"/>
    <w:rsid w:val="005234BD"/>
    <w:rsid w:val="005234F2"/>
    <w:rsid w:val="00523505"/>
    <w:rsid w:val="00523A48"/>
    <w:rsid w:val="00523D11"/>
    <w:rsid w:val="0052434B"/>
    <w:rsid w:val="00524513"/>
    <w:rsid w:val="00524A8C"/>
    <w:rsid w:val="00524B66"/>
    <w:rsid w:val="005253CA"/>
    <w:rsid w:val="0052685B"/>
    <w:rsid w:val="00526FEA"/>
    <w:rsid w:val="005272C3"/>
    <w:rsid w:val="0052730F"/>
    <w:rsid w:val="0052731E"/>
    <w:rsid w:val="005279C5"/>
    <w:rsid w:val="00530186"/>
    <w:rsid w:val="00530BEF"/>
    <w:rsid w:val="005311D8"/>
    <w:rsid w:val="0053132D"/>
    <w:rsid w:val="00531CED"/>
    <w:rsid w:val="00531E6B"/>
    <w:rsid w:val="005321D8"/>
    <w:rsid w:val="0053251C"/>
    <w:rsid w:val="00532958"/>
    <w:rsid w:val="00532D90"/>
    <w:rsid w:val="005338D1"/>
    <w:rsid w:val="00533BD1"/>
    <w:rsid w:val="00534286"/>
    <w:rsid w:val="00534A9D"/>
    <w:rsid w:val="00534EFB"/>
    <w:rsid w:val="00534F2E"/>
    <w:rsid w:val="00534F9F"/>
    <w:rsid w:val="00535433"/>
    <w:rsid w:val="005356ED"/>
    <w:rsid w:val="0053591F"/>
    <w:rsid w:val="005363E7"/>
    <w:rsid w:val="00536428"/>
    <w:rsid w:val="00540092"/>
    <w:rsid w:val="00540F4C"/>
    <w:rsid w:val="005418C1"/>
    <w:rsid w:val="00542126"/>
    <w:rsid w:val="0054329F"/>
    <w:rsid w:val="00543FFD"/>
    <w:rsid w:val="005440FE"/>
    <w:rsid w:val="005445E7"/>
    <w:rsid w:val="005448DE"/>
    <w:rsid w:val="0054493D"/>
    <w:rsid w:val="0054620C"/>
    <w:rsid w:val="005463BA"/>
    <w:rsid w:val="0054683E"/>
    <w:rsid w:val="00547450"/>
    <w:rsid w:val="00547AF1"/>
    <w:rsid w:val="0055003C"/>
    <w:rsid w:val="00550275"/>
    <w:rsid w:val="00550D7C"/>
    <w:rsid w:val="0055189E"/>
    <w:rsid w:val="00552A60"/>
    <w:rsid w:val="00552B8F"/>
    <w:rsid w:val="00552FCA"/>
    <w:rsid w:val="005533AD"/>
    <w:rsid w:val="0055348C"/>
    <w:rsid w:val="0055361F"/>
    <w:rsid w:val="005539C9"/>
    <w:rsid w:val="0055430B"/>
    <w:rsid w:val="00554CD0"/>
    <w:rsid w:val="00555132"/>
    <w:rsid w:val="00555CB0"/>
    <w:rsid w:val="00556856"/>
    <w:rsid w:val="00557841"/>
    <w:rsid w:val="00557A0E"/>
    <w:rsid w:val="005607DB"/>
    <w:rsid w:val="00560B33"/>
    <w:rsid w:val="00560DA3"/>
    <w:rsid w:val="0056153D"/>
    <w:rsid w:val="00562586"/>
    <w:rsid w:val="005626CD"/>
    <w:rsid w:val="00562795"/>
    <w:rsid w:val="00562B2E"/>
    <w:rsid w:val="00563477"/>
    <w:rsid w:val="00563647"/>
    <w:rsid w:val="00563C1F"/>
    <w:rsid w:val="0056473D"/>
    <w:rsid w:val="00564E2B"/>
    <w:rsid w:val="005650BE"/>
    <w:rsid w:val="00565A5B"/>
    <w:rsid w:val="005662B7"/>
    <w:rsid w:val="005669CC"/>
    <w:rsid w:val="00566A28"/>
    <w:rsid w:val="0056712E"/>
    <w:rsid w:val="0056716C"/>
    <w:rsid w:val="005675B9"/>
    <w:rsid w:val="00567B7B"/>
    <w:rsid w:val="00567C74"/>
    <w:rsid w:val="00567D0E"/>
    <w:rsid w:val="00567F24"/>
    <w:rsid w:val="00570168"/>
    <w:rsid w:val="00570386"/>
    <w:rsid w:val="00570B98"/>
    <w:rsid w:val="00570F42"/>
    <w:rsid w:val="00571000"/>
    <w:rsid w:val="005712D0"/>
    <w:rsid w:val="005721DB"/>
    <w:rsid w:val="00572354"/>
    <w:rsid w:val="00572669"/>
    <w:rsid w:val="00572D25"/>
    <w:rsid w:val="00572F95"/>
    <w:rsid w:val="00573607"/>
    <w:rsid w:val="00573E26"/>
    <w:rsid w:val="005746BB"/>
    <w:rsid w:val="005746D9"/>
    <w:rsid w:val="00574F17"/>
    <w:rsid w:val="00576830"/>
    <w:rsid w:val="00576A7B"/>
    <w:rsid w:val="0057737B"/>
    <w:rsid w:val="00577390"/>
    <w:rsid w:val="0058066A"/>
    <w:rsid w:val="005813F1"/>
    <w:rsid w:val="0058161E"/>
    <w:rsid w:val="00582342"/>
    <w:rsid w:val="0058296B"/>
    <w:rsid w:val="00582DDB"/>
    <w:rsid w:val="0058324D"/>
    <w:rsid w:val="005832BE"/>
    <w:rsid w:val="00583ABD"/>
    <w:rsid w:val="00583B54"/>
    <w:rsid w:val="00583DD4"/>
    <w:rsid w:val="00583DFA"/>
    <w:rsid w:val="00584131"/>
    <w:rsid w:val="00584739"/>
    <w:rsid w:val="00584812"/>
    <w:rsid w:val="00584B76"/>
    <w:rsid w:val="00584B8F"/>
    <w:rsid w:val="0058533B"/>
    <w:rsid w:val="005859C6"/>
    <w:rsid w:val="00586489"/>
    <w:rsid w:val="005867C1"/>
    <w:rsid w:val="00586A1B"/>
    <w:rsid w:val="00586B88"/>
    <w:rsid w:val="005873AB"/>
    <w:rsid w:val="005876B5"/>
    <w:rsid w:val="005878F2"/>
    <w:rsid w:val="00587E20"/>
    <w:rsid w:val="00587F95"/>
    <w:rsid w:val="005910FB"/>
    <w:rsid w:val="00591301"/>
    <w:rsid w:val="005914B5"/>
    <w:rsid w:val="00591714"/>
    <w:rsid w:val="005917E8"/>
    <w:rsid w:val="00592100"/>
    <w:rsid w:val="005923C5"/>
    <w:rsid w:val="00592693"/>
    <w:rsid w:val="005926DA"/>
    <w:rsid w:val="005927B8"/>
    <w:rsid w:val="0059292F"/>
    <w:rsid w:val="00593DEF"/>
    <w:rsid w:val="0059444C"/>
    <w:rsid w:val="00594565"/>
    <w:rsid w:val="005945E7"/>
    <w:rsid w:val="00594A8B"/>
    <w:rsid w:val="00594DAD"/>
    <w:rsid w:val="00594EE1"/>
    <w:rsid w:val="005957D9"/>
    <w:rsid w:val="005959A4"/>
    <w:rsid w:val="005962FF"/>
    <w:rsid w:val="0059656A"/>
    <w:rsid w:val="005969AD"/>
    <w:rsid w:val="00596AE8"/>
    <w:rsid w:val="00596D1E"/>
    <w:rsid w:val="0059738E"/>
    <w:rsid w:val="00597707"/>
    <w:rsid w:val="00597738"/>
    <w:rsid w:val="00597B9E"/>
    <w:rsid w:val="005A0C71"/>
    <w:rsid w:val="005A0CE2"/>
    <w:rsid w:val="005A0D79"/>
    <w:rsid w:val="005A1029"/>
    <w:rsid w:val="005A10C5"/>
    <w:rsid w:val="005A1C09"/>
    <w:rsid w:val="005A2191"/>
    <w:rsid w:val="005A3369"/>
    <w:rsid w:val="005A366F"/>
    <w:rsid w:val="005A3A35"/>
    <w:rsid w:val="005A424F"/>
    <w:rsid w:val="005A4537"/>
    <w:rsid w:val="005A5CBF"/>
    <w:rsid w:val="005A607D"/>
    <w:rsid w:val="005A7269"/>
    <w:rsid w:val="005A76DE"/>
    <w:rsid w:val="005A7F8F"/>
    <w:rsid w:val="005B00FC"/>
    <w:rsid w:val="005B02BB"/>
    <w:rsid w:val="005B1722"/>
    <w:rsid w:val="005B1B98"/>
    <w:rsid w:val="005B1E73"/>
    <w:rsid w:val="005B22B8"/>
    <w:rsid w:val="005B23A0"/>
    <w:rsid w:val="005B2B8B"/>
    <w:rsid w:val="005B3085"/>
    <w:rsid w:val="005B383A"/>
    <w:rsid w:val="005B3A7E"/>
    <w:rsid w:val="005B4067"/>
    <w:rsid w:val="005B40FE"/>
    <w:rsid w:val="005B4BD8"/>
    <w:rsid w:val="005B4D38"/>
    <w:rsid w:val="005B50C4"/>
    <w:rsid w:val="005B5996"/>
    <w:rsid w:val="005B5B41"/>
    <w:rsid w:val="005B6152"/>
    <w:rsid w:val="005B63FD"/>
    <w:rsid w:val="005B65C1"/>
    <w:rsid w:val="005B6CEF"/>
    <w:rsid w:val="005C058A"/>
    <w:rsid w:val="005C0B72"/>
    <w:rsid w:val="005C0C52"/>
    <w:rsid w:val="005C1DCA"/>
    <w:rsid w:val="005C212A"/>
    <w:rsid w:val="005C215E"/>
    <w:rsid w:val="005C21F9"/>
    <w:rsid w:val="005C278A"/>
    <w:rsid w:val="005C29AF"/>
    <w:rsid w:val="005C2F9B"/>
    <w:rsid w:val="005C3528"/>
    <w:rsid w:val="005C360B"/>
    <w:rsid w:val="005C3829"/>
    <w:rsid w:val="005C42DB"/>
    <w:rsid w:val="005C433E"/>
    <w:rsid w:val="005C4CAF"/>
    <w:rsid w:val="005C56F6"/>
    <w:rsid w:val="005C5D1C"/>
    <w:rsid w:val="005C61F5"/>
    <w:rsid w:val="005C6293"/>
    <w:rsid w:val="005C694B"/>
    <w:rsid w:val="005C73BF"/>
    <w:rsid w:val="005C775B"/>
    <w:rsid w:val="005D01B5"/>
    <w:rsid w:val="005D157E"/>
    <w:rsid w:val="005D1F0C"/>
    <w:rsid w:val="005D2D79"/>
    <w:rsid w:val="005D3ADE"/>
    <w:rsid w:val="005D3ECC"/>
    <w:rsid w:val="005D4494"/>
    <w:rsid w:val="005D4DFB"/>
    <w:rsid w:val="005D5336"/>
    <w:rsid w:val="005D59B0"/>
    <w:rsid w:val="005D5ECF"/>
    <w:rsid w:val="005D601F"/>
    <w:rsid w:val="005D6B55"/>
    <w:rsid w:val="005D6EBC"/>
    <w:rsid w:val="005D711D"/>
    <w:rsid w:val="005D71EA"/>
    <w:rsid w:val="005D778C"/>
    <w:rsid w:val="005D7A57"/>
    <w:rsid w:val="005E0FC7"/>
    <w:rsid w:val="005E1414"/>
    <w:rsid w:val="005E16AD"/>
    <w:rsid w:val="005E1EBB"/>
    <w:rsid w:val="005E219C"/>
    <w:rsid w:val="005E2629"/>
    <w:rsid w:val="005E3746"/>
    <w:rsid w:val="005E3845"/>
    <w:rsid w:val="005E40FD"/>
    <w:rsid w:val="005E41CF"/>
    <w:rsid w:val="005E50B6"/>
    <w:rsid w:val="005E5241"/>
    <w:rsid w:val="005E53BC"/>
    <w:rsid w:val="005E56F5"/>
    <w:rsid w:val="005E5A17"/>
    <w:rsid w:val="005E6680"/>
    <w:rsid w:val="005E68FD"/>
    <w:rsid w:val="005E6B5C"/>
    <w:rsid w:val="005E6E11"/>
    <w:rsid w:val="005E77C7"/>
    <w:rsid w:val="005F0188"/>
    <w:rsid w:val="005F028F"/>
    <w:rsid w:val="005F1CAD"/>
    <w:rsid w:val="005F2287"/>
    <w:rsid w:val="005F254B"/>
    <w:rsid w:val="005F2D36"/>
    <w:rsid w:val="005F2F8C"/>
    <w:rsid w:val="005F3009"/>
    <w:rsid w:val="005F3142"/>
    <w:rsid w:val="005F37DE"/>
    <w:rsid w:val="005F425A"/>
    <w:rsid w:val="005F4537"/>
    <w:rsid w:val="005F479C"/>
    <w:rsid w:val="005F4A12"/>
    <w:rsid w:val="005F4BDA"/>
    <w:rsid w:val="005F4CF4"/>
    <w:rsid w:val="005F53C5"/>
    <w:rsid w:val="005F5406"/>
    <w:rsid w:val="005F54E9"/>
    <w:rsid w:val="005F5580"/>
    <w:rsid w:val="005F55A2"/>
    <w:rsid w:val="005F6939"/>
    <w:rsid w:val="005F71A6"/>
    <w:rsid w:val="005F7283"/>
    <w:rsid w:val="005F78E0"/>
    <w:rsid w:val="005F7EF2"/>
    <w:rsid w:val="006009B9"/>
    <w:rsid w:val="00601143"/>
    <w:rsid w:val="0060197A"/>
    <w:rsid w:val="00601DF9"/>
    <w:rsid w:val="0060365A"/>
    <w:rsid w:val="00603F1D"/>
    <w:rsid w:val="00604083"/>
    <w:rsid w:val="0060414B"/>
    <w:rsid w:val="0060419E"/>
    <w:rsid w:val="00604D50"/>
    <w:rsid w:val="00605662"/>
    <w:rsid w:val="00605695"/>
    <w:rsid w:val="00605B59"/>
    <w:rsid w:val="00606BF1"/>
    <w:rsid w:val="00606C04"/>
    <w:rsid w:val="00607E73"/>
    <w:rsid w:val="0061004D"/>
    <w:rsid w:val="006107CC"/>
    <w:rsid w:val="006108B1"/>
    <w:rsid w:val="00610BDD"/>
    <w:rsid w:val="006116CA"/>
    <w:rsid w:val="00611F88"/>
    <w:rsid w:val="00611F8D"/>
    <w:rsid w:val="00612083"/>
    <w:rsid w:val="00612948"/>
    <w:rsid w:val="00612E1A"/>
    <w:rsid w:val="006133C1"/>
    <w:rsid w:val="0061365F"/>
    <w:rsid w:val="00614054"/>
    <w:rsid w:val="00614106"/>
    <w:rsid w:val="006148B2"/>
    <w:rsid w:val="00615148"/>
    <w:rsid w:val="0061533B"/>
    <w:rsid w:val="00615785"/>
    <w:rsid w:val="006159E7"/>
    <w:rsid w:val="00616198"/>
    <w:rsid w:val="0061667F"/>
    <w:rsid w:val="006166D8"/>
    <w:rsid w:val="00616D6E"/>
    <w:rsid w:val="00617B92"/>
    <w:rsid w:val="00621438"/>
    <w:rsid w:val="0062167C"/>
    <w:rsid w:val="00621FE7"/>
    <w:rsid w:val="00622380"/>
    <w:rsid w:val="006238CC"/>
    <w:rsid w:val="00624281"/>
    <w:rsid w:val="00624334"/>
    <w:rsid w:val="00624C6B"/>
    <w:rsid w:val="00624F75"/>
    <w:rsid w:val="006250B1"/>
    <w:rsid w:val="0062510B"/>
    <w:rsid w:val="00625554"/>
    <w:rsid w:val="006255CF"/>
    <w:rsid w:val="006259FE"/>
    <w:rsid w:val="00625D1C"/>
    <w:rsid w:val="00626078"/>
    <w:rsid w:val="006272C0"/>
    <w:rsid w:val="00627943"/>
    <w:rsid w:val="00627A31"/>
    <w:rsid w:val="006301F0"/>
    <w:rsid w:val="006309D8"/>
    <w:rsid w:val="00630BEB"/>
    <w:rsid w:val="0063169F"/>
    <w:rsid w:val="00631D5B"/>
    <w:rsid w:val="00631F74"/>
    <w:rsid w:val="00632650"/>
    <w:rsid w:val="0063265F"/>
    <w:rsid w:val="006334D1"/>
    <w:rsid w:val="00634D7C"/>
    <w:rsid w:val="00635124"/>
    <w:rsid w:val="00635E0C"/>
    <w:rsid w:val="00636902"/>
    <w:rsid w:val="0063690D"/>
    <w:rsid w:val="00637216"/>
    <w:rsid w:val="0063799A"/>
    <w:rsid w:val="00637EE9"/>
    <w:rsid w:val="0064008B"/>
    <w:rsid w:val="006400AB"/>
    <w:rsid w:val="006402EF"/>
    <w:rsid w:val="00640517"/>
    <w:rsid w:val="00640BE1"/>
    <w:rsid w:val="00641002"/>
    <w:rsid w:val="0064124F"/>
    <w:rsid w:val="006415F2"/>
    <w:rsid w:val="00642097"/>
    <w:rsid w:val="0064285C"/>
    <w:rsid w:val="006429F4"/>
    <w:rsid w:val="00642EAD"/>
    <w:rsid w:val="0064346C"/>
    <w:rsid w:val="006439B7"/>
    <w:rsid w:val="00643CD3"/>
    <w:rsid w:val="00643D1C"/>
    <w:rsid w:val="00643E47"/>
    <w:rsid w:val="00643EA6"/>
    <w:rsid w:val="00644493"/>
    <w:rsid w:val="0064450E"/>
    <w:rsid w:val="00644F31"/>
    <w:rsid w:val="006452DC"/>
    <w:rsid w:val="00645C23"/>
    <w:rsid w:val="00646538"/>
    <w:rsid w:val="00646A30"/>
    <w:rsid w:val="00646BA5"/>
    <w:rsid w:val="0064715F"/>
    <w:rsid w:val="006500C8"/>
    <w:rsid w:val="00651495"/>
    <w:rsid w:val="00651627"/>
    <w:rsid w:val="00651779"/>
    <w:rsid w:val="00651ECA"/>
    <w:rsid w:val="00652886"/>
    <w:rsid w:val="00652F41"/>
    <w:rsid w:val="00653289"/>
    <w:rsid w:val="006533D2"/>
    <w:rsid w:val="00653950"/>
    <w:rsid w:val="00653FD2"/>
    <w:rsid w:val="00654226"/>
    <w:rsid w:val="00655CD9"/>
    <w:rsid w:val="00655E30"/>
    <w:rsid w:val="00656414"/>
    <w:rsid w:val="00657447"/>
    <w:rsid w:val="0065746C"/>
    <w:rsid w:val="00657ADD"/>
    <w:rsid w:val="00657CCB"/>
    <w:rsid w:val="00657F32"/>
    <w:rsid w:val="00660B66"/>
    <w:rsid w:val="0066106F"/>
    <w:rsid w:val="00661724"/>
    <w:rsid w:val="006619EF"/>
    <w:rsid w:val="00662DB1"/>
    <w:rsid w:val="00663799"/>
    <w:rsid w:val="006640EA"/>
    <w:rsid w:val="006652E0"/>
    <w:rsid w:val="00665DA3"/>
    <w:rsid w:val="00665FB0"/>
    <w:rsid w:val="0066630D"/>
    <w:rsid w:val="006663E7"/>
    <w:rsid w:val="00666492"/>
    <w:rsid w:val="006666CC"/>
    <w:rsid w:val="00666769"/>
    <w:rsid w:val="00666A62"/>
    <w:rsid w:val="00666B60"/>
    <w:rsid w:val="00667624"/>
    <w:rsid w:val="006677D6"/>
    <w:rsid w:val="00667837"/>
    <w:rsid w:val="00667FD1"/>
    <w:rsid w:val="00670A4F"/>
    <w:rsid w:val="00671D22"/>
    <w:rsid w:val="006727F5"/>
    <w:rsid w:val="00672DF9"/>
    <w:rsid w:val="00674738"/>
    <w:rsid w:val="00676C22"/>
    <w:rsid w:val="00676D5C"/>
    <w:rsid w:val="006776E9"/>
    <w:rsid w:val="00677AE7"/>
    <w:rsid w:val="0067D1F2"/>
    <w:rsid w:val="006807C9"/>
    <w:rsid w:val="00680BAF"/>
    <w:rsid w:val="00680D2B"/>
    <w:rsid w:val="006821D2"/>
    <w:rsid w:val="00682416"/>
    <w:rsid w:val="00682D9E"/>
    <w:rsid w:val="00682FA0"/>
    <w:rsid w:val="006830D8"/>
    <w:rsid w:val="00683853"/>
    <w:rsid w:val="00683D2C"/>
    <w:rsid w:val="00684B44"/>
    <w:rsid w:val="00685095"/>
    <w:rsid w:val="00685409"/>
    <w:rsid w:val="00685B19"/>
    <w:rsid w:val="00686C9A"/>
    <w:rsid w:val="00686D07"/>
    <w:rsid w:val="00687000"/>
    <w:rsid w:val="00687A52"/>
    <w:rsid w:val="0069042E"/>
    <w:rsid w:val="006914FB"/>
    <w:rsid w:val="00691517"/>
    <w:rsid w:val="0069248A"/>
    <w:rsid w:val="006924CB"/>
    <w:rsid w:val="006932DD"/>
    <w:rsid w:val="00693CD1"/>
    <w:rsid w:val="0069492F"/>
    <w:rsid w:val="00694C5B"/>
    <w:rsid w:val="00694D37"/>
    <w:rsid w:val="00695084"/>
    <w:rsid w:val="00695EE9"/>
    <w:rsid w:val="00696573"/>
    <w:rsid w:val="00696AD4"/>
    <w:rsid w:val="00696C64"/>
    <w:rsid w:val="006976A2"/>
    <w:rsid w:val="006A05AF"/>
    <w:rsid w:val="006A05E9"/>
    <w:rsid w:val="006A06B7"/>
    <w:rsid w:val="006A0A35"/>
    <w:rsid w:val="006A0C47"/>
    <w:rsid w:val="006A0DFC"/>
    <w:rsid w:val="006A0F7A"/>
    <w:rsid w:val="006A12FE"/>
    <w:rsid w:val="006A1391"/>
    <w:rsid w:val="006A13C0"/>
    <w:rsid w:val="006A145A"/>
    <w:rsid w:val="006A19B5"/>
    <w:rsid w:val="006A1F2F"/>
    <w:rsid w:val="006A26B1"/>
    <w:rsid w:val="006A34E3"/>
    <w:rsid w:val="006A3B39"/>
    <w:rsid w:val="006A47A4"/>
    <w:rsid w:val="006A47D3"/>
    <w:rsid w:val="006A5199"/>
    <w:rsid w:val="006A529C"/>
    <w:rsid w:val="006A5D4A"/>
    <w:rsid w:val="006A6284"/>
    <w:rsid w:val="006A67F8"/>
    <w:rsid w:val="006A757E"/>
    <w:rsid w:val="006A7D7C"/>
    <w:rsid w:val="006B11C5"/>
    <w:rsid w:val="006B12E3"/>
    <w:rsid w:val="006B13A9"/>
    <w:rsid w:val="006B1450"/>
    <w:rsid w:val="006B18E7"/>
    <w:rsid w:val="006B1F87"/>
    <w:rsid w:val="006B2002"/>
    <w:rsid w:val="006B289A"/>
    <w:rsid w:val="006B39AB"/>
    <w:rsid w:val="006B41AC"/>
    <w:rsid w:val="006B433B"/>
    <w:rsid w:val="006B48CD"/>
    <w:rsid w:val="006B6729"/>
    <w:rsid w:val="006B77A9"/>
    <w:rsid w:val="006B79B1"/>
    <w:rsid w:val="006C01DD"/>
    <w:rsid w:val="006C0927"/>
    <w:rsid w:val="006C0B3A"/>
    <w:rsid w:val="006C0EE5"/>
    <w:rsid w:val="006C0FED"/>
    <w:rsid w:val="006C109E"/>
    <w:rsid w:val="006C18AE"/>
    <w:rsid w:val="006C1E2F"/>
    <w:rsid w:val="006C1F6A"/>
    <w:rsid w:val="006C2110"/>
    <w:rsid w:val="006C2F21"/>
    <w:rsid w:val="006C34DF"/>
    <w:rsid w:val="006C3B40"/>
    <w:rsid w:val="006C3CE0"/>
    <w:rsid w:val="006C3E1A"/>
    <w:rsid w:val="006C4729"/>
    <w:rsid w:val="006C4A36"/>
    <w:rsid w:val="006C51A3"/>
    <w:rsid w:val="006C53A4"/>
    <w:rsid w:val="006C5A7A"/>
    <w:rsid w:val="006C6109"/>
    <w:rsid w:val="006C644B"/>
    <w:rsid w:val="006C6776"/>
    <w:rsid w:val="006C6907"/>
    <w:rsid w:val="006C6FE2"/>
    <w:rsid w:val="006C7603"/>
    <w:rsid w:val="006C76C1"/>
    <w:rsid w:val="006D0862"/>
    <w:rsid w:val="006D0F20"/>
    <w:rsid w:val="006D1092"/>
    <w:rsid w:val="006D1480"/>
    <w:rsid w:val="006D1CEC"/>
    <w:rsid w:val="006D310D"/>
    <w:rsid w:val="006D319E"/>
    <w:rsid w:val="006D45B7"/>
    <w:rsid w:val="006D4837"/>
    <w:rsid w:val="006D4BAD"/>
    <w:rsid w:val="006D52A1"/>
    <w:rsid w:val="006D58EE"/>
    <w:rsid w:val="006D5C2A"/>
    <w:rsid w:val="006D5E40"/>
    <w:rsid w:val="006D6B74"/>
    <w:rsid w:val="006D770F"/>
    <w:rsid w:val="006E0249"/>
    <w:rsid w:val="006E071C"/>
    <w:rsid w:val="006E0CAF"/>
    <w:rsid w:val="006E197F"/>
    <w:rsid w:val="006E2193"/>
    <w:rsid w:val="006E299B"/>
    <w:rsid w:val="006E2A70"/>
    <w:rsid w:val="006E334C"/>
    <w:rsid w:val="006E3725"/>
    <w:rsid w:val="006E3FCD"/>
    <w:rsid w:val="006E43B1"/>
    <w:rsid w:val="006E45C4"/>
    <w:rsid w:val="006E4C3D"/>
    <w:rsid w:val="006E604E"/>
    <w:rsid w:val="006E607F"/>
    <w:rsid w:val="006E670C"/>
    <w:rsid w:val="006E6B6B"/>
    <w:rsid w:val="006E6F2F"/>
    <w:rsid w:val="006E6F4F"/>
    <w:rsid w:val="006E7ED6"/>
    <w:rsid w:val="006F0103"/>
    <w:rsid w:val="006F07A0"/>
    <w:rsid w:val="006F1D46"/>
    <w:rsid w:val="006F2317"/>
    <w:rsid w:val="006F26C4"/>
    <w:rsid w:val="006F3388"/>
    <w:rsid w:val="006F33DB"/>
    <w:rsid w:val="006F3555"/>
    <w:rsid w:val="006F37E9"/>
    <w:rsid w:val="006F3EB1"/>
    <w:rsid w:val="006F42DF"/>
    <w:rsid w:val="006F45C0"/>
    <w:rsid w:val="006F49C6"/>
    <w:rsid w:val="006F52D7"/>
    <w:rsid w:val="006F5396"/>
    <w:rsid w:val="006F586C"/>
    <w:rsid w:val="006F5925"/>
    <w:rsid w:val="006F59A1"/>
    <w:rsid w:val="006F5F3E"/>
    <w:rsid w:val="006F605E"/>
    <w:rsid w:val="006F6178"/>
    <w:rsid w:val="006F676E"/>
    <w:rsid w:val="006F75A6"/>
    <w:rsid w:val="006F75AF"/>
    <w:rsid w:val="00700C60"/>
    <w:rsid w:val="00700D96"/>
    <w:rsid w:val="00701D5C"/>
    <w:rsid w:val="00702B50"/>
    <w:rsid w:val="00702D65"/>
    <w:rsid w:val="00702DF9"/>
    <w:rsid w:val="0070330F"/>
    <w:rsid w:val="007038F8"/>
    <w:rsid w:val="00703E2D"/>
    <w:rsid w:val="00704E9D"/>
    <w:rsid w:val="007055FB"/>
    <w:rsid w:val="00705677"/>
    <w:rsid w:val="00705D26"/>
    <w:rsid w:val="0070614A"/>
    <w:rsid w:val="00706526"/>
    <w:rsid w:val="00706706"/>
    <w:rsid w:val="00707DB2"/>
    <w:rsid w:val="007103EB"/>
    <w:rsid w:val="007107BE"/>
    <w:rsid w:val="00711965"/>
    <w:rsid w:val="00711FA9"/>
    <w:rsid w:val="00713701"/>
    <w:rsid w:val="00714638"/>
    <w:rsid w:val="007147C5"/>
    <w:rsid w:val="00715299"/>
    <w:rsid w:val="00715B7F"/>
    <w:rsid w:val="00715F25"/>
    <w:rsid w:val="00716764"/>
    <w:rsid w:val="0071745D"/>
    <w:rsid w:val="00717748"/>
    <w:rsid w:val="007177CE"/>
    <w:rsid w:val="00720679"/>
    <w:rsid w:val="00720C51"/>
    <w:rsid w:val="007210BC"/>
    <w:rsid w:val="00721483"/>
    <w:rsid w:val="0072165A"/>
    <w:rsid w:val="00721E01"/>
    <w:rsid w:val="00721F52"/>
    <w:rsid w:val="00722B8B"/>
    <w:rsid w:val="007237DC"/>
    <w:rsid w:val="007242AB"/>
    <w:rsid w:val="00724660"/>
    <w:rsid w:val="00724924"/>
    <w:rsid w:val="00724D42"/>
    <w:rsid w:val="00724E1E"/>
    <w:rsid w:val="0072577B"/>
    <w:rsid w:val="007259DF"/>
    <w:rsid w:val="00725C45"/>
    <w:rsid w:val="00725D05"/>
    <w:rsid w:val="0072664E"/>
    <w:rsid w:val="00726709"/>
    <w:rsid w:val="00726BA9"/>
    <w:rsid w:val="00727755"/>
    <w:rsid w:val="0073019A"/>
    <w:rsid w:val="00730E51"/>
    <w:rsid w:val="00731D48"/>
    <w:rsid w:val="00732362"/>
    <w:rsid w:val="00732FC6"/>
    <w:rsid w:val="00733022"/>
    <w:rsid w:val="0073312B"/>
    <w:rsid w:val="0073342A"/>
    <w:rsid w:val="007346AD"/>
    <w:rsid w:val="00734EA2"/>
    <w:rsid w:val="00734F62"/>
    <w:rsid w:val="007351FC"/>
    <w:rsid w:val="00735AAD"/>
    <w:rsid w:val="00735D56"/>
    <w:rsid w:val="007365B3"/>
    <w:rsid w:val="00737857"/>
    <w:rsid w:val="00737E6C"/>
    <w:rsid w:val="00737E80"/>
    <w:rsid w:val="00740475"/>
    <w:rsid w:val="007408BC"/>
    <w:rsid w:val="00740A3B"/>
    <w:rsid w:val="00740CF4"/>
    <w:rsid w:val="00740EE5"/>
    <w:rsid w:val="00741037"/>
    <w:rsid w:val="00741356"/>
    <w:rsid w:val="00741562"/>
    <w:rsid w:val="00741872"/>
    <w:rsid w:val="00741DFF"/>
    <w:rsid w:val="00741E74"/>
    <w:rsid w:val="00743854"/>
    <w:rsid w:val="00744447"/>
    <w:rsid w:val="00744507"/>
    <w:rsid w:val="00744923"/>
    <w:rsid w:val="00746054"/>
    <w:rsid w:val="00746FC3"/>
    <w:rsid w:val="007470FA"/>
    <w:rsid w:val="007472B1"/>
    <w:rsid w:val="007478DA"/>
    <w:rsid w:val="00747C0F"/>
    <w:rsid w:val="00750235"/>
    <w:rsid w:val="00750334"/>
    <w:rsid w:val="00750CC1"/>
    <w:rsid w:val="00750ED2"/>
    <w:rsid w:val="00751CDD"/>
    <w:rsid w:val="00751EB0"/>
    <w:rsid w:val="00751FBF"/>
    <w:rsid w:val="007522E5"/>
    <w:rsid w:val="007527F2"/>
    <w:rsid w:val="00752A4A"/>
    <w:rsid w:val="00754CAC"/>
    <w:rsid w:val="0075613E"/>
    <w:rsid w:val="00756D97"/>
    <w:rsid w:val="00756DF0"/>
    <w:rsid w:val="00756EB1"/>
    <w:rsid w:val="00757183"/>
    <w:rsid w:val="0075735D"/>
    <w:rsid w:val="00761081"/>
    <w:rsid w:val="007613E7"/>
    <w:rsid w:val="00762751"/>
    <w:rsid w:val="007627F9"/>
    <w:rsid w:val="0076285B"/>
    <w:rsid w:val="00762DBF"/>
    <w:rsid w:val="007638BF"/>
    <w:rsid w:val="007638F1"/>
    <w:rsid w:val="00763BE2"/>
    <w:rsid w:val="00764E87"/>
    <w:rsid w:val="00764ED8"/>
    <w:rsid w:val="007650CD"/>
    <w:rsid w:val="0076585E"/>
    <w:rsid w:val="00765B06"/>
    <w:rsid w:val="007667D9"/>
    <w:rsid w:val="00766F5C"/>
    <w:rsid w:val="00767057"/>
    <w:rsid w:val="00767081"/>
    <w:rsid w:val="0077058F"/>
    <w:rsid w:val="0077088B"/>
    <w:rsid w:val="00770CE8"/>
    <w:rsid w:val="00770D56"/>
    <w:rsid w:val="007711B9"/>
    <w:rsid w:val="00771ADE"/>
    <w:rsid w:val="00771BD8"/>
    <w:rsid w:val="0077205B"/>
    <w:rsid w:val="00772595"/>
    <w:rsid w:val="00772C60"/>
    <w:rsid w:val="007738CB"/>
    <w:rsid w:val="00773955"/>
    <w:rsid w:val="00773CF3"/>
    <w:rsid w:val="00774713"/>
    <w:rsid w:val="00774AE1"/>
    <w:rsid w:val="00774C5E"/>
    <w:rsid w:val="007757B9"/>
    <w:rsid w:val="00775940"/>
    <w:rsid w:val="00775C5D"/>
    <w:rsid w:val="007763D0"/>
    <w:rsid w:val="00776C6E"/>
    <w:rsid w:val="00776DA8"/>
    <w:rsid w:val="00776F9D"/>
    <w:rsid w:val="00777243"/>
    <w:rsid w:val="007776DC"/>
    <w:rsid w:val="00777EBC"/>
    <w:rsid w:val="00780E5A"/>
    <w:rsid w:val="00780FD2"/>
    <w:rsid w:val="0078120E"/>
    <w:rsid w:val="00781CE9"/>
    <w:rsid w:val="00781F71"/>
    <w:rsid w:val="00782E57"/>
    <w:rsid w:val="0078333F"/>
    <w:rsid w:val="007833A1"/>
    <w:rsid w:val="00783646"/>
    <w:rsid w:val="00784083"/>
    <w:rsid w:val="007840BA"/>
    <w:rsid w:val="0078594F"/>
    <w:rsid w:val="00785A9C"/>
    <w:rsid w:val="00785CD4"/>
    <w:rsid w:val="00786C78"/>
    <w:rsid w:val="00787326"/>
    <w:rsid w:val="00787414"/>
    <w:rsid w:val="007875CF"/>
    <w:rsid w:val="0079050D"/>
    <w:rsid w:val="00790BF8"/>
    <w:rsid w:val="00791123"/>
    <w:rsid w:val="00791527"/>
    <w:rsid w:val="00791B93"/>
    <w:rsid w:val="00792831"/>
    <w:rsid w:val="00792B11"/>
    <w:rsid w:val="00793C10"/>
    <w:rsid w:val="007944ED"/>
    <w:rsid w:val="0079452C"/>
    <w:rsid w:val="00794C52"/>
    <w:rsid w:val="00794DF1"/>
    <w:rsid w:val="00795074"/>
    <w:rsid w:val="007955CC"/>
    <w:rsid w:val="007956D6"/>
    <w:rsid w:val="00795AA4"/>
    <w:rsid w:val="00795E57"/>
    <w:rsid w:val="0079657D"/>
    <w:rsid w:val="00796641"/>
    <w:rsid w:val="00796FE4"/>
    <w:rsid w:val="007970E4"/>
    <w:rsid w:val="00797831"/>
    <w:rsid w:val="00797B78"/>
    <w:rsid w:val="00797E95"/>
    <w:rsid w:val="007A22C5"/>
    <w:rsid w:val="007A2710"/>
    <w:rsid w:val="007A3E0D"/>
    <w:rsid w:val="007A4550"/>
    <w:rsid w:val="007A471C"/>
    <w:rsid w:val="007A4BAB"/>
    <w:rsid w:val="007A4D68"/>
    <w:rsid w:val="007A515B"/>
    <w:rsid w:val="007A5E3E"/>
    <w:rsid w:val="007A6384"/>
    <w:rsid w:val="007A678B"/>
    <w:rsid w:val="007A695D"/>
    <w:rsid w:val="007A69FA"/>
    <w:rsid w:val="007A6D19"/>
    <w:rsid w:val="007A6EE1"/>
    <w:rsid w:val="007A745E"/>
    <w:rsid w:val="007A7860"/>
    <w:rsid w:val="007A7CD6"/>
    <w:rsid w:val="007A7DF0"/>
    <w:rsid w:val="007A7E7B"/>
    <w:rsid w:val="007A7EB5"/>
    <w:rsid w:val="007B0106"/>
    <w:rsid w:val="007B03CC"/>
    <w:rsid w:val="007B0DF1"/>
    <w:rsid w:val="007B1150"/>
    <w:rsid w:val="007B1AFB"/>
    <w:rsid w:val="007B1B32"/>
    <w:rsid w:val="007B1D46"/>
    <w:rsid w:val="007B1DBB"/>
    <w:rsid w:val="007B2B7D"/>
    <w:rsid w:val="007B2BE1"/>
    <w:rsid w:val="007B347C"/>
    <w:rsid w:val="007B4194"/>
    <w:rsid w:val="007B4505"/>
    <w:rsid w:val="007B4BCB"/>
    <w:rsid w:val="007B4CEF"/>
    <w:rsid w:val="007B4D78"/>
    <w:rsid w:val="007B4F04"/>
    <w:rsid w:val="007B511C"/>
    <w:rsid w:val="007B6050"/>
    <w:rsid w:val="007B7596"/>
    <w:rsid w:val="007B777C"/>
    <w:rsid w:val="007B784B"/>
    <w:rsid w:val="007B786F"/>
    <w:rsid w:val="007B7FA4"/>
    <w:rsid w:val="007C03B4"/>
    <w:rsid w:val="007C094A"/>
    <w:rsid w:val="007C098E"/>
    <w:rsid w:val="007C0EA2"/>
    <w:rsid w:val="007C14AE"/>
    <w:rsid w:val="007C1571"/>
    <w:rsid w:val="007C19A5"/>
    <w:rsid w:val="007C4171"/>
    <w:rsid w:val="007C4626"/>
    <w:rsid w:val="007C47C1"/>
    <w:rsid w:val="007C5A54"/>
    <w:rsid w:val="007C5B12"/>
    <w:rsid w:val="007C6404"/>
    <w:rsid w:val="007C6E4F"/>
    <w:rsid w:val="007C70F7"/>
    <w:rsid w:val="007C7698"/>
    <w:rsid w:val="007C7A06"/>
    <w:rsid w:val="007D01DB"/>
    <w:rsid w:val="007D022D"/>
    <w:rsid w:val="007D0FD7"/>
    <w:rsid w:val="007D1134"/>
    <w:rsid w:val="007D1C14"/>
    <w:rsid w:val="007D2E55"/>
    <w:rsid w:val="007D3776"/>
    <w:rsid w:val="007D4A2D"/>
    <w:rsid w:val="007D5052"/>
    <w:rsid w:val="007D533F"/>
    <w:rsid w:val="007D5373"/>
    <w:rsid w:val="007D565F"/>
    <w:rsid w:val="007D5DE7"/>
    <w:rsid w:val="007D5DFF"/>
    <w:rsid w:val="007D5F33"/>
    <w:rsid w:val="007D68FB"/>
    <w:rsid w:val="007D6CAA"/>
    <w:rsid w:val="007D728A"/>
    <w:rsid w:val="007D7BA9"/>
    <w:rsid w:val="007E0198"/>
    <w:rsid w:val="007E07CF"/>
    <w:rsid w:val="007E090A"/>
    <w:rsid w:val="007E0DC1"/>
    <w:rsid w:val="007E0DCB"/>
    <w:rsid w:val="007E100D"/>
    <w:rsid w:val="007E182E"/>
    <w:rsid w:val="007E18F3"/>
    <w:rsid w:val="007E1A47"/>
    <w:rsid w:val="007E1F9C"/>
    <w:rsid w:val="007E2415"/>
    <w:rsid w:val="007E2D2B"/>
    <w:rsid w:val="007E38CB"/>
    <w:rsid w:val="007E3A2F"/>
    <w:rsid w:val="007E41AC"/>
    <w:rsid w:val="007E5538"/>
    <w:rsid w:val="007E5D38"/>
    <w:rsid w:val="007E5DD5"/>
    <w:rsid w:val="007E6515"/>
    <w:rsid w:val="007E6B57"/>
    <w:rsid w:val="007E6BCB"/>
    <w:rsid w:val="007EAFD8"/>
    <w:rsid w:val="007F0134"/>
    <w:rsid w:val="007F01A5"/>
    <w:rsid w:val="007F02AD"/>
    <w:rsid w:val="007F060E"/>
    <w:rsid w:val="007F10F3"/>
    <w:rsid w:val="007F1D0B"/>
    <w:rsid w:val="007F2F06"/>
    <w:rsid w:val="007F309C"/>
    <w:rsid w:val="007F333B"/>
    <w:rsid w:val="007F4A92"/>
    <w:rsid w:val="007F4FAF"/>
    <w:rsid w:val="007F55AB"/>
    <w:rsid w:val="007F5A21"/>
    <w:rsid w:val="007F6753"/>
    <w:rsid w:val="007F6F45"/>
    <w:rsid w:val="007F762D"/>
    <w:rsid w:val="007F78C1"/>
    <w:rsid w:val="007F7D84"/>
    <w:rsid w:val="00800112"/>
    <w:rsid w:val="0080037E"/>
    <w:rsid w:val="008003A2"/>
    <w:rsid w:val="00800452"/>
    <w:rsid w:val="008004DF"/>
    <w:rsid w:val="00801312"/>
    <w:rsid w:val="0080133B"/>
    <w:rsid w:val="00801472"/>
    <w:rsid w:val="0080181D"/>
    <w:rsid w:val="00801B71"/>
    <w:rsid w:val="00802302"/>
    <w:rsid w:val="00802619"/>
    <w:rsid w:val="00802AAB"/>
    <w:rsid w:val="00803816"/>
    <w:rsid w:val="00803AD9"/>
    <w:rsid w:val="0080401D"/>
    <w:rsid w:val="008049F8"/>
    <w:rsid w:val="00804D91"/>
    <w:rsid w:val="0080536F"/>
    <w:rsid w:val="008057FC"/>
    <w:rsid w:val="008058F8"/>
    <w:rsid w:val="00805AC7"/>
    <w:rsid w:val="00805B4B"/>
    <w:rsid w:val="00806201"/>
    <w:rsid w:val="008062CF"/>
    <w:rsid w:val="00806497"/>
    <w:rsid w:val="008069CE"/>
    <w:rsid w:val="00806D9C"/>
    <w:rsid w:val="00806F65"/>
    <w:rsid w:val="008101C9"/>
    <w:rsid w:val="008105D3"/>
    <w:rsid w:val="00810C70"/>
    <w:rsid w:val="00811E8F"/>
    <w:rsid w:val="008128A7"/>
    <w:rsid w:val="00812DCD"/>
    <w:rsid w:val="00813781"/>
    <w:rsid w:val="00813822"/>
    <w:rsid w:val="00813A07"/>
    <w:rsid w:val="00813C6B"/>
    <w:rsid w:val="00814100"/>
    <w:rsid w:val="008146FF"/>
    <w:rsid w:val="00814836"/>
    <w:rsid w:val="00815BCA"/>
    <w:rsid w:val="00815EF3"/>
    <w:rsid w:val="00816072"/>
    <w:rsid w:val="008161E9"/>
    <w:rsid w:val="008169AC"/>
    <w:rsid w:val="0081726E"/>
    <w:rsid w:val="00817DF1"/>
    <w:rsid w:val="00817E78"/>
    <w:rsid w:val="00821D1C"/>
    <w:rsid w:val="0082208F"/>
    <w:rsid w:val="00822780"/>
    <w:rsid w:val="00822F7F"/>
    <w:rsid w:val="00823659"/>
    <w:rsid w:val="00824283"/>
    <w:rsid w:val="008243DC"/>
    <w:rsid w:val="0082448E"/>
    <w:rsid w:val="00824BAC"/>
    <w:rsid w:val="00825621"/>
    <w:rsid w:val="008256F7"/>
    <w:rsid w:val="00825DC4"/>
    <w:rsid w:val="008270E9"/>
    <w:rsid w:val="0082733D"/>
    <w:rsid w:val="00827419"/>
    <w:rsid w:val="00827540"/>
    <w:rsid w:val="008276F9"/>
    <w:rsid w:val="00827806"/>
    <w:rsid w:val="0082781F"/>
    <w:rsid w:val="008300D5"/>
    <w:rsid w:val="00830716"/>
    <w:rsid w:val="008307B0"/>
    <w:rsid w:val="008307DA"/>
    <w:rsid w:val="008307F5"/>
    <w:rsid w:val="00830C6B"/>
    <w:rsid w:val="00830E9B"/>
    <w:rsid w:val="008316CA"/>
    <w:rsid w:val="0083178F"/>
    <w:rsid w:val="00832082"/>
    <w:rsid w:val="008322B7"/>
    <w:rsid w:val="0083321F"/>
    <w:rsid w:val="008335DC"/>
    <w:rsid w:val="00833849"/>
    <w:rsid w:val="008338B4"/>
    <w:rsid w:val="00833FC6"/>
    <w:rsid w:val="00834058"/>
    <w:rsid w:val="0083406F"/>
    <w:rsid w:val="00834557"/>
    <w:rsid w:val="00835429"/>
    <w:rsid w:val="00835596"/>
    <w:rsid w:val="00835807"/>
    <w:rsid w:val="00835D86"/>
    <w:rsid w:val="00835FEC"/>
    <w:rsid w:val="00836405"/>
    <w:rsid w:val="00837176"/>
    <w:rsid w:val="00837542"/>
    <w:rsid w:val="00837734"/>
    <w:rsid w:val="00840DCE"/>
    <w:rsid w:val="0084274B"/>
    <w:rsid w:val="0084316B"/>
    <w:rsid w:val="008438AF"/>
    <w:rsid w:val="008438E6"/>
    <w:rsid w:val="00844351"/>
    <w:rsid w:val="0084435F"/>
    <w:rsid w:val="00844A09"/>
    <w:rsid w:val="00844B47"/>
    <w:rsid w:val="00844C25"/>
    <w:rsid w:val="00844DE6"/>
    <w:rsid w:val="00845069"/>
    <w:rsid w:val="0084520C"/>
    <w:rsid w:val="0084560E"/>
    <w:rsid w:val="008458BA"/>
    <w:rsid w:val="00846402"/>
    <w:rsid w:val="00846F42"/>
    <w:rsid w:val="00847C80"/>
    <w:rsid w:val="00850668"/>
    <w:rsid w:val="00850854"/>
    <w:rsid w:val="008529D9"/>
    <w:rsid w:val="00852C35"/>
    <w:rsid w:val="00852DB5"/>
    <w:rsid w:val="00852E60"/>
    <w:rsid w:val="00852FB1"/>
    <w:rsid w:val="0085311A"/>
    <w:rsid w:val="0085345E"/>
    <w:rsid w:val="0085380D"/>
    <w:rsid w:val="008538B2"/>
    <w:rsid w:val="00853CAF"/>
    <w:rsid w:val="00853F70"/>
    <w:rsid w:val="00854D72"/>
    <w:rsid w:val="008550AC"/>
    <w:rsid w:val="00855A07"/>
    <w:rsid w:val="00856159"/>
    <w:rsid w:val="00856549"/>
    <w:rsid w:val="00856EF0"/>
    <w:rsid w:val="008574E0"/>
    <w:rsid w:val="00857BE3"/>
    <w:rsid w:val="00860803"/>
    <w:rsid w:val="008609C7"/>
    <w:rsid w:val="00860B54"/>
    <w:rsid w:val="00860BF5"/>
    <w:rsid w:val="00860D1B"/>
    <w:rsid w:val="00860E34"/>
    <w:rsid w:val="0086150F"/>
    <w:rsid w:val="008616A7"/>
    <w:rsid w:val="00861D30"/>
    <w:rsid w:val="00861EE7"/>
    <w:rsid w:val="008627FF"/>
    <w:rsid w:val="00862939"/>
    <w:rsid w:val="00862B34"/>
    <w:rsid w:val="0086300B"/>
    <w:rsid w:val="00863238"/>
    <w:rsid w:val="0086432E"/>
    <w:rsid w:val="00865696"/>
    <w:rsid w:val="008658FB"/>
    <w:rsid w:val="00865B29"/>
    <w:rsid w:val="0086745F"/>
    <w:rsid w:val="00867AEA"/>
    <w:rsid w:val="008707EB"/>
    <w:rsid w:val="008719DC"/>
    <w:rsid w:val="00871A57"/>
    <w:rsid w:val="00871B4D"/>
    <w:rsid w:val="00871B6C"/>
    <w:rsid w:val="00872BD1"/>
    <w:rsid w:val="00872E1C"/>
    <w:rsid w:val="00872E7C"/>
    <w:rsid w:val="0087397A"/>
    <w:rsid w:val="00873EF9"/>
    <w:rsid w:val="00874425"/>
    <w:rsid w:val="0087444D"/>
    <w:rsid w:val="00874B7D"/>
    <w:rsid w:val="008752BB"/>
    <w:rsid w:val="00875F96"/>
    <w:rsid w:val="00876827"/>
    <w:rsid w:val="00876D04"/>
    <w:rsid w:val="00876FB4"/>
    <w:rsid w:val="00877537"/>
    <w:rsid w:val="008800C4"/>
    <w:rsid w:val="008803B9"/>
    <w:rsid w:val="00880461"/>
    <w:rsid w:val="008807C7"/>
    <w:rsid w:val="008813F5"/>
    <w:rsid w:val="00881708"/>
    <w:rsid w:val="0088273F"/>
    <w:rsid w:val="00882CC5"/>
    <w:rsid w:val="0088302A"/>
    <w:rsid w:val="00883102"/>
    <w:rsid w:val="0088392B"/>
    <w:rsid w:val="00883BF9"/>
    <w:rsid w:val="0088427D"/>
    <w:rsid w:val="008842B5"/>
    <w:rsid w:val="00885300"/>
    <w:rsid w:val="00885973"/>
    <w:rsid w:val="008861D0"/>
    <w:rsid w:val="008865D3"/>
    <w:rsid w:val="00886BA7"/>
    <w:rsid w:val="00890A05"/>
    <w:rsid w:val="00890E40"/>
    <w:rsid w:val="00891044"/>
    <w:rsid w:val="00891226"/>
    <w:rsid w:val="00891B67"/>
    <w:rsid w:val="00891C04"/>
    <w:rsid w:val="00891E8C"/>
    <w:rsid w:val="008921FB"/>
    <w:rsid w:val="0089232D"/>
    <w:rsid w:val="00892A67"/>
    <w:rsid w:val="00892B00"/>
    <w:rsid w:val="00892F66"/>
    <w:rsid w:val="008935A3"/>
    <w:rsid w:val="00894464"/>
    <w:rsid w:val="00894791"/>
    <w:rsid w:val="008951CE"/>
    <w:rsid w:val="008958B5"/>
    <w:rsid w:val="00895B9A"/>
    <w:rsid w:val="00896A44"/>
    <w:rsid w:val="008970DD"/>
    <w:rsid w:val="00897488"/>
    <w:rsid w:val="00897489"/>
    <w:rsid w:val="00897BC9"/>
    <w:rsid w:val="008A0BD2"/>
    <w:rsid w:val="008A0CC6"/>
    <w:rsid w:val="008A0F5A"/>
    <w:rsid w:val="008A1457"/>
    <w:rsid w:val="008A1CA0"/>
    <w:rsid w:val="008A1DA8"/>
    <w:rsid w:val="008A247C"/>
    <w:rsid w:val="008A287A"/>
    <w:rsid w:val="008A2925"/>
    <w:rsid w:val="008A32BF"/>
    <w:rsid w:val="008A3D3C"/>
    <w:rsid w:val="008A3EDF"/>
    <w:rsid w:val="008A4658"/>
    <w:rsid w:val="008A4B25"/>
    <w:rsid w:val="008A52B4"/>
    <w:rsid w:val="008A53CF"/>
    <w:rsid w:val="008A5A04"/>
    <w:rsid w:val="008A6016"/>
    <w:rsid w:val="008A6764"/>
    <w:rsid w:val="008A6FBF"/>
    <w:rsid w:val="008A787E"/>
    <w:rsid w:val="008A7DDC"/>
    <w:rsid w:val="008B0335"/>
    <w:rsid w:val="008B0380"/>
    <w:rsid w:val="008B1119"/>
    <w:rsid w:val="008B112E"/>
    <w:rsid w:val="008B1D4A"/>
    <w:rsid w:val="008B1E45"/>
    <w:rsid w:val="008B1E74"/>
    <w:rsid w:val="008B20A2"/>
    <w:rsid w:val="008B2469"/>
    <w:rsid w:val="008B2E25"/>
    <w:rsid w:val="008B3A17"/>
    <w:rsid w:val="008B3EF9"/>
    <w:rsid w:val="008B46FA"/>
    <w:rsid w:val="008B46FD"/>
    <w:rsid w:val="008B4847"/>
    <w:rsid w:val="008B4894"/>
    <w:rsid w:val="008B56C9"/>
    <w:rsid w:val="008B5916"/>
    <w:rsid w:val="008B5D8A"/>
    <w:rsid w:val="008B5E3D"/>
    <w:rsid w:val="008B65E1"/>
    <w:rsid w:val="008B6D4D"/>
    <w:rsid w:val="008B6F25"/>
    <w:rsid w:val="008B7332"/>
    <w:rsid w:val="008B750A"/>
    <w:rsid w:val="008B751D"/>
    <w:rsid w:val="008B7A92"/>
    <w:rsid w:val="008B7D8B"/>
    <w:rsid w:val="008B7DB9"/>
    <w:rsid w:val="008C00FA"/>
    <w:rsid w:val="008C096D"/>
    <w:rsid w:val="008C1052"/>
    <w:rsid w:val="008C1224"/>
    <w:rsid w:val="008C189B"/>
    <w:rsid w:val="008C2579"/>
    <w:rsid w:val="008C2F7A"/>
    <w:rsid w:val="008C312A"/>
    <w:rsid w:val="008C330C"/>
    <w:rsid w:val="008C3942"/>
    <w:rsid w:val="008C39C0"/>
    <w:rsid w:val="008C39C6"/>
    <w:rsid w:val="008C5131"/>
    <w:rsid w:val="008C5AB7"/>
    <w:rsid w:val="008C5EEB"/>
    <w:rsid w:val="008C648C"/>
    <w:rsid w:val="008C6D1A"/>
    <w:rsid w:val="008C7194"/>
    <w:rsid w:val="008C7B06"/>
    <w:rsid w:val="008D0B46"/>
    <w:rsid w:val="008D0DAC"/>
    <w:rsid w:val="008D126D"/>
    <w:rsid w:val="008D12E8"/>
    <w:rsid w:val="008D1487"/>
    <w:rsid w:val="008D3C4D"/>
    <w:rsid w:val="008D3C85"/>
    <w:rsid w:val="008D44CF"/>
    <w:rsid w:val="008D4A20"/>
    <w:rsid w:val="008D605C"/>
    <w:rsid w:val="008D61F4"/>
    <w:rsid w:val="008D64C3"/>
    <w:rsid w:val="008D68A7"/>
    <w:rsid w:val="008D6B82"/>
    <w:rsid w:val="008D7A4C"/>
    <w:rsid w:val="008D7DB9"/>
    <w:rsid w:val="008DA657"/>
    <w:rsid w:val="008E0C2F"/>
    <w:rsid w:val="008E33AA"/>
    <w:rsid w:val="008E35E3"/>
    <w:rsid w:val="008E3BD3"/>
    <w:rsid w:val="008E3C68"/>
    <w:rsid w:val="008E4E1E"/>
    <w:rsid w:val="008E4E76"/>
    <w:rsid w:val="008E509F"/>
    <w:rsid w:val="008E591B"/>
    <w:rsid w:val="008E5DE6"/>
    <w:rsid w:val="008E65B0"/>
    <w:rsid w:val="008E755C"/>
    <w:rsid w:val="008F1841"/>
    <w:rsid w:val="008F19A1"/>
    <w:rsid w:val="008F2646"/>
    <w:rsid w:val="008F29AF"/>
    <w:rsid w:val="008F3336"/>
    <w:rsid w:val="008F4280"/>
    <w:rsid w:val="008F42A7"/>
    <w:rsid w:val="008F508B"/>
    <w:rsid w:val="008F5321"/>
    <w:rsid w:val="008F5868"/>
    <w:rsid w:val="008F5D1D"/>
    <w:rsid w:val="008F68B2"/>
    <w:rsid w:val="008F6B5F"/>
    <w:rsid w:val="008F70BC"/>
    <w:rsid w:val="008F74C4"/>
    <w:rsid w:val="008F76DA"/>
    <w:rsid w:val="008F7A25"/>
    <w:rsid w:val="008F7D76"/>
    <w:rsid w:val="008F7EC1"/>
    <w:rsid w:val="00901C7A"/>
    <w:rsid w:val="00901DE0"/>
    <w:rsid w:val="00901F0E"/>
    <w:rsid w:val="00902213"/>
    <w:rsid w:val="009022FB"/>
    <w:rsid w:val="00902A5B"/>
    <w:rsid w:val="00903EB2"/>
    <w:rsid w:val="00904201"/>
    <w:rsid w:val="009044D3"/>
    <w:rsid w:val="0090456A"/>
    <w:rsid w:val="00904A75"/>
    <w:rsid w:val="00904BF0"/>
    <w:rsid w:val="00905DEB"/>
    <w:rsid w:val="0090653E"/>
    <w:rsid w:val="00907216"/>
    <w:rsid w:val="00910183"/>
    <w:rsid w:val="0091071F"/>
    <w:rsid w:val="00910CC1"/>
    <w:rsid w:val="009114B8"/>
    <w:rsid w:val="00911E7D"/>
    <w:rsid w:val="00912773"/>
    <w:rsid w:val="00912BFC"/>
    <w:rsid w:val="00912FD4"/>
    <w:rsid w:val="00913544"/>
    <w:rsid w:val="009137F6"/>
    <w:rsid w:val="00913B71"/>
    <w:rsid w:val="00913F00"/>
    <w:rsid w:val="00914002"/>
    <w:rsid w:val="00914317"/>
    <w:rsid w:val="009145E3"/>
    <w:rsid w:val="00914C08"/>
    <w:rsid w:val="00914EE4"/>
    <w:rsid w:val="00915528"/>
    <w:rsid w:val="0091565E"/>
    <w:rsid w:val="00915F8A"/>
    <w:rsid w:val="00915FDE"/>
    <w:rsid w:val="00916411"/>
    <w:rsid w:val="00916DF6"/>
    <w:rsid w:val="00916F48"/>
    <w:rsid w:val="00917351"/>
    <w:rsid w:val="009173C1"/>
    <w:rsid w:val="009176E2"/>
    <w:rsid w:val="00920D71"/>
    <w:rsid w:val="00921CE0"/>
    <w:rsid w:val="00921D9E"/>
    <w:rsid w:val="00923322"/>
    <w:rsid w:val="0092347D"/>
    <w:rsid w:val="00924E40"/>
    <w:rsid w:val="00924F16"/>
    <w:rsid w:val="00925519"/>
    <w:rsid w:val="00925C18"/>
    <w:rsid w:val="00926209"/>
    <w:rsid w:val="0092628E"/>
    <w:rsid w:val="009276EA"/>
    <w:rsid w:val="00927753"/>
    <w:rsid w:val="00927845"/>
    <w:rsid w:val="00927D8F"/>
    <w:rsid w:val="00930623"/>
    <w:rsid w:val="009307E0"/>
    <w:rsid w:val="00930850"/>
    <w:rsid w:val="00930BAA"/>
    <w:rsid w:val="00931341"/>
    <w:rsid w:val="009316A2"/>
    <w:rsid w:val="009322A6"/>
    <w:rsid w:val="0093448A"/>
    <w:rsid w:val="00934EDA"/>
    <w:rsid w:val="00935F3E"/>
    <w:rsid w:val="009365EE"/>
    <w:rsid w:val="00940AF1"/>
    <w:rsid w:val="00941144"/>
    <w:rsid w:val="00941188"/>
    <w:rsid w:val="00941534"/>
    <w:rsid w:val="009415C6"/>
    <w:rsid w:val="00941A15"/>
    <w:rsid w:val="00941D1D"/>
    <w:rsid w:val="00941EE5"/>
    <w:rsid w:val="00942BB1"/>
    <w:rsid w:val="00942C53"/>
    <w:rsid w:val="00943741"/>
    <w:rsid w:val="009439AA"/>
    <w:rsid w:val="00944086"/>
    <w:rsid w:val="00944445"/>
    <w:rsid w:val="00945228"/>
    <w:rsid w:val="009459ED"/>
    <w:rsid w:val="00945D12"/>
    <w:rsid w:val="009471F5"/>
    <w:rsid w:val="009500A2"/>
    <w:rsid w:val="009500C5"/>
    <w:rsid w:val="0095057C"/>
    <w:rsid w:val="00950CE7"/>
    <w:rsid w:val="00950F27"/>
    <w:rsid w:val="0095168C"/>
    <w:rsid w:val="009517B2"/>
    <w:rsid w:val="00951BFB"/>
    <w:rsid w:val="0095229E"/>
    <w:rsid w:val="00952323"/>
    <w:rsid w:val="009524AB"/>
    <w:rsid w:val="00952708"/>
    <w:rsid w:val="009528C9"/>
    <w:rsid w:val="0095386F"/>
    <w:rsid w:val="009543B5"/>
    <w:rsid w:val="0095474C"/>
    <w:rsid w:val="00954D43"/>
    <w:rsid w:val="00954ED6"/>
    <w:rsid w:val="00955263"/>
    <w:rsid w:val="0095558F"/>
    <w:rsid w:val="00955C56"/>
    <w:rsid w:val="00955EB1"/>
    <w:rsid w:val="00956C26"/>
    <w:rsid w:val="00957185"/>
    <w:rsid w:val="0096020C"/>
    <w:rsid w:val="0096029D"/>
    <w:rsid w:val="009605C2"/>
    <w:rsid w:val="00960680"/>
    <w:rsid w:val="0096069C"/>
    <w:rsid w:val="00960C58"/>
    <w:rsid w:val="00961718"/>
    <w:rsid w:val="00961858"/>
    <w:rsid w:val="00961E84"/>
    <w:rsid w:val="00961F36"/>
    <w:rsid w:val="00962F53"/>
    <w:rsid w:val="00963336"/>
    <w:rsid w:val="009635BC"/>
    <w:rsid w:val="0096385D"/>
    <w:rsid w:val="00963875"/>
    <w:rsid w:val="00963B10"/>
    <w:rsid w:val="00963F94"/>
    <w:rsid w:val="00964220"/>
    <w:rsid w:val="00964432"/>
    <w:rsid w:val="0096459D"/>
    <w:rsid w:val="00964714"/>
    <w:rsid w:val="0096490F"/>
    <w:rsid w:val="00964C59"/>
    <w:rsid w:val="00964D0F"/>
    <w:rsid w:val="009655AB"/>
    <w:rsid w:val="0096614E"/>
    <w:rsid w:val="009671F4"/>
    <w:rsid w:val="00967854"/>
    <w:rsid w:val="00967BFB"/>
    <w:rsid w:val="00971C07"/>
    <w:rsid w:val="00971CF0"/>
    <w:rsid w:val="0097294B"/>
    <w:rsid w:val="00972AE0"/>
    <w:rsid w:val="00973327"/>
    <w:rsid w:val="00973496"/>
    <w:rsid w:val="00973D53"/>
    <w:rsid w:val="00974F9D"/>
    <w:rsid w:val="00975336"/>
    <w:rsid w:val="00975A2F"/>
    <w:rsid w:val="00975C68"/>
    <w:rsid w:val="00975FBF"/>
    <w:rsid w:val="00976A8D"/>
    <w:rsid w:val="00976D7B"/>
    <w:rsid w:val="00976D9F"/>
    <w:rsid w:val="009771BF"/>
    <w:rsid w:val="00977678"/>
    <w:rsid w:val="00980A00"/>
    <w:rsid w:val="009814E4"/>
    <w:rsid w:val="0098155D"/>
    <w:rsid w:val="00982233"/>
    <w:rsid w:val="009823F6"/>
    <w:rsid w:val="009829D7"/>
    <w:rsid w:val="009830E7"/>
    <w:rsid w:val="009832C1"/>
    <w:rsid w:val="00983499"/>
    <w:rsid w:val="00983775"/>
    <w:rsid w:val="00983BBF"/>
    <w:rsid w:val="00983F6B"/>
    <w:rsid w:val="00984536"/>
    <w:rsid w:val="0098498F"/>
    <w:rsid w:val="00984CE5"/>
    <w:rsid w:val="00984E8F"/>
    <w:rsid w:val="00984EC1"/>
    <w:rsid w:val="0098571E"/>
    <w:rsid w:val="009868BD"/>
    <w:rsid w:val="00986F70"/>
    <w:rsid w:val="00987C0A"/>
    <w:rsid w:val="00990A96"/>
    <w:rsid w:val="00991419"/>
    <w:rsid w:val="00991CE5"/>
    <w:rsid w:val="009927F7"/>
    <w:rsid w:val="009930AB"/>
    <w:rsid w:val="009933B4"/>
    <w:rsid w:val="00993535"/>
    <w:rsid w:val="00995229"/>
    <w:rsid w:val="0099561E"/>
    <w:rsid w:val="00995866"/>
    <w:rsid w:val="00995CE1"/>
    <w:rsid w:val="0099618A"/>
    <w:rsid w:val="009961B9"/>
    <w:rsid w:val="0099630A"/>
    <w:rsid w:val="009969DE"/>
    <w:rsid w:val="00996AA3"/>
    <w:rsid w:val="00996E1A"/>
    <w:rsid w:val="00997053"/>
    <w:rsid w:val="009972BF"/>
    <w:rsid w:val="0099742D"/>
    <w:rsid w:val="00997BA4"/>
    <w:rsid w:val="00997C8A"/>
    <w:rsid w:val="00997ED7"/>
    <w:rsid w:val="009A0A7B"/>
    <w:rsid w:val="009A0BB9"/>
    <w:rsid w:val="009A1B8B"/>
    <w:rsid w:val="009A2158"/>
    <w:rsid w:val="009A251F"/>
    <w:rsid w:val="009A33EE"/>
    <w:rsid w:val="009A375C"/>
    <w:rsid w:val="009A3876"/>
    <w:rsid w:val="009A46FC"/>
    <w:rsid w:val="009A4A64"/>
    <w:rsid w:val="009A4CA8"/>
    <w:rsid w:val="009A4D1B"/>
    <w:rsid w:val="009A5BAA"/>
    <w:rsid w:val="009A6877"/>
    <w:rsid w:val="009A6AC7"/>
    <w:rsid w:val="009A7691"/>
    <w:rsid w:val="009A7CFC"/>
    <w:rsid w:val="009B043F"/>
    <w:rsid w:val="009B0F4C"/>
    <w:rsid w:val="009B17C9"/>
    <w:rsid w:val="009B1B41"/>
    <w:rsid w:val="009B2200"/>
    <w:rsid w:val="009B25B6"/>
    <w:rsid w:val="009B267F"/>
    <w:rsid w:val="009B27DE"/>
    <w:rsid w:val="009B2BCA"/>
    <w:rsid w:val="009B3458"/>
    <w:rsid w:val="009B3928"/>
    <w:rsid w:val="009B3DC0"/>
    <w:rsid w:val="009B3E1D"/>
    <w:rsid w:val="009B3ED3"/>
    <w:rsid w:val="009B407A"/>
    <w:rsid w:val="009B4169"/>
    <w:rsid w:val="009B4438"/>
    <w:rsid w:val="009B4B81"/>
    <w:rsid w:val="009B5004"/>
    <w:rsid w:val="009B50E8"/>
    <w:rsid w:val="009B52D4"/>
    <w:rsid w:val="009B561A"/>
    <w:rsid w:val="009B5900"/>
    <w:rsid w:val="009B5CEC"/>
    <w:rsid w:val="009C040D"/>
    <w:rsid w:val="009C0529"/>
    <w:rsid w:val="009C05F4"/>
    <w:rsid w:val="009C1019"/>
    <w:rsid w:val="009C1493"/>
    <w:rsid w:val="009C15A5"/>
    <w:rsid w:val="009C1A14"/>
    <w:rsid w:val="009C2130"/>
    <w:rsid w:val="009C24E5"/>
    <w:rsid w:val="009C26A5"/>
    <w:rsid w:val="009C2A64"/>
    <w:rsid w:val="009C2D2A"/>
    <w:rsid w:val="009C30A3"/>
    <w:rsid w:val="009C31DC"/>
    <w:rsid w:val="009C573F"/>
    <w:rsid w:val="009C5848"/>
    <w:rsid w:val="009C5BD8"/>
    <w:rsid w:val="009C5D14"/>
    <w:rsid w:val="009C5E0C"/>
    <w:rsid w:val="009C6275"/>
    <w:rsid w:val="009C65E4"/>
    <w:rsid w:val="009C67BC"/>
    <w:rsid w:val="009C6B9C"/>
    <w:rsid w:val="009C741C"/>
    <w:rsid w:val="009D02B8"/>
    <w:rsid w:val="009D0907"/>
    <w:rsid w:val="009D0AFF"/>
    <w:rsid w:val="009D0EBD"/>
    <w:rsid w:val="009D19C7"/>
    <w:rsid w:val="009D1A0C"/>
    <w:rsid w:val="009D1EBE"/>
    <w:rsid w:val="009D2073"/>
    <w:rsid w:val="009D3208"/>
    <w:rsid w:val="009D3CB5"/>
    <w:rsid w:val="009D4AA8"/>
    <w:rsid w:val="009D52B3"/>
    <w:rsid w:val="009D5A3D"/>
    <w:rsid w:val="009D6191"/>
    <w:rsid w:val="009D6325"/>
    <w:rsid w:val="009D6F76"/>
    <w:rsid w:val="009D7562"/>
    <w:rsid w:val="009D7A74"/>
    <w:rsid w:val="009D7A99"/>
    <w:rsid w:val="009D7AAC"/>
    <w:rsid w:val="009E0E45"/>
    <w:rsid w:val="009E12C6"/>
    <w:rsid w:val="009E1570"/>
    <w:rsid w:val="009E159C"/>
    <w:rsid w:val="009E1ADA"/>
    <w:rsid w:val="009E38C2"/>
    <w:rsid w:val="009E3B26"/>
    <w:rsid w:val="009E3E10"/>
    <w:rsid w:val="009E48AD"/>
    <w:rsid w:val="009E4E69"/>
    <w:rsid w:val="009E5747"/>
    <w:rsid w:val="009E5EB9"/>
    <w:rsid w:val="009E6BBF"/>
    <w:rsid w:val="009E75AD"/>
    <w:rsid w:val="009E789F"/>
    <w:rsid w:val="009F02D7"/>
    <w:rsid w:val="009F0EDD"/>
    <w:rsid w:val="009F12EA"/>
    <w:rsid w:val="009F1359"/>
    <w:rsid w:val="009F161A"/>
    <w:rsid w:val="009F22B6"/>
    <w:rsid w:val="009F250C"/>
    <w:rsid w:val="009F29FB"/>
    <w:rsid w:val="009F2C6E"/>
    <w:rsid w:val="009F2EE7"/>
    <w:rsid w:val="009F2F18"/>
    <w:rsid w:val="009F4DAC"/>
    <w:rsid w:val="009F5BEA"/>
    <w:rsid w:val="009F5DB6"/>
    <w:rsid w:val="009F6014"/>
    <w:rsid w:val="009F61F8"/>
    <w:rsid w:val="009F631F"/>
    <w:rsid w:val="009F6631"/>
    <w:rsid w:val="009F70DA"/>
    <w:rsid w:val="009F70E9"/>
    <w:rsid w:val="009F7368"/>
    <w:rsid w:val="009F73D4"/>
    <w:rsid w:val="009F7765"/>
    <w:rsid w:val="009F79A0"/>
    <w:rsid w:val="009F7B67"/>
    <w:rsid w:val="009F7C57"/>
    <w:rsid w:val="009F7D20"/>
    <w:rsid w:val="00A0031A"/>
    <w:rsid w:val="00A00B38"/>
    <w:rsid w:val="00A00C0B"/>
    <w:rsid w:val="00A00DC7"/>
    <w:rsid w:val="00A01B96"/>
    <w:rsid w:val="00A01FA2"/>
    <w:rsid w:val="00A02B4B"/>
    <w:rsid w:val="00A02B95"/>
    <w:rsid w:val="00A03257"/>
    <w:rsid w:val="00A03C20"/>
    <w:rsid w:val="00A04873"/>
    <w:rsid w:val="00A0487D"/>
    <w:rsid w:val="00A051E2"/>
    <w:rsid w:val="00A05A6C"/>
    <w:rsid w:val="00A05CD5"/>
    <w:rsid w:val="00A0601E"/>
    <w:rsid w:val="00A06400"/>
    <w:rsid w:val="00A07219"/>
    <w:rsid w:val="00A0791C"/>
    <w:rsid w:val="00A105E5"/>
    <w:rsid w:val="00A10675"/>
    <w:rsid w:val="00A107C5"/>
    <w:rsid w:val="00A10AA7"/>
    <w:rsid w:val="00A10ED8"/>
    <w:rsid w:val="00A112E1"/>
    <w:rsid w:val="00A1146D"/>
    <w:rsid w:val="00A1206F"/>
    <w:rsid w:val="00A1234D"/>
    <w:rsid w:val="00A12F0A"/>
    <w:rsid w:val="00A13556"/>
    <w:rsid w:val="00A13EDF"/>
    <w:rsid w:val="00A14035"/>
    <w:rsid w:val="00A14140"/>
    <w:rsid w:val="00A14322"/>
    <w:rsid w:val="00A14794"/>
    <w:rsid w:val="00A155CD"/>
    <w:rsid w:val="00A162CE"/>
    <w:rsid w:val="00A16523"/>
    <w:rsid w:val="00A16662"/>
    <w:rsid w:val="00A16988"/>
    <w:rsid w:val="00A16B56"/>
    <w:rsid w:val="00A16C39"/>
    <w:rsid w:val="00A16F23"/>
    <w:rsid w:val="00A16FB2"/>
    <w:rsid w:val="00A170F8"/>
    <w:rsid w:val="00A17CD1"/>
    <w:rsid w:val="00A17E5A"/>
    <w:rsid w:val="00A2031F"/>
    <w:rsid w:val="00A21976"/>
    <w:rsid w:val="00A21A08"/>
    <w:rsid w:val="00A21C86"/>
    <w:rsid w:val="00A21CA2"/>
    <w:rsid w:val="00A22430"/>
    <w:rsid w:val="00A22822"/>
    <w:rsid w:val="00A23094"/>
    <w:rsid w:val="00A23DC7"/>
    <w:rsid w:val="00A24158"/>
    <w:rsid w:val="00A24217"/>
    <w:rsid w:val="00A2423A"/>
    <w:rsid w:val="00A25937"/>
    <w:rsid w:val="00A25B6A"/>
    <w:rsid w:val="00A25D6F"/>
    <w:rsid w:val="00A25D74"/>
    <w:rsid w:val="00A260F0"/>
    <w:rsid w:val="00A2611C"/>
    <w:rsid w:val="00A261B3"/>
    <w:rsid w:val="00A27D2D"/>
    <w:rsid w:val="00A30901"/>
    <w:rsid w:val="00A30937"/>
    <w:rsid w:val="00A30A7B"/>
    <w:rsid w:val="00A30B11"/>
    <w:rsid w:val="00A30C82"/>
    <w:rsid w:val="00A31031"/>
    <w:rsid w:val="00A32226"/>
    <w:rsid w:val="00A3244B"/>
    <w:rsid w:val="00A32E77"/>
    <w:rsid w:val="00A32F71"/>
    <w:rsid w:val="00A33CC3"/>
    <w:rsid w:val="00A33E85"/>
    <w:rsid w:val="00A34B9A"/>
    <w:rsid w:val="00A34D99"/>
    <w:rsid w:val="00A3592F"/>
    <w:rsid w:val="00A35984"/>
    <w:rsid w:val="00A35F43"/>
    <w:rsid w:val="00A365BF"/>
    <w:rsid w:val="00A36AE6"/>
    <w:rsid w:val="00A37400"/>
    <w:rsid w:val="00A37800"/>
    <w:rsid w:val="00A37A79"/>
    <w:rsid w:val="00A37BCF"/>
    <w:rsid w:val="00A37BEE"/>
    <w:rsid w:val="00A404A9"/>
    <w:rsid w:val="00A404E7"/>
    <w:rsid w:val="00A41F75"/>
    <w:rsid w:val="00A4219B"/>
    <w:rsid w:val="00A42B59"/>
    <w:rsid w:val="00A43ADC"/>
    <w:rsid w:val="00A43E27"/>
    <w:rsid w:val="00A4406C"/>
    <w:rsid w:val="00A45100"/>
    <w:rsid w:val="00A45211"/>
    <w:rsid w:val="00A45EBB"/>
    <w:rsid w:val="00A4651E"/>
    <w:rsid w:val="00A46BBD"/>
    <w:rsid w:val="00A4732C"/>
    <w:rsid w:val="00A47974"/>
    <w:rsid w:val="00A47A3F"/>
    <w:rsid w:val="00A47CB9"/>
    <w:rsid w:val="00A47D14"/>
    <w:rsid w:val="00A502BA"/>
    <w:rsid w:val="00A50397"/>
    <w:rsid w:val="00A510FB"/>
    <w:rsid w:val="00A515DF"/>
    <w:rsid w:val="00A518F6"/>
    <w:rsid w:val="00A519A5"/>
    <w:rsid w:val="00A51A62"/>
    <w:rsid w:val="00A51D43"/>
    <w:rsid w:val="00A51F6A"/>
    <w:rsid w:val="00A522B5"/>
    <w:rsid w:val="00A52596"/>
    <w:rsid w:val="00A52A00"/>
    <w:rsid w:val="00A5342F"/>
    <w:rsid w:val="00A54B83"/>
    <w:rsid w:val="00A55434"/>
    <w:rsid w:val="00A557A6"/>
    <w:rsid w:val="00A561B2"/>
    <w:rsid w:val="00A56751"/>
    <w:rsid w:val="00A56C0F"/>
    <w:rsid w:val="00A56EDB"/>
    <w:rsid w:val="00A575CD"/>
    <w:rsid w:val="00A5C4B3"/>
    <w:rsid w:val="00A603E1"/>
    <w:rsid w:val="00A605C1"/>
    <w:rsid w:val="00A606DB"/>
    <w:rsid w:val="00A60767"/>
    <w:rsid w:val="00A60B5E"/>
    <w:rsid w:val="00A61ADC"/>
    <w:rsid w:val="00A61E50"/>
    <w:rsid w:val="00A62306"/>
    <w:rsid w:val="00A62314"/>
    <w:rsid w:val="00A6252A"/>
    <w:rsid w:val="00A62825"/>
    <w:rsid w:val="00A62D3C"/>
    <w:rsid w:val="00A62E38"/>
    <w:rsid w:val="00A63918"/>
    <w:rsid w:val="00A63948"/>
    <w:rsid w:val="00A63F31"/>
    <w:rsid w:val="00A640CE"/>
    <w:rsid w:val="00A64259"/>
    <w:rsid w:val="00A64355"/>
    <w:rsid w:val="00A64E1F"/>
    <w:rsid w:val="00A653F4"/>
    <w:rsid w:val="00A65AE0"/>
    <w:rsid w:val="00A65C6E"/>
    <w:rsid w:val="00A65E65"/>
    <w:rsid w:val="00A65F83"/>
    <w:rsid w:val="00A65F87"/>
    <w:rsid w:val="00A671A5"/>
    <w:rsid w:val="00A67DED"/>
    <w:rsid w:val="00A70342"/>
    <w:rsid w:val="00A70DAC"/>
    <w:rsid w:val="00A71338"/>
    <w:rsid w:val="00A71854"/>
    <w:rsid w:val="00A7199A"/>
    <w:rsid w:val="00A71A5A"/>
    <w:rsid w:val="00A725B3"/>
    <w:rsid w:val="00A72DA6"/>
    <w:rsid w:val="00A73DC3"/>
    <w:rsid w:val="00A73DF3"/>
    <w:rsid w:val="00A73E69"/>
    <w:rsid w:val="00A73F3D"/>
    <w:rsid w:val="00A7404D"/>
    <w:rsid w:val="00A74301"/>
    <w:rsid w:val="00A74FDC"/>
    <w:rsid w:val="00A753A5"/>
    <w:rsid w:val="00A75715"/>
    <w:rsid w:val="00A75995"/>
    <w:rsid w:val="00A76ADA"/>
    <w:rsid w:val="00A76FD7"/>
    <w:rsid w:val="00A7710F"/>
    <w:rsid w:val="00A773D4"/>
    <w:rsid w:val="00A779BA"/>
    <w:rsid w:val="00A8017E"/>
    <w:rsid w:val="00A80737"/>
    <w:rsid w:val="00A8075D"/>
    <w:rsid w:val="00A811DA"/>
    <w:rsid w:val="00A81DEA"/>
    <w:rsid w:val="00A81E05"/>
    <w:rsid w:val="00A823BD"/>
    <w:rsid w:val="00A828DF"/>
    <w:rsid w:val="00A8359F"/>
    <w:rsid w:val="00A835A2"/>
    <w:rsid w:val="00A84F25"/>
    <w:rsid w:val="00A85543"/>
    <w:rsid w:val="00A858AE"/>
    <w:rsid w:val="00A866C2"/>
    <w:rsid w:val="00A868F5"/>
    <w:rsid w:val="00A86B31"/>
    <w:rsid w:val="00A87860"/>
    <w:rsid w:val="00A87AA6"/>
    <w:rsid w:val="00A87C71"/>
    <w:rsid w:val="00A8F6F4"/>
    <w:rsid w:val="00A90006"/>
    <w:rsid w:val="00A900A4"/>
    <w:rsid w:val="00A90140"/>
    <w:rsid w:val="00A90267"/>
    <w:rsid w:val="00A91206"/>
    <w:rsid w:val="00A918A5"/>
    <w:rsid w:val="00A919C5"/>
    <w:rsid w:val="00A92AF4"/>
    <w:rsid w:val="00A93C3C"/>
    <w:rsid w:val="00A94DE8"/>
    <w:rsid w:val="00A9517F"/>
    <w:rsid w:val="00A95C3A"/>
    <w:rsid w:val="00A96C30"/>
    <w:rsid w:val="00A96D6B"/>
    <w:rsid w:val="00A97346"/>
    <w:rsid w:val="00A97821"/>
    <w:rsid w:val="00A97D7D"/>
    <w:rsid w:val="00AA0088"/>
    <w:rsid w:val="00AA0099"/>
    <w:rsid w:val="00AA0776"/>
    <w:rsid w:val="00AA0EB9"/>
    <w:rsid w:val="00AA1194"/>
    <w:rsid w:val="00AA15A9"/>
    <w:rsid w:val="00AA18F6"/>
    <w:rsid w:val="00AA23C0"/>
    <w:rsid w:val="00AA2941"/>
    <w:rsid w:val="00AA2BA5"/>
    <w:rsid w:val="00AA327A"/>
    <w:rsid w:val="00AA3BAE"/>
    <w:rsid w:val="00AA3EE5"/>
    <w:rsid w:val="00AA49A6"/>
    <w:rsid w:val="00AA49B7"/>
    <w:rsid w:val="00AA4C78"/>
    <w:rsid w:val="00AA50F6"/>
    <w:rsid w:val="00AA51FF"/>
    <w:rsid w:val="00AA5C0F"/>
    <w:rsid w:val="00AA6A5B"/>
    <w:rsid w:val="00AA6DB0"/>
    <w:rsid w:val="00AA7143"/>
    <w:rsid w:val="00AA73E4"/>
    <w:rsid w:val="00AB0346"/>
    <w:rsid w:val="00AB20FA"/>
    <w:rsid w:val="00AB2494"/>
    <w:rsid w:val="00AB34F7"/>
    <w:rsid w:val="00AB3D22"/>
    <w:rsid w:val="00AB3F2C"/>
    <w:rsid w:val="00AB41A7"/>
    <w:rsid w:val="00AB4278"/>
    <w:rsid w:val="00AB4EB2"/>
    <w:rsid w:val="00AB4FBF"/>
    <w:rsid w:val="00AB589A"/>
    <w:rsid w:val="00AB59A8"/>
    <w:rsid w:val="00AB5C5D"/>
    <w:rsid w:val="00AB6171"/>
    <w:rsid w:val="00AB6D2C"/>
    <w:rsid w:val="00AB70AC"/>
    <w:rsid w:val="00AB70C5"/>
    <w:rsid w:val="00AB7931"/>
    <w:rsid w:val="00AB7D6F"/>
    <w:rsid w:val="00AC0D02"/>
    <w:rsid w:val="00AC0E5F"/>
    <w:rsid w:val="00AC0F24"/>
    <w:rsid w:val="00AC13DD"/>
    <w:rsid w:val="00AC1720"/>
    <w:rsid w:val="00AC1A45"/>
    <w:rsid w:val="00AC1AF5"/>
    <w:rsid w:val="00AC20D0"/>
    <w:rsid w:val="00AC21F7"/>
    <w:rsid w:val="00AC2337"/>
    <w:rsid w:val="00AC3261"/>
    <w:rsid w:val="00AC349D"/>
    <w:rsid w:val="00AC3941"/>
    <w:rsid w:val="00AC4E26"/>
    <w:rsid w:val="00AC531C"/>
    <w:rsid w:val="00AC57A5"/>
    <w:rsid w:val="00AC5B0F"/>
    <w:rsid w:val="00AC63E3"/>
    <w:rsid w:val="00AC652C"/>
    <w:rsid w:val="00AC6702"/>
    <w:rsid w:val="00AC6908"/>
    <w:rsid w:val="00AC6AF5"/>
    <w:rsid w:val="00AC6F24"/>
    <w:rsid w:val="00AC6FD6"/>
    <w:rsid w:val="00AC73BB"/>
    <w:rsid w:val="00AC7B58"/>
    <w:rsid w:val="00AC7C53"/>
    <w:rsid w:val="00AC7F1C"/>
    <w:rsid w:val="00AD025E"/>
    <w:rsid w:val="00AD0F36"/>
    <w:rsid w:val="00AD11E7"/>
    <w:rsid w:val="00AD16A4"/>
    <w:rsid w:val="00AD1D9E"/>
    <w:rsid w:val="00AD2374"/>
    <w:rsid w:val="00AD3107"/>
    <w:rsid w:val="00AD35FB"/>
    <w:rsid w:val="00AD3674"/>
    <w:rsid w:val="00AD3DFF"/>
    <w:rsid w:val="00AD3E91"/>
    <w:rsid w:val="00AD4380"/>
    <w:rsid w:val="00AD6AEE"/>
    <w:rsid w:val="00AD7A1F"/>
    <w:rsid w:val="00AE00AD"/>
    <w:rsid w:val="00AE074A"/>
    <w:rsid w:val="00AE0E0D"/>
    <w:rsid w:val="00AE0E7E"/>
    <w:rsid w:val="00AE1EC3"/>
    <w:rsid w:val="00AE2386"/>
    <w:rsid w:val="00AE2919"/>
    <w:rsid w:val="00AE2E8B"/>
    <w:rsid w:val="00AE2F54"/>
    <w:rsid w:val="00AE3277"/>
    <w:rsid w:val="00AE3A48"/>
    <w:rsid w:val="00AE436A"/>
    <w:rsid w:val="00AE444B"/>
    <w:rsid w:val="00AE4D12"/>
    <w:rsid w:val="00AE5A41"/>
    <w:rsid w:val="00AE61DD"/>
    <w:rsid w:val="00AE7716"/>
    <w:rsid w:val="00AF023E"/>
    <w:rsid w:val="00AF0275"/>
    <w:rsid w:val="00AF034A"/>
    <w:rsid w:val="00AF073D"/>
    <w:rsid w:val="00AF08DF"/>
    <w:rsid w:val="00AF189F"/>
    <w:rsid w:val="00AF1B1B"/>
    <w:rsid w:val="00AF23BE"/>
    <w:rsid w:val="00AF34DF"/>
    <w:rsid w:val="00AF3A8B"/>
    <w:rsid w:val="00AF4D46"/>
    <w:rsid w:val="00AF51CB"/>
    <w:rsid w:val="00AF5A82"/>
    <w:rsid w:val="00AF5CE0"/>
    <w:rsid w:val="00AF5EA9"/>
    <w:rsid w:val="00AF64FC"/>
    <w:rsid w:val="00AF7129"/>
    <w:rsid w:val="00AF7CB2"/>
    <w:rsid w:val="00AF7D63"/>
    <w:rsid w:val="00B0051E"/>
    <w:rsid w:val="00B00639"/>
    <w:rsid w:val="00B00D79"/>
    <w:rsid w:val="00B00E1E"/>
    <w:rsid w:val="00B01173"/>
    <w:rsid w:val="00B01BA6"/>
    <w:rsid w:val="00B039B8"/>
    <w:rsid w:val="00B0439F"/>
    <w:rsid w:val="00B0446D"/>
    <w:rsid w:val="00B04680"/>
    <w:rsid w:val="00B04FFE"/>
    <w:rsid w:val="00B05142"/>
    <w:rsid w:val="00B05C19"/>
    <w:rsid w:val="00B05D56"/>
    <w:rsid w:val="00B05E25"/>
    <w:rsid w:val="00B05F3E"/>
    <w:rsid w:val="00B06244"/>
    <w:rsid w:val="00B06845"/>
    <w:rsid w:val="00B06BDC"/>
    <w:rsid w:val="00B06FEE"/>
    <w:rsid w:val="00B104FD"/>
    <w:rsid w:val="00B10C52"/>
    <w:rsid w:val="00B1148E"/>
    <w:rsid w:val="00B11AF7"/>
    <w:rsid w:val="00B11D0B"/>
    <w:rsid w:val="00B12308"/>
    <w:rsid w:val="00B13C1A"/>
    <w:rsid w:val="00B13C54"/>
    <w:rsid w:val="00B14704"/>
    <w:rsid w:val="00B15788"/>
    <w:rsid w:val="00B158FC"/>
    <w:rsid w:val="00B16146"/>
    <w:rsid w:val="00B1658F"/>
    <w:rsid w:val="00B167E1"/>
    <w:rsid w:val="00B16A3E"/>
    <w:rsid w:val="00B16EFC"/>
    <w:rsid w:val="00B17566"/>
    <w:rsid w:val="00B175DA"/>
    <w:rsid w:val="00B179A0"/>
    <w:rsid w:val="00B17D14"/>
    <w:rsid w:val="00B17DEF"/>
    <w:rsid w:val="00B2022C"/>
    <w:rsid w:val="00B2053B"/>
    <w:rsid w:val="00B20653"/>
    <w:rsid w:val="00B207AD"/>
    <w:rsid w:val="00B20A90"/>
    <w:rsid w:val="00B20B4D"/>
    <w:rsid w:val="00B225CE"/>
    <w:rsid w:val="00B226A3"/>
    <w:rsid w:val="00B2286A"/>
    <w:rsid w:val="00B22C30"/>
    <w:rsid w:val="00B23102"/>
    <w:rsid w:val="00B23751"/>
    <w:rsid w:val="00B23B76"/>
    <w:rsid w:val="00B24C49"/>
    <w:rsid w:val="00B24F94"/>
    <w:rsid w:val="00B26496"/>
    <w:rsid w:val="00B2650F"/>
    <w:rsid w:val="00B26836"/>
    <w:rsid w:val="00B30746"/>
    <w:rsid w:val="00B316AD"/>
    <w:rsid w:val="00B3172A"/>
    <w:rsid w:val="00B31BE6"/>
    <w:rsid w:val="00B32143"/>
    <w:rsid w:val="00B32474"/>
    <w:rsid w:val="00B342C7"/>
    <w:rsid w:val="00B35AEE"/>
    <w:rsid w:val="00B35AF1"/>
    <w:rsid w:val="00B37238"/>
    <w:rsid w:val="00B37693"/>
    <w:rsid w:val="00B3799F"/>
    <w:rsid w:val="00B3DD59"/>
    <w:rsid w:val="00B400B9"/>
    <w:rsid w:val="00B40231"/>
    <w:rsid w:val="00B40571"/>
    <w:rsid w:val="00B406E2"/>
    <w:rsid w:val="00B40AFA"/>
    <w:rsid w:val="00B40DE8"/>
    <w:rsid w:val="00B40FFD"/>
    <w:rsid w:val="00B41AA1"/>
    <w:rsid w:val="00B427FD"/>
    <w:rsid w:val="00B430C4"/>
    <w:rsid w:val="00B439E5"/>
    <w:rsid w:val="00B43B3F"/>
    <w:rsid w:val="00B43F89"/>
    <w:rsid w:val="00B441C0"/>
    <w:rsid w:val="00B44731"/>
    <w:rsid w:val="00B44BA8"/>
    <w:rsid w:val="00B44E29"/>
    <w:rsid w:val="00B452C5"/>
    <w:rsid w:val="00B45445"/>
    <w:rsid w:val="00B459E4"/>
    <w:rsid w:val="00B45EE5"/>
    <w:rsid w:val="00B469F9"/>
    <w:rsid w:val="00B46D3D"/>
    <w:rsid w:val="00B4712D"/>
    <w:rsid w:val="00B4744A"/>
    <w:rsid w:val="00B47A09"/>
    <w:rsid w:val="00B47A4F"/>
    <w:rsid w:val="00B47B8E"/>
    <w:rsid w:val="00B47C5A"/>
    <w:rsid w:val="00B47EBC"/>
    <w:rsid w:val="00B50297"/>
    <w:rsid w:val="00B5076B"/>
    <w:rsid w:val="00B508D0"/>
    <w:rsid w:val="00B50B22"/>
    <w:rsid w:val="00B50E14"/>
    <w:rsid w:val="00B50FF1"/>
    <w:rsid w:val="00B5170A"/>
    <w:rsid w:val="00B51B4F"/>
    <w:rsid w:val="00B51BA0"/>
    <w:rsid w:val="00B51BAB"/>
    <w:rsid w:val="00B51DAC"/>
    <w:rsid w:val="00B51E67"/>
    <w:rsid w:val="00B51F95"/>
    <w:rsid w:val="00B5288A"/>
    <w:rsid w:val="00B52CDD"/>
    <w:rsid w:val="00B53641"/>
    <w:rsid w:val="00B53A3D"/>
    <w:rsid w:val="00B53DDA"/>
    <w:rsid w:val="00B542B9"/>
    <w:rsid w:val="00B54392"/>
    <w:rsid w:val="00B544B1"/>
    <w:rsid w:val="00B54C58"/>
    <w:rsid w:val="00B54E59"/>
    <w:rsid w:val="00B54F4F"/>
    <w:rsid w:val="00B5507D"/>
    <w:rsid w:val="00B5587F"/>
    <w:rsid w:val="00B55BE2"/>
    <w:rsid w:val="00B55DFA"/>
    <w:rsid w:val="00B56308"/>
    <w:rsid w:val="00B5643E"/>
    <w:rsid w:val="00B57093"/>
    <w:rsid w:val="00B57325"/>
    <w:rsid w:val="00B5752F"/>
    <w:rsid w:val="00B60063"/>
    <w:rsid w:val="00B61A3C"/>
    <w:rsid w:val="00B61D86"/>
    <w:rsid w:val="00B61F2B"/>
    <w:rsid w:val="00B62264"/>
    <w:rsid w:val="00B62D46"/>
    <w:rsid w:val="00B62E76"/>
    <w:rsid w:val="00B63EF3"/>
    <w:rsid w:val="00B64F77"/>
    <w:rsid w:val="00B657F7"/>
    <w:rsid w:val="00B66128"/>
    <w:rsid w:val="00B66180"/>
    <w:rsid w:val="00B66202"/>
    <w:rsid w:val="00B66D07"/>
    <w:rsid w:val="00B66F10"/>
    <w:rsid w:val="00B6709A"/>
    <w:rsid w:val="00B679A4"/>
    <w:rsid w:val="00B701A5"/>
    <w:rsid w:val="00B702F5"/>
    <w:rsid w:val="00B70415"/>
    <w:rsid w:val="00B70829"/>
    <w:rsid w:val="00B70861"/>
    <w:rsid w:val="00B70DE9"/>
    <w:rsid w:val="00B70ED7"/>
    <w:rsid w:val="00B712B0"/>
    <w:rsid w:val="00B7138F"/>
    <w:rsid w:val="00B729CE"/>
    <w:rsid w:val="00B72AAB"/>
    <w:rsid w:val="00B732B7"/>
    <w:rsid w:val="00B733D1"/>
    <w:rsid w:val="00B7399E"/>
    <w:rsid w:val="00B7427A"/>
    <w:rsid w:val="00B74C88"/>
    <w:rsid w:val="00B74DC5"/>
    <w:rsid w:val="00B75B63"/>
    <w:rsid w:val="00B75C99"/>
    <w:rsid w:val="00B75F56"/>
    <w:rsid w:val="00B760EA"/>
    <w:rsid w:val="00B76F8E"/>
    <w:rsid w:val="00B76FF7"/>
    <w:rsid w:val="00B77172"/>
    <w:rsid w:val="00B802B4"/>
    <w:rsid w:val="00B802ED"/>
    <w:rsid w:val="00B804A3"/>
    <w:rsid w:val="00B80FEB"/>
    <w:rsid w:val="00B81065"/>
    <w:rsid w:val="00B8178A"/>
    <w:rsid w:val="00B81C27"/>
    <w:rsid w:val="00B81C7C"/>
    <w:rsid w:val="00B81F67"/>
    <w:rsid w:val="00B82C78"/>
    <w:rsid w:val="00B82F12"/>
    <w:rsid w:val="00B8323A"/>
    <w:rsid w:val="00B83973"/>
    <w:rsid w:val="00B84F81"/>
    <w:rsid w:val="00B84F84"/>
    <w:rsid w:val="00B850C7"/>
    <w:rsid w:val="00B85288"/>
    <w:rsid w:val="00B85BC5"/>
    <w:rsid w:val="00B8627A"/>
    <w:rsid w:val="00B876FE"/>
    <w:rsid w:val="00B87B27"/>
    <w:rsid w:val="00B90393"/>
    <w:rsid w:val="00B91414"/>
    <w:rsid w:val="00B91886"/>
    <w:rsid w:val="00B9289F"/>
    <w:rsid w:val="00B928FD"/>
    <w:rsid w:val="00B92BBD"/>
    <w:rsid w:val="00B92F9F"/>
    <w:rsid w:val="00B939A0"/>
    <w:rsid w:val="00B942FF"/>
    <w:rsid w:val="00B95682"/>
    <w:rsid w:val="00B95AAC"/>
    <w:rsid w:val="00B95B26"/>
    <w:rsid w:val="00B95D7D"/>
    <w:rsid w:val="00B9626E"/>
    <w:rsid w:val="00B96424"/>
    <w:rsid w:val="00B96516"/>
    <w:rsid w:val="00B969AF"/>
    <w:rsid w:val="00B969B5"/>
    <w:rsid w:val="00B96B76"/>
    <w:rsid w:val="00B96F91"/>
    <w:rsid w:val="00B97062"/>
    <w:rsid w:val="00B971C3"/>
    <w:rsid w:val="00B9736D"/>
    <w:rsid w:val="00B973AF"/>
    <w:rsid w:val="00B974C3"/>
    <w:rsid w:val="00B97837"/>
    <w:rsid w:val="00B97FE5"/>
    <w:rsid w:val="00BA0646"/>
    <w:rsid w:val="00BA179E"/>
    <w:rsid w:val="00BA1EE8"/>
    <w:rsid w:val="00BA31C2"/>
    <w:rsid w:val="00BA4C3A"/>
    <w:rsid w:val="00BA5391"/>
    <w:rsid w:val="00BA5693"/>
    <w:rsid w:val="00BA58D0"/>
    <w:rsid w:val="00BA5B33"/>
    <w:rsid w:val="00BA5E58"/>
    <w:rsid w:val="00BA5EB9"/>
    <w:rsid w:val="00BA6D51"/>
    <w:rsid w:val="00BA6ED0"/>
    <w:rsid w:val="00BA7188"/>
    <w:rsid w:val="00BB1347"/>
    <w:rsid w:val="00BB21F0"/>
    <w:rsid w:val="00BB2AAE"/>
    <w:rsid w:val="00BB2E5D"/>
    <w:rsid w:val="00BB3268"/>
    <w:rsid w:val="00BB363A"/>
    <w:rsid w:val="00BB3BE9"/>
    <w:rsid w:val="00BB3CDD"/>
    <w:rsid w:val="00BB4C45"/>
    <w:rsid w:val="00BB5D9C"/>
    <w:rsid w:val="00BB7422"/>
    <w:rsid w:val="00BB7847"/>
    <w:rsid w:val="00BC02F3"/>
    <w:rsid w:val="00BC1668"/>
    <w:rsid w:val="00BC1BE7"/>
    <w:rsid w:val="00BC1ECE"/>
    <w:rsid w:val="00BC2C42"/>
    <w:rsid w:val="00BC2F71"/>
    <w:rsid w:val="00BC3088"/>
    <w:rsid w:val="00BC3B63"/>
    <w:rsid w:val="00BC3FA9"/>
    <w:rsid w:val="00BC4291"/>
    <w:rsid w:val="00BC439C"/>
    <w:rsid w:val="00BC48D4"/>
    <w:rsid w:val="00BC4E0A"/>
    <w:rsid w:val="00BC5113"/>
    <w:rsid w:val="00BC5548"/>
    <w:rsid w:val="00BC5DE8"/>
    <w:rsid w:val="00BC6AB6"/>
    <w:rsid w:val="00BC70FD"/>
    <w:rsid w:val="00BC7289"/>
    <w:rsid w:val="00BC7AB6"/>
    <w:rsid w:val="00BC7F26"/>
    <w:rsid w:val="00BD02A0"/>
    <w:rsid w:val="00BD039F"/>
    <w:rsid w:val="00BD05FF"/>
    <w:rsid w:val="00BD0E06"/>
    <w:rsid w:val="00BD0E9B"/>
    <w:rsid w:val="00BD19C2"/>
    <w:rsid w:val="00BD1B2A"/>
    <w:rsid w:val="00BD1DEB"/>
    <w:rsid w:val="00BD248C"/>
    <w:rsid w:val="00BD2602"/>
    <w:rsid w:val="00BD2C7E"/>
    <w:rsid w:val="00BD2E1F"/>
    <w:rsid w:val="00BD2FCA"/>
    <w:rsid w:val="00BD3008"/>
    <w:rsid w:val="00BD364C"/>
    <w:rsid w:val="00BD3E45"/>
    <w:rsid w:val="00BD472C"/>
    <w:rsid w:val="00BD5B01"/>
    <w:rsid w:val="00BD5D60"/>
    <w:rsid w:val="00BD72F3"/>
    <w:rsid w:val="00BD7A26"/>
    <w:rsid w:val="00BD7BA8"/>
    <w:rsid w:val="00BE09E5"/>
    <w:rsid w:val="00BE1D5F"/>
    <w:rsid w:val="00BE23F8"/>
    <w:rsid w:val="00BE253B"/>
    <w:rsid w:val="00BE2F8A"/>
    <w:rsid w:val="00BE3BF1"/>
    <w:rsid w:val="00BE445B"/>
    <w:rsid w:val="00BE4B27"/>
    <w:rsid w:val="00BE4CF2"/>
    <w:rsid w:val="00BE4E7D"/>
    <w:rsid w:val="00BE5139"/>
    <w:rsid w:val="00BE5756"/>
    <w:rsid w:val="00BE5870"/>
    <w:rsid w:val="00BE5E08"/>
    <w:rsid w:val="00BE5EC7"/>
    <w:rsid w:val="00BE66E4"/>
    <w:rsid w:val="00BE691E"/>
    <w:rsid w:val="00BE6B5A"/>
    <w:rsid w:val="00BE73C5"/>
    <w:rsid w:val="00BF00D2"/>
    <w:rsid w:val="00BF00F5"/>
    <w:rsid w:val="00BF020A"/>
    <w:rsid w:val="00BF092D"/>
    <w:rsid w:val="00BF0DC4"/>
    <w:rsid w:val="00BF0DF6"/>
    <w:rsid w:val="00BF16DF"/>
    <w:rsid w:val="00BF1813"/>
    <w:rsid w:val="00BF19F5"/>
    <w:rsid w:val="00BF1A6A"/>
    <w:rsid w:val="00BF1DA2"/>
    <w:rsid w:val="00BF2019"/>
    <w:rsid w:val="00BF2209"/>
    <w:rsid w:val="00BF38D8"/>
    <w:rsid w:val="00BF45FE"/>
    <w:rsid w:val="00BF483B"/>
    <w:rsid w:val="00BF514E"/>
    <w:rsid w:val="00BF5433"/>
    <w:rsid w:val="00BF5A3E"/>
    <w:rsid w:val="00BF7087"/>
    <w:rsid w:val="00BF70EC"/>
    <w:rsid w:val="00BF7163"/>
    <w:rsid w:val="00BF71C0"/>
    <w:rsid w:val="00BF71CD"/>
    <w:rsid w:val="00BF7623"/>
    <w:rsid w:val="00BF7896"/>
    <w:rsid w:val="00C00332"/>
    <w:rsid w:val="00C00411"/>
    <w:rsid w:val="00C00530"/>
    <w:rsid w:val="00C00B58"/>
    <w:rsid w:val="00C011AC"/>
    <w:rsid w:val="00C01284"/>
    <w:rsid w:val="00C0160B"/>
    <w:rsid w:val="00C0216C"/>
    <w:rsid w:val="00C02294"/>
    <w:rsid w:val="00C026DE"/>
    <w:rsid w:val="00C027B8"/>
    <w:rsid w:val="00C02ED4"/>
    <w:rsid w:val="00C03A72"/>
    <w:rsid w:val="00C03F14"/>
    <w:rsid w:val="00C055A5"/>
    <w:rsid w:val="00C05A59"/>
    <w:rsid w:val="00C060DF"/>
    <w:rsid w:val="00C0643C"/>
    <w:rsid w:val="00C0669A"/>
    <w:rsid w:val="00C0678E"/>
    <w:rsid w:val="00C06BA1"/>
    <w:rsid w:val="00C07379"/>
    <w:rsid w:val="00C074F2"/>
    <w:rsid w:val="00C0799E"/>
    <w:rsid w:val="00C10015"/>
    <w:rsid w:val="00C10459"/>
    <w:rsid w:val="00C10496"/>
    <w:rsid w:val="00C105E5"/>
    <w:rsid w:val="00C10802"/>
    <w:rsid w:val="00C108B5"/>
    <w:rsid w:val="00C110F4"/>
    <w:rsid w:val="00C11496"/>
    <w:rsid w:val="00C117C8"/>
    <w:rsid w:val="00C11D8D"/>
    <w:rsid w:val="00C12F17"/>
    <w:rsid w:val="00C131FC"/>
    <w:rsid w:val="00C13F54"/>
    <w:rsid w:val="00C14A68"/>
    <w:rsid w:val="00C1517D"/>
    <w:rsid w:val="00C1524C"/>
    <w:rsid w:val="00C152EA"/>
    <w:rsid w:val="00C1615E"/>
    <w:rsid w:val="00C163DE"/>
    <w:rsid w:val="00C1687A"/>
    <w:rsid w:val="00C17C4C"/>
    <w:rsid w:val="00C20169"/>
    <w:rsid w:val="00C20513"/>
    <w:rsid w:val="00C2088E"/>
    <w:rsid w:val="00C20BA0"/>
    <w:rsid w:val="00C2115B"/>
    <w:rsid w:val="00C21686"/>
    <w:rsid w:val="00C21916"/>
    <w:rsid w:val="00C21B12"/>
    <w:rsid w:val="00C21E64"/>
    <w:rsid w:val="00C21F94"/>
    <w:rsid w:val="00C228F2"/>
    <w:rsid w:val="00C22D50"/>
    <w:rsid w:val="00C238BA"/>
    <w:rsid w:val="00C23D2D"/>
    <w:rsid w:val="00C23F4E"/>
    <w:rsid w:val="00C2402B"/>
    <w:rsid w:val="00C24798"/>
    <w:rsid w:val="00C247EF"/>
    <w:rsid w:val="00C248A1"/>
    <w:rsid w:val="00C249EB"/>
    <w:rsid w:val="00C24ADE"/>
    <w:rsid w:val="00C25337"/>
    <w:rsid w:val="00C25A4D"/>
    <w:rsid w:val="00C25C24"/>
    <w:rsid w:val="00C2651B"/>
    <w:rsid w:val="00C2697B"/>
    <w:rsid w:val="00C269F4"/>
    <w:rsid w:val="00C26AD8"/>
    <w:rsid w:val="00C3019E"/>
    <w:rsid w:val="00C31394"/>
    <w:rsid w:val="00C314B8"/>
    <w:rsid w:val="00C3258D"/>
    <w:rsid w:val="00C3300D"/>
    <w:rsid w:val="00C339C0"/>
    <w:rsid w:val="00C3428B"/>
    <w:rsid w:val="00C347F3"/>
    <w:rsid w:val="00C34898"/>
    <w:rsid w:val="00C34D1E"/>
    <w:rsid w:val="00C353AB"/>
    <w:rsid w:val="00C35621"/>
    <w:rsid w:val="00C35D8E"/>
    <w:rsid w:val="00C36698"/>
    <w:rsid w:val="00C36709"/>
    <w:rsid w:val="00C36D21"/>
    <w:rsid w:val="00C36E1B"/>
    <w:rsid w:val="00C3704D"/>
    <w:rsid w:val="00C37814"/>
    <w:rsid w:val="00C403AD"/>
    <w:rsid w:val="00C40B4E"/>
    <w:rsid w:val="00C40B7C"/>
    <w:rsid w:val="00C40F13"/>
    <w:rsid w:val="00C42597"/>
    <w:rsid w:val="00C4274F"/>
    <w:rsid w:val="00C4368D"/>
    <w:rsid w:val="00C45314"/>
    <w:rsid w:val="00C46185"/>
    <w:rsid w:val="00C46E94"/>
    <w:rsid w:val="00C47748"/>
    <w:rsid w:val="00C47EA8"/>
    <w:rsid w:val="00C50272"/>
    <w:rsid w:val="00C50A40"/>
    <w:rsid w:val="00C50DDB"/>
    <w:rsid w:val="00C5125F"/>
    <w:rsid w:val="00C51739"/>
    <w:rsid w:val="00C517E4"/>
    <w:rsid w:val="00C51A09"/>
    <w:rsid w:val="00C522FC"/>
    <w:rsid w:val="00C525BB"/>
    <w:rsid w:val="00C52ACF"/>
    <w:rsid w:val="00C5319A"/>
    <w:rsid w:val="00C5334F"/>
    <w:rsid w:val="00C53353"/>
    <w:rsid w:val="00C5399B"/>
    <w:rsid w:val="00C54000"/>
    <w:rsid w:val="00C544F2"/>
    <w:rsid w:val="00C54DB3"/>
    <w:rsid w:val="00C55D2B"/>
    <w:rsid w:val="00C56031"/>
    <w:rsid w:val="00C5666A"/>
    <w:rsid w:val="00C56AE3"/>
    <w:rsid w:val="00C573BE"/>
    <w:rsid w:val="00C57D4C"/>
    <w:rsid w:val="00C57DDE"/>
    <w:rsid w:val="00C60628"/>
    <w:rsid w:val="00C60887"/>
    <w:rsid w:val="00C6113C"/>
    <w:rsid w:val="00C6187D"/>
    <w:rsid w:val="00C6222B"/>
    <w:rsid w:val="00C628C5"/>
    <w:rsid w:val="00C63A7C"/>
    <w:rsid w:val="00C63BB6"/>
    <w:rsid w:val="00C63E25"/>
    <w:rsid w:val="00C64BBC"/>
    <w:rsid w:val="00C64E47"/>
    <w:rsid w:val="00C65A7C"/>
    <w:rsid w:val="00C66265"/>
    <w:rsid w:val="00C662B8"/>
    <w:rsid w:val="00C667CC"/>
    <w:rsid w:val="00C6692F"/>
    <w:rsid w:val="00C67165"/>
    <w:rsid w:val="00C67749"/>
    <w:rsid w:val="00C67D4A"/>
    <w:rsid w:val="00C67F9D"/>
    <w:rsid w:val="00C70017"/>
    <w:rsid w:val="00C701DC"/>
    <w:rsid w:val="00C705AB"/>
    <w:rsid w:val="00C7071D"/>
    <w:rsid w:val="00C708C6"/>
    <w:rsid w:val="00C70DAE"/>
    <w:rsid w:val="00C71E46"/>
    <w:rsid w:val="00C71FDD"/>
    <w:rsid w:val="00C72342"/>
    <w:rsid w:val="00C725D8"/>
    <w:rsid w:val="00C72755"/>
    <w:rsid w:val="00C72936"/>
    <w:rsid w:val="00C744C1"/>
    <w:rsid w:val="00C74643"/>
    <w:rsid w:val="00C74B79"/>
    <w:rsid w:val="00C7582E"/>
    <w:rsid w:val="00C75A7A"/>
    <w:rsid w:val="00C760E0"/>
    <w:rsid w:val="00C761EE"/>
    <w:rsid w:val="00C7660A"/>
    <w:rsid w:val="00C76C7D"/>
    <w:rsid w:val="00C76CD2"/>
    <w:rsid w:val="00C76DD4"/>
    <w:rsid w:val="00C77D77"/>
    <w:rsid w:val="00C805ED"/>
    <w:rsid w:val="00C80CD4"/>
    <w:rsid w:val="00C80DCD"/>
    <w:rsid w:val="00C815A7"/>
    <w:rsid w:val="00C82669"/>
    <w:rsid w:val="00C831CE"/>
    <w:rsid w:val="00C83C96"/>
    <w:rsid w:val="00C83F50"/>
    <w:rsid w:val="00C84355"/>
    <w:rsid w:val="00C8582C"/>
    <w:rsid w:val="00C85CEC"/>
    <w:rsid w:val="00C861AC"/>
    <w:rsid w:val="00C86589"/>
    <w:rsid w:val="00C86E4D"/>
    <w:rsid w:val="00C86F76"/>
    <w:rsid w:val="00C875FA"/>
    <w:rsid w:val="00C87A4E"/>
    <w:rsid w:val="00C87EB3"/>
    <w:rsid w:val="00C909FF"/>
    <w:rsid w:val="00C90A88"/>
    <w:rsid w:val="00C9136F"/>
    <w:rsid w:val="00C918D5"/>
    <w:rsid w:val="00C91ACB"/>
    <w:rsid w:val="00C920F3"/>
    <w:rsid w:val="00C920F5"/>
    <w:rsid w:val="00C924A3"/>
    <w:rsid w:val="00C9295B"/>
    <w:rsid w:val="00C92E64"/>
    <w:rsid w:val="00C92F54"/>
    <w:rsid w:val="00C9306E"/>
    <w:rsid w:val="00C930BD"/>
    <w:rsid w:val="00C931FD"/>
    <w:rsid w:val="00C93486"/>
    <w:rsid w:val="00C935FD"/>
    <w:rsid w:val="00C93914"/>
    <w:rsid w:val="00C93E58"/>
    <w:rsid w:val="00C94268"/>
    <w:rsid w:val="00C95513"/>
    <w:rsid w:val="00C957FA"/>
    <w:rsid w:val="00C95C21"/>
    <w:rsid w:val="00C95D0E"/>
    <w:rsid w:val="00C960D2"/>
    <w:rsid w:val="00C96948"/>
    <w:rsid w:val="00C96AA9"/>
    <w:rsid w:val="00C97E59"/>
    <w:rsid w:val="00C97F9D"/>
    <w:rsid w:val="00CA02C2"/>
    <w:rsid w:val="00CA0BF7"/>
    <w:rsid w:val="00CA0DDA"/>
    <w:rsid w:val="00CA0FB3"/>
    <w:rsid w:val="00CA0FF4"/>
    <w:rsid w:val="00CA1877"/>
    <w:rsid w:val="00CA1A10"/>
    <w:rsid w:val="00CA2546"/>
    <w:rsid w:val="00CA2653"/>
    <w:rsid w:val="00CA2EC0"/>
    <w:rsid w:val="00CA36C6"/>
    <w:rsid w:val="00CA38A7"/>
    <w:rsid w:val="00CA3D9B"/>
    <w:rsid w:val="00CA3DDB"/>
    <w:rsid w:val="00CA3FA1"/>
    <w:rsid w:val="00CA42F1"/>
    <w:rsid w:val="00CA447B"/>
    <w:rsid w:val="00CA485B"/>
    <w:rsid w:val="00CA4BFA"/>
    <w:rsid w:val="00CA4E26"/>
    <w:rsid w:val="00CA54FB"/>
    <w:rsid w:val="00CA5EB5"/>
    <w:rsid w:val="00CA63C4"/>
    <w:rsid w:val="00CA6899"/>
    <w:rsid w:val="00CA68B9"/>
    <w:rsid w:val="00CA7898"/>
    <w:rsid w:val="00CA7DA5"/>
    <w:rsid w:val="00CA7FA9"/>
    <w:rsid w:val="00CB1A34"/>
    <w:rsid w:val="00CB1EF8"/>
    <w:rsid w:val="00CB2120"/>
    <w:rsid w:val="00CB3146"/>
    <w:rsid w:val="00CB3320"/>
    <w:rsid w:val="00CB3609"/>
    <w:rsid w:val="00CB3A42"/>
    <w:rsid w:val="00CB3CB3"/>
    <w:rsid w:val="00CB3D6F"/>
    <w:rsid w:val="00CB3EE1"/>
    <w:rsid w:val="00CB45ED"/>
    <w:rsid w:val="00CB49B0"/>
    <w:rsid w:val="00CB4DDD"/>
    <w:rsid w:val="00CB50F5"/>
    <w:rsid w:val="00CB547C"/>
    <w:rsid w:val="00CB5D2C"/>
    <w:rsid w:val="00CB5FDC"/>
    <w:rsid w:val="00CB6716"/>
    <w:rsid w:val="00CB6C2C"/>
    <w:rsid w:val="00CB70FF"/>
    <w:rsid w:val="00CB7768"/>
    <w:rsid w:val="00CB7D5F"/>
    <w:rsid w:val="00CC0069"/>
    <w:rsid w:val="00CC05BC"/>
    <w:rsid w:val="00CC05EB"/>
    <w:rsid w:val="00CC068C"/>
    <w:rsid w:val="00CC0889"/>
    <w:rsid w:val="00CC1303"/>
    <w:rsid w:val="00CC1400"/>
    <w:rsid w:val="00CC38AF"/>
    <w:rsid w:val="00CC4B1C"/>
    <w:rsid w:val="00CC57AB"/>
    <w:rsid w:val="00CC58DC"/>
    <w:rsid w:val="00CC6280"/>
    <w:rsid w:val="00CC62E9"/>
    <w:rsid w:val="00CC6D55"/>
    <w:rsid w:val="00CC6E4F"/>
    <w:rsid w:val="00CC770F"/>
    <w:rsid w:val="00CC7AFC"/>
    <w:rsid w:val="00CD1302"/>
    <w:rsid w:val="00CD1380"/>
    <w:rsid w:val="00CD17A7"/>
    <w:rsid w:val="00CD1C90"/>
    <w:rsid w:val="00CD2835"/>
    <w:rsid w:val="00CD286F"/>
    <w:rsid w:val="00CD2B86"/>
    <w:rsid w:val="00CD32C2"/>
    <w:rsid w:val="00CD332F"/>
    <w:rsid w:val="00CD3EEA"/>
    <w:rsid w:val="00CD4162"/>
    <w:rsid w:val="00CD536A"/>
    <w:rsid w:val="00CD5592"/>
    <w:rsid w:val="00CD5799"/>
    <w:rsid w:val="00CD6BAD"/>
    <w:rsid w:val="00CD6CC5"/>
    <w:rsid w:val="00CD75B7"/>
    <w:rsid w:val="00CD77C3"/>
    <w:rsid w:val="00CE0687"/>
    <w:rsid w:val="00CE09A2"/>
    <w:rsid w:val="00CE0D18"/>
    <w:rsid w:val="00CE26D3"/>
    <w:rsid w:val="00CE2B37"/>
    <w:rsid w:val="00CE4079"/>
    <w:rsid w:val="00CE4619"/>
    <w:rsid w:val="00CE561E"/>
    <w:rsid w:val="00CE6F5E"/>
    <w:rsid w:val="00CE72C3"/>
    <w:rsid w:val="00CE75D6"/>
    <w:rsid w:val="00CF02B0"/>
    <w:rsid w:val="00CF056E"/>
    <w:rsid w:val="00CF098E"/>
    <w:rsid w:val="00CF1098"/>
    <w:rsid w:val="00CF1301"/>
    <w:rsid w:val="00CF1CD4"/>
    <w:rsid w:val="00CF1E54"/>
    <w:rsid w:val="00CF2313"/>
    <w:rsid w:val="00CF2868"/>
    <w:rsid w:val="00CF2B07"/>
    <w:rsid w:val="00CF2CEB"/>
    <w:rsid w:val="00CF3602"/>
    <w:rsid w:val="00CF3B7B"/>
    <w:rsid w:val="00CF45A9"/>
    <w:rsid w:val="00CF5000"/>
    <w:rsid w:val="00CF5117"/>
    <w:rsid w:val="00CF5CE1"/>
    <w:rsid w:val="00CF61B8"/>
    <w:rsid w:val="00CF6AF8"/>
    <w:rsid w:val="00CF6DB4"/>
    <w:rsid w:val="00CF7761"/>
    <w:rsid w:val="00CF78DD"/>
    <w:rsid w:val="00CF7DB6"/>
    <w:rsid w:val="00D00923"/>
    <w:rsid w:val="00D00C45"/>
    <w:rsid w:val="00D00E86"/>
    <w:rsid w:val="00D00E8D"/>
    <w:rsid w:val="00D015BC"/>
    <w:rsid w:val="00D01867"/>
    <w:rsid w:val="00D01A5E"/>
    <w:rsid w:val="00D01C45"/>
    <w:rsid w:val="00D02168"/>
    <w:rsid w:val="00D036A1"/>
    <w:rsid w:val="00D041D0"/>
    <w:rsid w:val="00D04C3A"/>
    <w:rsid w:val="00D04F4C"/>
    <w:rsid w:val="00D05E2B"/>
    <w:rsid w:val="00D06603"/>
    <w:rsid w:val="00D069EE"/>
    <w:rsid w:val="00D076F4"/>
    <w:rsid w:val="00D07D90"/>
    <w:rsid w:val="00D07E50"/>
    <w:rsid w:val="00D114E2"/>
    <w:rsid w:val="00D12818"/>
    <w:rsid w:val="00D12DC9"/>
    <w:rsid w:val="00D13141"/>
    <w:rsid w:val="00D137C1"/>
    <w:rsid w:val="00D139C8"/>
    <w:rsid w:val="00D13EED"/>
    <w:rsid w:val="00D1405E"/>
    <w:rsid w:val="00D140BF"/>
    <w:rsid w:val="00D14325"/>
    <w:rsid w:val="00D145F4"/>
    <w:rsid w:val="00D145FA"/>
    <w:rsid w:val="00D14CB4"/>
    <w:rsid w:val="00D17170"/>
    <w:rsid w:val="00D1717A"/>
    <w:rsid w:val="00D17416"/>
    <w:rsid w:val="00D2076D"/>
    <w:rsid w:val="00D20B6F"/>
    <w:rsid w:val="00D20D6B"/>
    <w:rsid w:val="00D218D0"/>
    <w:rsid w:val="00D21AB9"/>
    <w:rsid w:val="00D21FF9"/>
    <w:rsid w:val="00D22025"/>
    <w:rsid w:val="00D229B9"/>
    <w:rsid w:val="00D23A27"/>
    <w:rsid w:val="00D242B4"/>
    <w:rsid w:val="00D2512E"/>
    <w:rsid w:val="00D25AED"/>
    <w:rsid w:val="00D26538"/>
    <w:rsid w:val="00D26776"/>
    <w:rsid w:val="00D26CC8"/>
    <w:rsid w:val="00D27040"/>
    <w:rsid w:val="00D277DB"/>
    <w:rsid w:val="00D27CA7"/>
    <w:rsid w:val="00D30CC0"/>
    <w:rsid w:val="00D30D90"/>
    <w:rsid w:val="00D30DCE"/>
    <w:rsid w:val="00D30DFE"/>
    <w:rsid w:val="00D3153E"/>
    <w:rsid w:val="00D31830"/>
    <w:rsid w:val="00D319AD"/>
    <w:rsid w:val="00D31A6C"/>
    <w:rsid w:val="00D31C6B"/>
    <w:rsid w:val="00D3366E"/>
    <w:rsid w:val="00D33B8F"/>
    <w:rsid w:val="00D33D48"/>
    <w:rsid w:val="00D34219"/>
    <w:rsid w:val="00D343A9"/>
    <w:rsid w:val="00D349DA"/>
    <w:rsid w:val="00D34D3D"/>
    <w:rsid w:val="00D35055"/>
    <w:rsid w:val="00D355CD"/>
    <w:rsid w:val="00D369F0"/>
    <w:rsid w:val="00D36B78"/>
    <w:rsid w:val="00D3701D"/>
    <w:rsid w:val="00D3761B"/>
    <w:rsid w:val="00D3791F"/>
    <w:rsid w:val="00D37941"/>
    <w:rsid w:val="00D3795D"/>
    <w:rsid w:val="00D40995"/>
    <w:rsid w:val="00D40C12"/>
    <w:rsid w:val="00D4131A"/>
    <w:rsid w:val="00D413E8"/>
    <w:rsid w:val="00D414D0"/>
    <w:rsid w:val="00D41B29"/>
    <w:rsid w:val="00D4257F"/>
    <w:rsid w:val="00D42CE8"/>
    <w:rsid w:val="00D43A5B"/>
    <w:rsid w:val="00D441B8"/>
    <w:rsid w:val="00D4429A"/>
    <w:rsid w:val="00D44735"/>
    <w:rsid w:val="00D44D5F"/>
    <w:rsid w:val="00D45640"/>
    <w:rsid w:val="00D45A64"/>
    <w:rsid w:val="00D468DD"/>
    <w:rsid w:val="00D46A92"/>
    <w:rsid w:val="00D46C2C"/>
    <w:rsid w:val="00D46DA7"/>
    <w:rsid w:val="00D50258"/>
    <w:rsid w:val="00D502D5"/>
    <w:rsid w:val="00D50BE2"/>
    <w:rsid w:val="00D513A3"/>
    <w:rsid w:val="00D516A2"/>
    <w:rsid w:val="00D51C12"/>
    <w:rsid w:val="00D51F79"/>
    <w:rsid w:val="00D53016"/>
    <w:rsid w:val="00D532BD"/>
    <w:rsid w:val="00D5360A"/>
    <w:rsid w:val="00D53C22"/>
    <w:rsid w:val="00D54600"/>
    <w:rsid w:val="00D54710"/>
    <w:rsid w:val="00D5477A"/>
    <w:rsid w:val="00D54BDF"/>
    <w:rsid w:val="00D54F9D"/>
    <w:rsid w:val="00D55120"/>
    <w:rsid w:val="00D55B5A"/>
    <w:rsid w:val="00D55F51"/>
    <w:rsid w:val="00D56C68"/>
    <w:rsid w:val="00D576AB"/>
    <w:rsid w:val="00D6006C"/>
    <w:rsid w:val="00D602DA"/>
    <w:rsid w:val="00D60A0B"/>
    <w:rsid w:val="00D60C45"/>
    <w:rsid w:val="00D60C98"/>
    <w:rsid w:val="00D60DC3"/>
    <w:rsid w:val="00D613A3"/>
    <w:rsid w:val="00D617F8"/>
    <w:rsid w:val="00D61921"/>
    <w:rsid w:val="00D620D0"/>
    <w:rsid w:val="00D63158"/>
    <w:rsid w:val="00D64A03"/>
    <w:rsid w:val="00D64AF5"/>
    <w:rsid w:val="00D66BAA"/>
    <w:rsid w:val="00D66E3C"/>
    <w:rsid w:val="00D71851"/>
    <w:rsid w:val="00D71AC5"/>
    <w:rsid w:val="00D71D62"/>
    <w:rsid w:val="00D71D8B"/>
    <w:rsid w:val="00D71E6A"/>
    <w:rsid w:val="00D71EB4"/>
    <w:rsid w:val="00D71FB0"/>
    <w:rsid w:val="00D720B2"/>
    <w:rsid w:val="00D7314D"/>
    <w:rsid w:val="00D73180"/>
    <w:rsid w:val="00D738F4"/>
    <w:rsid w:val="00D73C64"/>
    <w:rsid w:val="00D7426A"/>
    <w:rsid w:val="00D743FD"/>
    <w:rsid w:val="00D74BAA"/>
    <w:rsid w:val="00D754D2"/>
    <w:rsid w:val="00D75E77"/>
    <w:rsid w:val="00D76393"/>
    <w:rsid w:val="00D76B5F"/>
    <w:rsid w:val="00D76C3E"/>
    <w:rsid w:val="00D77188"/>
    <w:rsid w:val="00D7724D"/>
    <w:rsid w:val="00D7756B"/>
    <w:rsid w:val="00D80388"/>
    <w:rsid w:val="00D80837"/>
    <w:rsid w:val="00D80A80"/>
    <w:rsid w:val="00D81242"/>
    <w:rsid w:val="00D82CEA"/>
    <w:rsid w:val="00D82EC5"/>
    <w:rsid w:val="00D83F8C"/>
    <w:rsid w:val="00D84DBF"/>
    <w:rsid w:val="00D84E44"/>
    <w:rsid w:val="00D84F21"/>
    <w:rsid w:val="00D8585B"/>
    <w:rsid w:val="00D87556"/>
    <w:rsid w:val="00D876E7"/>
    <w:rsid w:val="00D87FC6"/>
    <w:rsid w:val="00D9002D"/>
    <w:rsid w:val="00D9051F"/>
    <w:rsid w:val="00D9053E"/>
    <w:rsid w:val="00D9063B"/>
    <w:rsid w:val="00D90894"/>
    <w:rsid w:val="00D91282"/>
    <w:rsid w:val="00D91AA2"/>
    <w:rsid w:val="00D91DBC"/>
    <w:rsid w:val="00D93104"/>
    <w:rsid w:val="00D93225"/>
    <w:rsid w:val="00D93411"/>
    <w:rsid w:val="00D93B90"/>
    <w:rsid w:val="00D94144"/>
    <w:rsid w:val="00D948D0"/>
    <w:rsid w:val="00D94985"/>
    <w:rsid w:val="00D94B5E"/>
    <w:rsid w:val="00D94C13"/>
    <w:rsid w:val="00D9505A"/>
    <w:rsid w:val="00D951E9"/>
    <w:rsid w:val="00D95B8C"/>
    <w:rsid w:val="00D95DBC"/>
    <w:rsid w:val="00D95E82"/>
    <w:rsid w:val="00D960CF"/>
    <w:rsid w:val="00D9619A"/>
    <w:rsid w:val="00D96523"/>
    <w:rsid w:val="00D96BF6"/>
    <w:rsid w:val="00D97C36"/>
    <w:rsid w:val="00DA0ADA"/>
    <w:rsid w:val="00DA13E2"/>
    <w:rsid w:val="00DA155C"/>
    <w:rsid w:val="00DA21D7"/>
    <w:rsid w:val="00DA325E"/>
    <w:rsid w:val="00DA3903"/>
    <w:rsid w:val="00DA439B"/>
    <w:rsid w:val="00DA43D7"/>
    <w:rsid w:val="00DA474D"/>
    <w:rsid w:val="00DA4A1F"/>
    <w:rsid w:val="00DA4E2D"/>
    <w:rsid w:val="00DA537C"/>
    <w:rsid w:val="00DA5AC5"/>
    <w:rsid w:val="00DA5C52"/>
    <w:rsid w:val="00DA5DCC"/>
    <w:rsid w:val="00DA60D0"/>
    <w:rsid w:val="00DA66A1"/>
    <w:rsid w:val="00DA67F4"/>
    <w:rsid w:val="00DA69F9"/>
    <w:rsid w:val="00DA76B5"/>
    <w:rsid w:val="00DA78A5"/>
    <w:rsid w:val="00DA79C9"/>
    <w:rsid w:val="00DB03A7"/>
    <w:rsid w:val="00DB0CF4"/>
    <w:rsid w:val="00DB0FA3"/>
    <w:rsid w:val="00DB1308"/>
    <w:rsid w:val="00DB14F1"/>
    <w:rsid w:val="00DB1972"/>
    <w:rsid w:val="00DB1AD5"/>
    <w:rsid w:val="00DB23C6"/>
    <w:rsid w:val="00DB2652"/>
    <w:rsid w:val="00DB3641"/>
    <w:rsid w:val="00DB3919"/>
    <w:rsid w:val="00DB419B"/>
    <w:rsid w:val="00DB41F9"/>
    <w:rsid w:val="00DB4805"/>
    <w:rsid w:val="00DB50D9"/>
    <w:rsid w:val="00DB57F2"/>
    <w:rsid w:val="00DB582B"/>
    <w:rsid w:val="00DB644B"/>
    <w:rsid w:val="00DB65D8"/>
    <w:rsid w:val="00DB66C3"/>
    <w:rsid w:val="00DB6FA5"/>
    <w:rsid w:val="00DB6FD8"/>
    <w:rsid w:val="00DB79EB"/>
    <w:rsid w:val="00DB7A84"/>
    <w:rsid w:val="00DB7FE8"/>
    <w:rsid w:val="00DC03F8"/>
    <w:rsid w:val="00DC069C"/>
    <w:rsid w:val="00DC0DFF"/>
    <w:rsid w:val="00DC1A0F"/>
    <w:rsid w:val="00DC24FB"/>
    <w:rsid w:val="00DC259D"/>
    <w:rsid w:val="00DC286F"/>
    <w:rsid w:val="00DC2BD6"/>
    <w:rsid w:val="00DC2D80"/>
    <w:rsid w:val="00DC37BC"/>
    <w:rsid w:val="00DC3D68"/>
    <w:rsid w:val="00DC4007"/>
    <w:rsid w:val="00DC44EC"/>
    <w:rsid w:val="00DC4B66"/>
    <w:rsid w:val="00DC54A5"/>
    <w:rsid w:val="00DC6075"/>
    <w:rsid w:val="00DC6110"/>
    <w:rsid w:val="00DC6196"/>
    <w:rsid w:val="00DC6685"/>
    <w:rsid w:val="00DC67B3"/>
    <w:rsid w:val="00DC69D5"/>
    <w:rsid w:val="00DC765A"/>
    <w:rsid w:val="00DC78B3"/>
    <w:rsid w:val="00DC7CB3"/>
    <w:rsid w:val="00DCB80B"/>
    <w:rsid w:val="00DD0164"/>
    <w:rsid w:val="00DD06B7"/>
    <w:rsid w:val="00DD1367"/>
    <w:rsid w:val="00DD1722"/>
    <w:rsid w:val="00DD21FC"/>
    <w:rsid w:val="00DD2D10"/>
    <w:rsid w:val="00DD3195"/>
    <w:rsid w:val="00DD380E"/>
    <w:rsid w:val="00DD4126"/>
    <w:rsid w:val="00DD43AB"/>
    <w:rsid w:val="00DD45B4"/>
    <w:rsid w:val="00DD4741"/>
    <w:rsid w:val="00DD4761"/>
    <w:rsid w:val="00DD4811"/>
    <w:rsid w:val="00DD4CD9"/>
    <w:rsid w:val="00DD5126"/>
    <w:rsid w:val="00DD584B"/>
    <w:rsid w:val="00DD5B25"/>
    <w:rsid w:val="00DD624A"/>
    <w:rsid w:val="00DD7121"/>
    <w:rsid w:val="00DD7257"/>
    <w:rsid w:val="00DD7DAA"/>
    <w:rsid w:val="00DE001B"/>
    <w:rsid w:val="00DE07F5"/>
    <w:rsid w:val="00DE0981"/>
    <w:rsid w:val="00DE10EF"/>
    <w:rsid w:val="00DE15F9"/>
    <w:rsid w:val="00DE1EA2"/>
    <w:rsid w:val="00DE1EDA"/>
    <w:rsid w:val="00DE1F4B"/>
    <w:rsid w:val="00DE2233"/>
    <w:rsid w:val="00DE2257"/>
    <w:rsid w:val="00DE2360"/>
    <w:rsid w:val="00DE2505"/>
    <w:rsid w:val="00DE2840"/>
    <w:rsid w:val="00DE371B"/>
    <w:rsid w:val="00DE3FAB"/>
    <w:rsid w:val="00DE40EB"/>
    <w:rsid w:val="00DE4B90"/>
    <w:rsid w:val="00DE4E04"/>
    <w:rsid w:val="00DE5340"/>
    <w:rsid w:val="00DE5ED1"/>
    <w:rsid w:val="00DE616E"/>
    <w:rsid w:val="00DE6D5F"/>
    <w:rsid w:val="00DF05A1"/>
    <w:rsid w:val="00DF0D7E"/>
    <w:rsid w:val="00DF198C"/>
    <w:rsid w:val="00DF1AE1"/>
    <w:rsid w:val="00DF1E88"/>
    <w:rsid w:val="00DF25EE"/>
    <w:rsid w:val="00DF2B71"/>
    <w:rsid w:val="00DF3048"/>
    <w:rsid w:val="00DF318E"/>
    <w:rsid w:val="00DF41F5"/>
    <w:rsid w:val="00DF446B"/>
    <w:rsid w:val="00DF5A52"/>
    <w:rsid w:val="00DF5FC1"/>
    <w:rsid w:val="00DF720B"/>
    <w:rsid w:val="00DF790D"/>
    <w:rsid w:val="00E00359"/>
    <w:rsid w:val="00E00937"/>
    <w:rsid w:val="00E0150D"/>
    <w:rsid w:val="00E0159E"/>
    <w:rsid w:val="00E017BA"/>
    <w:rsid w:val="00E01F75"/>
    <w:rsid w:val="00E025BB"/>
    <w:rsid w:val="00E02887"/>
    <w:rsid w:val="00E02A7F"/>
    <w:rsid w:val="00E03A05"/>
    <w:rsid w:val="00E03D56"/>
    <w:rsid w:val="00E03EFB"/>
    <w:rsid w:val="00E045C8"/>
    <w:rsid w:val="00E05391"/>
    <w:rsid w:val="00E05EA2"/>
    <w:rsid w:val="00E061CE"/>
    <w:rsid w:val="00E069F1"/>
    <w:rsid w:val="00E06D76"/>
    <w:rsid w:val="00E06EF7"/>
    <w:rsid w:val="00E07B37"/>
    <w:rsid w:val="00E10280"/>
    <w:rsid w:val="00E10962"/>
    <w:rsid w:val="00E10B97"/>
    <w:rsid w:val="00E11296"/>
    <w:rsid w:val="00E115FD"/>
    <w:rsid w:val="00E11872"/>
    <w:rsid w:val="00E1394B"/>
    <w:rsid w:val="00E14383"/>
    <w:rsid w:val="00E14394"/>
    <w:rsid w:val="00E14C32"/>
    <w:rsid w:val="00E1564B"/>
    <w:rsid w:val="00E156C6"/>
    <w:rsid w:val="00E15946"/>
    <w:rsid w:val="00E15977"/>
    <w:rsid w:val="00E167FE"/>
    <w:rsid w:val="00E169F7"/>
    <w:rsid w:val="00E17BD6"/>
    <w:rsid w:val="00E17EAB"/>
    <w:rsid w:val="00E208B0"/>
    <w:rsid w:val="00E21208"/>
    <w:rsid w:val="00E2146A"/>
    <w:rsid w:val="00E226A3"/>
    <w:rsid w:val="00E22D15"/>
    <w:rsid w:val="00E23818"/>
    <w:rsid w:val="00E240BD"/>
    <w:rsid w:val="00E24754"/>
    <w:rsid w:val="00E24765"/>
    <w:rsid w:val="00E248C9"/>
    <w:rsid w:val="00E25164"/>
    <w:rsid w:val="00E251BF"/>
    <w:rsid w:val="00E25B57"/>
    <w:rsid w:val="00E25DC5"/>
    <w:rsid w:val="00E2605F"/>
    <w:rsid w:val="00E2637C"/>
    <w:rsid w:val="00E26663"/>
    <w:rsid w:val="00E26712"/>
    <w:rsid w:val="00E2682B"/>
    <w:rsid w:val="00E27096"/>
    <w:rsid w:val="00E276A6"/>
    <w:rsid w:val="00E277BB"/>
    <w:rsid w:val="00E27B03"/>
    <w:rsid w:val="00E27FB1"/>
    <w:rsid w:val="00E30117"/>
    <w:rsid w:val="00E31B90"/>
    <w:rsid w:val="00E31F4D"/>
    <w:rsid w:val="00E341BE"/>
    <w:rsid w:val="00E3467A"/>
    <w:rsid w:val="00E34843"/>
    <w:rsid w:val="00E34BF7"/>
    <w:rsid w:val="00E35501"/>
    <w:rsid w:val="00E3625F"/>
    <w:rsid w:val="00E367E6"/>
    <w:rsid w:val="00E373E0"/>
    <w:rsid w:val="00E3755C"/>
    <w:rsid w:val="00E375D3"/>
    <w:rsid w:val="00E401A4"/>
    <w:rsid w:val="00E40BFE"/>
    <w:rsid w:val="00E40F17"/>
    <w:rsid w:val="00E41481"/>
    <w:rsid w:val="00E423DF"/>
    <w:rsid w:val="00E426F3"/>
    <w:rsid w:val="00E42CD4"/>
    <w:rsid w:val="00E4386F"/>
    <w:rsid w:val="00E44274"/>
    <w:rsid w:val="00E4482C"/>
    <w:rsid w:val="00E44EF9"/>
    <w:rsid w:val="00E45028"/>
    <w:rsid w:val="00E450E8"/>
    <w:rsid w:val="00E456B3"/>
    <w:rsid w:val="00E45D9B"/>
    <w:rsid w:val="00E45EFD"/>
    <w:rsid w:val="00E45F7A"/>
    <w:rsid w:val="00E465C6"/>
    <w:rsid w:val="00E46BF5"/>
    <w:rsid w:val="00E47365"/>
    <w:rsid w:val="00E475AF"/>
    <w:rsid w:val="00E47864"/>
    <w:rsid w:val="00E47D22"/>
    <w:rsid w:val="00E5089F"/>
    <w:rsid w:val="00E508A0"/>
    <w:rsid w:val="00E508F4"/>
    <w:rsid w:val="00E50EBC"/>
    <w:rsid w:val="00E50F94"/>
    <w:rsid w:val="00E510C2"/>
    <w:rsid w:val="00E51675"/>
    <w:rsid w:val="00E51C54"/>
    <w:rsid w:val="00E51CC9"/>
    <w:rsid w:val="00E51ECA"/>
    <w:rsid w:val="00E52518"/>
    <w:rsid w:val="00E539C4"/>
    <w:rsid w:val="00E53E31"/>
    <w:rsid w:val="00E540EF"/>
    <w:rsid w:val="00E54A94"/>
    <w:rsid w:val="00E55007"/>
    <w:rsid w:val="00E55804"/>
    <w:rsid w:val="00E55EFA"/>
    <w:rsid w:val="00E5607E"/>
    <w:rsid w:val="00E5687F"/>
    <w:rsid w:val="00E57519"/>
    <w:rsid w:val="00E578AB"/>
    <w:rsid w:val="00E57DA5"/>
    <w:rsid w:val="00E5F5BA"/>
    <w:rsid w:val="00E6067E"/>
    <w:rsid w:val="00E60B9D"/>
    <w:rsid w:val="00E60C88"/>
    <w:rsid w:val="00E6158D"/>
    <w:rsid w:val="00E61BF9"/>
    <w:rsid w:val="00E623AA"/>
    <w:rsid w:val="00E62719"/>
    <w:rsid w:val="00E62805"/>
    <w:rsid w:val="00E62D53"/>
    <w:rsid w:val="00E62E18"/>
    <w:rsid w:val="00E63E58"/>
    <w:rsid w:val="00E63F87"/>
    <w:rsid w:val="00E6468D"/>
    <w:rsid w:val="00E64F2C"/>
    <w:rsid w:val="00E6556E"/>
    <w:rsid w:val="00E67AEB"/>
    <w:rsid w:val="00E67CA1"/>
    <w:rsid w:val="00E67DE2"/>
    <w:rsid w:val="00E703B1"/>
    <w:rsid w:val="00E70D3C"/>
    <w:rsid w:val="00E711D4"/>
    <w:rsid w:val="00E713E4"/>
    <w:rsid w:val="00E71D26"/>
    <w:rsid w:val="00E71D27"/>
    <w:rsid w:val="00E72164"/>
    <w:rsid w:val="00E72AB5"/>
    <w:rsid w:val="00E72EB6"/>
    <w:rsid w:val="00E7304C"/>
    <w:rsid w:val="00E73193"/>
    <w:rsid w:val="00E731C6"/>
    <w:rsid w:val="00E73FC0"/>
    <w:rsid w:val="00E74001"/>
    <w:rsid w:val="00E750CC"/>
    <w:rsid w:val="00E75209"/>
    <w:rsid w:val="00E75433"/>
    <w:rsid w:val="00E75FDE"/>
    <w:rsid w:val="00E76FBE"/>
    <w:rsid w:val="00E775D2"/>
    <w:rsid w:val="00E777C9"/>
    <w:rsid w:val="00E77AB9"/>
    <w:rsid w:val="00E8017E"/>
    <w:rsid w:val="00E80DAD"/>
    <w:rsid w:val="00E81C92"/>
    <w:rsid w:val="00E81E63"/>
    <w:rsid w:val="00E81F81"/>
    <w:rsid w:val="00E83573"/>
    <w:rsid w:val="00E83928"/>
    <w:rsid w:val="00E843F0"/>
    <w:rsid w:val="00E855C2"/>
    <w:rsid w:val="00E85AC7"/>
    <w:rsid w:val="00E86061"/>
    <w:rsid w:val="00E8653C"/>
    <w:rsid w:val="00E8663D"/>
    <w:rsid w:val="00E867E5"/>
    <w:rsid w:val="00E86B69"/>
    <w:rsid w:val="00E9094C"/>
    <w:rsid w:val="00E90AD9"/>
    <w:rsid w:val="00E90E48"/>
    <w:rsid w:val="00E91F6A"/>
    <w:rsid w:val="00E924FA"/>
    <w:rsid w:val="00E93FDB"/>
    <w:rsid w:val="00E94383"/>
    <w:rsid w:val="00E947BB"/>
    <w:rsid w:val="00E94B09"/>
    <w:rsid w:val="00E94B2A"/>
    <w:rsid w:val="00E955E8"/>
    <w:rsid w:val="00E956F2"/>
    <w:rsid w:val="00E95874"/>
    <w:rsid w:val="00E959E7"/>
    <w:rsid w:val="00E95B3D"/>
    <w:rsid w:val="00E95BAA"/>
    <w:rsid w:val="00E961C5"/>
    <w:rsid w:val="00E961FF"/>
    <w:rsid w:val="00E96B5D"/>
    <w:rsid w:val="00E9720E"/>
    <w:rsid w:val="00E976A6"/>
    <w:rsid w:val="00E9796D"/>
    <w:rsid w:val="00E97F2A"/>
    <w:rsid w:val="00EA0796"/>
    <w:rsid w:val="00EA0FE9"/>
    <w:rsid w:val="00EA105B"/>
    <w:rsid w:val="00EA15F7"/>
    <w:rsid w:val="00EA1B21"/>
    <w:rsid w:val="00EA2815"/>
    <w:rsid w:val="00EA35DA"/>
    <w:rsid w:val="00EA3A22"/>
    <w:rsid w:val="00EA40F8"/>
    <w:rsid w:val="00EA4162"/>
    <w:rsid w:val="00EA44A2"/>
    <w:rsid w:val="00EA47DA"/>
    <w:rsid w:val="00EA5389"/>
    <w:rsid w:val="00EA56C1"/>
    <w:rsid w:val="00EA60F5"/>
    <w:rsid w:val="00EA6BDA"/>
    <w:rsid w:val="00EA6CD0"/>
    <w:rsid w:val="00EA7A31"/>
    <w:rsid w:val="00EB0B43"/>
    <w:rsid w:val="00EB0D27"/>
    <w:rsid w:val="00EB10E3"/>
    <w:rsid w:val="00EB11C7"/>
    <w:rsid w:val="00EB1747"/>
    <w:rsid w:val="00EB2D15"/>
    <w:rsid w:val="00EB3702"/>
    <w:rsid w:val="00EB3A51"/>
    <w:rsid w:val="00EB3E50"/>
    <w:rsid w:val="00EB44FC"/>
    <w:rsid w:val="00EB4997"/>
    <w:rsid w:val="00EB4FEF"/>
    <w:rsid w:val="00EB55CB"/>
    <w:rsid w:val="00EB56CD"/>
    <w:rsid w:val="00EB658A"/>
    <w:rsid w:val="00EB7198"/>
    <w:rsid w:val="00EB741C"/>
    <w:rsid w:val="00EC01D0"/>
    <w:rsid w:val="00EC02E2"/>
    <w:rsid w:val="00EC11DB"/>
    <w:rsid w:val="00EC176F"/>
    <w:rsid w:val="00EC189D"/>
    <w:rsid w:val="00EC1D96"/>
    <w:rsid w:val="00EC2F06"/>
    <w:rsid w:val="00EC2FD1"/>
    <w:rsid w:val="00EC358B"/>
    <w:rsid w:val="00EC3868"/>
    <w:rsid w:val="00EC3B66"/>
    <w:rsid w:val="00EC3BD4"/>
    <w:rsid w:val="00EC3EA2"/>
    <w:rsid w:val="00EC3F52"/>
    <w:rsid w:val="00EC4456"/>
    <w:rsid w:val="00EC53AA"/>
    <w:rsid w:val="00EC6362"/>
    <w:rsid w:val="00EC71F3"/>
    <w:rsid w:val="00ED014A"/>
    <w:rsid w:val="00ED062A"/>
    <w:rsid w:val="00ED0957"/>
    <w:rsid w:val="00ED0B65"/>
    <w:rsid w:val="00ED171C"/>
    <w:rsid w:val="00ED19C6"/>
    <w:rsid w:val="00ED2398"/>
    <w:rsid w:val="00ED24B3"/>
    <w:rsid w:val="00ED28BC"/>
    <w:rsid w:val="00ED28FA"/>
    <w:rsid w:val="00ED387B"/>
    <w:rsid w:val="00ED3A1F"/>
    <w:rsid w:val="00ED548E"/>
    <w:rsid w:val="00ED55F5"/>
    <w:rsid w:val="00ED5F75"/>
    <w:rsid w:val="00ED62A8"/>
    <w:rsid w:val="00ED669D"/>
    <w:rsid w:val="00ED66EF"/>
    <w:rsid w:val="00ED67CA"/>
    <w:rsid w:val="00ED6DCD"/>
    <w:rsid w:val="00ED7808"/>
    <w:rsid w:val="00ED79BB"/>
    <w:rsid w:val="00EE01AA"/>
    <w:rsid w:val="00EE0BDD"/>
    <w:rsid w:val="00EE0CAB"/>
    <w:rsid w:val="00EE33F0"/>
    <w:rsid w:val="00EE355B"/>
    <w:rsid w:val="00EE3738"/>
    <w:rsid w:val="00EE3854"/>
    <w:rsid w:val="00EE3CEC"/>
    <w:rsid w:val="00EE4CCD"/>
    <w:rsid w:val="00EE5B1D"/>
    <w:rsid w:val="00EE6835"/>
    <w:rsid w:val="00EE6A7D"/>
    <w:rsid w:val="00EE6ABC"/>
    <w:rsid w:val="00EE6E55"/>
    <w:rsid w:val="00EE7748"/>
    <w:rsid w:val="00EE7831"/>
    <w:rsid w:val="00EF0F04"/>
    <w:rsid w:val="00EF2CF1"/>
    <w:rsid w:val="00EF3C63"/>
    <w:rsid w:val="00EF3F99"/>
    <w:rsid w:val="00EF4A31"/>
    <w:rsid w:val="00EF4B19"/>
    <w:rsid w:val="00EF4F1D"/>
    <w:rsid w:val="00EF5718"/>
    <w:rsid w:val="00EF63C4"/>
    <w:rsid w:val="00EF64BB"/>
    <w:rsid w:val="00EF6531"/>
    <w:rsid w:val="00EF658C"/>
    <w:rsid w:val="00EF7518"/>
    <w:rsid w:val="00EF78D6"/>
    <w:rsid w:val="00EF7C34"/>
    <w:rsid w:val="00F003C3"/>
    <w:rsid w:val="00F00DC2"/>
    <w:rsid w:val="00F00DE5"/>
    <w:rsid w:val="00F00EAC"/>
    <w:rsid w:val="00F01859"/>
    <w:rsid w:val="00F019EA"/>
    <w:rsid w:val="00F01BC5"/>
    <w:rsid w:val="00F02D63"/>
    <w:rsid w:val="00F03BF5"/>
    <w:rsid w:val="00F0415C"/>
    <w:rsid w:val="00F04C34"/>
    <w:rsid w:val="00F053C6"/>
    <w:rsid w:val="00F05919"/>
    <w:rsid w:val="00F06E93"/>
    <w:rsid w:val="00F07B90"/>
    <w:rsid w:val="00F1037B"/>
    <w:rsid w:val="00F10C9D"/>
    <w:rsid w:val="00F11A3D"/>
    <w:rsid w:val="00F11C90"/>
    <w:rsid w:val="00F12325"/>
    <w:rsid w:val="00F12542"/>
    <w:rsid w:val="00F12832"/>
    <w:rsid w:val="00F12A51"/>
    <w:rsid w:val="00F12FC1"/>
    <w:rsid w:val="00F1342E"/>
    <w:rsid w:val="00F1424F"/>
    <w:rsid w:val="00F14635"/>
    <w:rsid w:val="00F1488F"/>
    <w:rsid w:val="00F14C9A"/>
    <w:rsid w:val="00F15515"/>
    <w:rsid w:val="00F155B3"/>
    <w:rsid w:val="00F15D90"/>
    <w:rsid w:val="00F15FF2"/>
    <w:rsid w:val="00F16022"/>
    <w:rsid w:val="00F1645E"/>
    <w:rsid w:val="00F1798B"/>
    <w:rsid w:val="00F17D05"/>
    <w:rsid w:val="00F20332"/>
    <w:rsid w:val="00F205DD"/>
    <w:rsid w:val="00F21677"/>
    <w:rsid w:val="00F21B5D"/>
    <w:rsid w:val="00F21CC5"/>
    <w:rsid w:val="00F220B0"/>
    <w:rsid w:val="00F220F0"/>
    <w:rsid w:val="00F222BA"/>
    <w:rsid w:val="00F2245F"/>
    <w:rsid w:val="00F2284B"/>
    <w:rsid w:val="00F22ADF"/>
    <w:rsid w:val="00F23646"/>
    <w:rsid w:val="00F24736"/>
    <w:rsid w:val="00F25307"/>
    <w:rsid w:val="00F25F27"/>
    <w:rsid w:val="00F26035"/>
    <w:rsid w:val="00F2644E"/>
    <w:rsid w:val="00F265F3"/>
    <w:rsid w:val="00F26FCB"/>
    <w:rsid w:val="00F27D15"/>
    <w:rsid w:val="00F27F68"/>
    <w:rsid w:val="00F27F90"/>
    <w:rsid w:val="00F30328"/>
    <w:rsid w:val="00F30572"/>
    <w:rsid w:val="00F309A0"/>
    <w:rsid w:val="00F30B78"/>
    <w:rsid w:val="00F30D08"/>
    <w:rsid w:val="00F32F1D"/>
    <w:rsid w:val="00F331D6"/>
    <w:rsid w:val="00F33533"/>
    <w:rsid w:val="00F33583"/>
    <w:rsid w:val="00F3381D"/>
    <w:rsid w:val="00F33A84"/>
    <w:rsid w:val="00F33AAA"/>
    <w:rsid w:val="00F33EB0"/>
    <w:rsid w:val="00F34342"/>
    <w:rsid w:val="00F34A05"/>
    <w:rsid w:val="00F34A80"/>
    <w:rsid w:val="00F35935"/>
    <w:rsid w:val="00F36349"/>
    <w:rsid w:val="00F37504"/>
    <w:rsid w:val="00F377A1"/>
    <w:rsid w:val="00F3789C"/>
    <w:rsid w:val="00F379D7"/>
    <w:rsid w:val="00F37AC1"/>
    <w:rsid w:val="00F37BBC"/>
    <w:rsid w:val="00F4020F"/>
    <w:rsid w:val="00F405D6"/>
    <w:rsid w:val="00F40753"/>
    <w:rsid w:val="00F41888"/>
    <w:rsid w:val="00F42336"/>
    <w:rsid w:val="00F42AED"/>
    <w:rsid w:val="00F436BE"/>
    <w:rsid w:val="00F4384C"/>
    <w:rsid w:val="00F44110"/>
    <w:rsid w:val="00F44318"/>
    <w:rsid w:val="00F444B2"/>
    <w:rsid w:val="00F44961"/>
    <w:rsid w:val="00F44BC9"/>
    <w:rsid w:val="00F44C75"/>
    <w:rsid w:val="00F44C9A"/>
    <w:rsid w:val="00F44D0E"/>
    <w:rsid w:val="00F44EB3"/>
    <w:rsid w:val="00F45536"/>
    <w:rsid w:val="00F463BA"/>
    <w:rsid w:val="00F47D4D"/>
    <w:rsid w:val="00F502DD"/>
    <w:rsid w:val="00F505EE"/>
    <w:rsid w:val="00F50C23"/>
    <w:rsid w:val="00F5110E"/>
    <w:rsid w:val="00F5178F"/>
    <w:rsid w:val="00F51E0F"/>
    <w:rsid w:val="00F5215B"/>
    <w:rsid w:val="00F52C4E"/>
    <w:rsid w:val="00F52D20"/>
    <w:rsid w:val="00F52FD8"/>
    <w:rsid w:val="00F530F8"/>
    <w:rsid w:val="00F53A38"/>
    <w:rsid w:val="00F540CF"/>
    <w:rsid w:val="00F54239"/>
    <w:rsid w:val="00F54A0B"/>
    <w:rsid w:val="00F551DA"/>
    <w:rsid w:val="00F552D8"/>
    <w:rsid w:val="00F553BB"/>
    <w:rsid w:val="00F55F98"/>
    <w:rsid w:val="00F56178"/>
    <w:rsid w:val="00F5633C"/>
    <w:rsid w:val="00F5633F"/>
    <w:rsid w:val="00F57123"/>
    <w:rsid w:val="00F571EA"/>
    <w:rsid w:val="00F574E6"/>
    <w:rsid w:val="00F57695"/>
    <w:rsid w:val="00F576F0"/>
    <w:rsid w:val="00F57777"/>
    <w:rsid w:val="00F57D25"/>
    <w:rsid w:val="00F57D5F"/>
    <w:rsid w:val="00F6058B"/>
    <w:rsid w:val="00F60791"/>
    <w:rsid w:val="00F607D5"/>
    <w:rsid w:val="00F60843"/>
    <w:rsid w:val="00F60F27"/>
    <w:rsid w:val="00F612C1"/>
    <w:rsid w:val="00F6164B"/>
    <w:rsid w:val="00F61C9B"/>
    <w:rsid w:val="00F61D67"/>
    <w:rsid w:val="00F62135"/>
    <w:rsid w:val="00F628B8"/>
    <w:rsid w:val="00F630E4"/>
    <w:rsid w:val="00F6527E"/>
    <w:rsid w:val="00F652C1"/>
    <w:rsid w:val="00F655B6"/>
    <w:rsid w:val="00F6634D"/>
    <w:rsid w:val="00F6663C"/>
    <w:rsid w:val="00F66BC1"/>
    <w:rsid w:val="00F66E09"/>
    <w:rsid w:val="00F66F24"/>
    <w:rsid w:val="00F671F5"/>
    <w:rsid w:val="00F675DB"/>
    <w:rsid w:val="00F6764B"/>
    <w:rsid w:val="00F67B2B"/>
    <w:rsid w:val="00F701AD"/>
    <w:rsid w:val="00F70CFA"/>
    <w:rsid w:val="00F70FFA"/>
    <w:rsid w:val="00F730C0"/>
    <w:rsid w:val="00F7359B"/>
    <w:rsid w:val="00F736F1"/>
    <w:rsid w:val="00F73B66"/>
    <w:rsid w:val="00F73D2B"/>
    <w:rsid w:val="00F73DF7"/>
    <w:rsid w:val="00F740A1"/>
    <w:rsid w:val="00F740EF"/>
    <w:rsid w:val="00F74504"/>
    <w:rsid w:val="00F7468A"/>
    <w:rsid w:val="00F74D3C"/>
    <w:rsid w:val="00F74DDE"/>
    <w:rsid w:val="00F74EB9"/>
    <w:rsid w:val="00F7577E"/>
    <w:rsid w:val="00F75D49"/>
    <w:rsid w:val="00F75E16"/>
    <w:rsid w:val="00F763B3"/>
    <w:rsid w:val="00F76A29"/>
    <w:rsid w:val="00F77038"/>
    <w:rsid w:val="00F7714F"/>
    <w:rsid w:val="00F77752"/>
    <w:rsid w:val="00F77DB8"/>
    <w:rsid w:val="00F80325"/>
    <w:rsid w:val="00F80603"/>
    <w:rsid w:val="00F81B9B"/>
    <w:rsid w:val="00F81CD4"/>
    <w:rsid w:val="00F81E82"/>
    <w:rsid w:val="00F82579"/>
    <w:rsid w:val="00F82AA6"/>
    <w:rsid w:val="00F83544"/>
    <w:rsid w:val="00F839A1"/>
    <w:rsid w:val="00F840F1"/>
    <w:rsid w:val="00F845AA"/>
    <w:rsid w:val="00F84D35"/>
    <w:rsid w:val="00F8564A"/>
    <w:rsid w:val="00F85680"/>
    <w:rsid w:val="00F85F59"/>
    <w:rsid w:val="00F8637C"/>
    <w:rsid w:val="00F86555"/>
    <w:rsid w:val="00F86F35"/>
    <w:rsid w:val="00F8767B"/>
    <w:rsid w:val="00F87BAA"/>
    <w:rsid w:val="00F90088"/>
    <w:rsid w:val="00F909D5"/>
    <w:rsid w:val="00F91603"/>
    <w:rsid w:val="00F91610"/>
    <w:rsid w:val="00F9177F"/>
    <w:rsid w:val="00F917B8"/>
    <w:rsid w:val="00F918C7"/>
    <w:rsid w:val="00F91E28"/>
    <w:rsid w:val="00F92A47"/>
    <w:rsid w:val="00F93A1E"/>
    <w:rsid w:val="00F9409D"/>
    <w:rsid w:val="00F94150"/>
    <w:rsid w:val="00F94B18"/>
    <w:rsid w:val="00F95021"/>
    <w:rsid w:val="00F952AA"/>
    <w:rsid w:val="00F95425"/>
    <w:rsid w:val="00F955DB"/>
    <w:rsid w:val="00F96464"/>
    <w:rsid w:val="00F96620"/>
    <w:rsid w:val="00F96CB5"/>
    <w:rsid w:val="00F9705C"/>
    <w:rsid w:val="00F97C5F"/>
    <w:rsid w:val="00F97C80"/>
    <w:rsid w:val="00FA00CA"/>
    <w:rsid w:val="00FA0286"/>
    <w:rsid w:val="00FA03A0"/>
    <w:rsid w:val="00FA0762"/>
    <w:rsid w:val="00FA0CFD"/>
    <w:rsid w:val="00FA179E"/>
    <w:rsid w:val="00FA1A61"/>
    <w:rsid w:val="00FA1B61"/>
    <w:rsid w:val="00FA1FA8"/>
    <w:rsid w:val="00FA2526"/>
    <w:rsid w:val="00FA2C89"/>
    <w:rsid w:val="00FA4294"/>
    <w:rsid w:val="00FA459A"/>
    <w:rsid w:val="00FA4C96"/>
    <w:rsid w:val="00FA5E54"/>
    <w:rsid w:val="00FA6383"/>
    <w:rsid w:val="00FA663C"/>
    <w:rsid w:val="00FA7188"/>
    <w:rsid w:val="00FA7940"/>
    <w:rsid w:val="00FA7B81"/>
    <w:rsid w:val="00FA7C9A"/>
    <w:rsid w:val="00FB02CC"/>
    <w:rsid w:val="00FB08BF"/>
    <w:rsid w:val="00FB13D0"/>
    <w:rsid w:val="00FB166A"/>
    <w:rsid w:val="00FB274E"/>
    <w:rsid w:val="00FB283A"/>
    <w:rsid w:val="00FB3987"/>
    <w:rsid w:val="00FB3EE0"/>
    <w:rsid w:val="00FB406A"/>
    <w:rsid w:val="00FB47F0"/>
    <w:rsid w:val="00FB4CD2"/>
    <w:rsid w:val="00FB5EC8"/>
    <w:rsid w:val="00FB6289"/>
    <w:rsid w:val="00FB6F43"/>
    <w:rsid w:val="00FB72CD"/>
    <w:rsid w:val="00FB7E65"/>
    <w:rsid w:val="00FC0B61"/>
    <w:rsid w:val="00FC16CA"/>
    <w:rsid w:val="00FC31E8"/>
    <w:rsid w:val="00FC46E9"/>
    <w:rsid w:val="00FC4700"/>
    <w:rsid w:val="00FC4951"/>
    <w:rsid w:val="00FC5BE6"/>
    <w:rsid w:val="00FC5F2A"/>
    <w:rsid w:val="00FC60BA"/>
    <w:rsid w:val="00FC6D30"/>
    <w:rsid w:val="00FC6FF4"/>
    <w:rsid w:val="00FC702C"/>
    <w:rsid w:val="00FC71E1"/>
    <w:rsid w:val="00FC7826"/>
    <w:rsid w:val="00FC78B4"/>
    <w:rsid w:val="00FC7D1B"/>
    <w:rsid w:val="00FD0BC9"/>
    <w:rsid w:val="00FD0FD3"/>
    <w:rsid w:val="00FD15B7"/>
    <w:rsid w:val="00FD1D3C"/>
    <w:rsid w:val="00FD1DD3"/>
    <w:rsid w:val="00FD1DFB"/>
    <w:rsid w:val="00FD2264"/>
    <w:rsid w:val="00FD2500"/>
    <w:rsid w:val="00FD2659"/>
    <w:rsid w:val="00FD2FB8"/>
    <w:rsid w:val="00FD3DB7"/>
    <w:rsid w:val="00FD45FD"/>
    <w:rsid w:val="00FD51CD"/>
    <w:rsid w:val="00FD597E"/>
    <w:rsid w:val="00FD59B0"/>
    <w:rsid w:val="00FD59CF"/>
    <w:rsid w:val="00FD5B65"/>
    <w:rsid w:val="00FD65D7"/>
    <w:rsid w:val="00FD69C9"/>
    <w:rsid w:val="00FD7386"/>
    <w:rsid w:val="00FE00EA"/>
    <w:rsid w:val="00FE04D5"/>
    <w:rsid w:val="00FE09AC"/>
    <w:rsid w:val="00FE0FD2"/>
    <w:rsid w:val="00FE157E"/>
    <w:rsid w:val="00FE1795"/>
    <w:rsid w:val="00FE18DD"/>
    <w:rsid w:val="00FE1B2A"/>
    <w:rsid w:val="00FE1B76"/>
    <w:rsid w:val="00FE250F"/>
    <w:rsid w:val="00FE2CD2"/>
    <w:rsid w:val="00FE2F33"/>
    <w:rsid w:val="00FE2F5C"/>
    <w:rsid w:val="00FE3015"/>
    <w:rsid w:val="00FE3B49"/>
    <w:rsid w:val="00FE3CBE"/>
    <w:rsid w:val="00FE3D87"/>
    <w:rsid w:val="00FE4D51"/>
    <w:rsid w:val="00FE5584"/>
    <w:rsid w:val="00FE57C4"/>
    <w:rsid w:val="00FE6E9A"/>
    <w:rsid w:val="00FE7082"/>
    <w:rsid w:val="00FE7266"/>
    <w:rsid w:val="00FE75E5"/>
    <w:rsid w:val="00FE7EAA"/>
    <w:rsid w:val="00FF01CD"/>
    <w:rsid w:val="00FF0685"/>
    <w:rsid w:val="00FF11C7"/>
    <w:rsid w:val="00FF11CC"/>
    <w:rsid w:val="00FF1AB4"/>
    <w:rsid w:val="00FF1B94"/>
    <w:rsid w:val="00FF1FFD"/>
    <w:rsid w:val="00FF206F"/>
    <w:rsid w:val="00FF2543"/>
    <w:rsid w:val="00FF280A"/>
    <w:rsid w:val="00FF2DDB"/>
    <w:rsid w:val="00FF32E6"/>
    <w:rsid w:val="00FF39DD"/>
    <w:rsid w:val="00FF4A73"/>
    <w:rsid w:val="00FF4CD3"/>
    <w:rsid w:val="00FF5541"/>
    <w:rsid w:val="00FF5F3A"/>
    <w:rsid w:val="00FF60BD"/>
    <w:rsid w:val="00FF654E"/>
    <w:rsid w:val="00FF6733"/>
    <w:rsid w:val="00FF6C9B"/>
    <w:rsid w:val="00FF6D27"/>
    <w:rsid w:val="00FF779D"/>
    <w:rsid w:val="00FF7E9E"/>
    <w:rsid w:val="0105710F"/>
    <w:rsid w:val="0114FD6A"/>
    <w:rsid w:val="011B88B9"/>
    <w:rsid w:val="011E587E"/>
    <w:rsid w:val="01707F0D"/>
    <w:rsid w:val="01710CA6"/>
    <w:rsid w:val="019B1BDC"/>
    <w:rsid w:val="01C7F67A"/>
    <w:rsid w:val="01F3BBE3"/>
    <w:rsid w:val="022250B6"/>
    <w:rsid w:val="02252612"/>
    <w:rsid w:val="02266693"/>
    <w:rsid w:val="0270903B"/>
    <w:rsid w:val="0276AD34"/>
    <w:rsid w:val="027A5A27"/>
    <w:rsid w:val="0285331A"/>
    <w:rsid w:val="0291ABB9"/>
    <w:rsid w:val="0292DB2D"/>
    <w:rsid w:val="029B6E2F"/>
    <w:rsid w:val="02A54BB3"/>
    <w:rsid w:val="02A592A0"/>
    <w:rsid w:val="02B7BC73"/>
    <w:rsid w:val="02C1A1E8"/>
    <w:rsid w:val="02C7E8C7"/>
    <w:rsid w:val="02CBE1BD"/>
    <w:rsid w:val="02E33FFA"/>
    <w:rsid w:val="02E490E5"/>
    <w:rsid w:val="02FC2240"/>
    <w:rsid w:val="02FF0880"/>
    <w:rsid w:val="0305155D"/>
    <w:rsid w:val="03282153"/>
    <w:rsid w:val="032A9A6E"/>
    <w:rsid w:val="0340D3D2"/>
    <w:rsid w:val="03B42B87"/>
    <w:rsid w:val="03BC982C"/>
    <w:rsid w:val="03C78888"/>
    <w:rsid w:val="0413A05C"/>
    <w:rsid w:val="042C4AD0"/>
    <w:rsid w:val="043DE26A"/>
    <w:rsid w:val="0441F591"/>
    <w:rsid w:val="044A0A7B"/>
    <w:rsid w:val="0453E6EE"/>
    <w:rsid w:val="047A1D3C"/>
    <w:rsid w:val="04816888"/>
    <w:rsid w:val="04912749"/>
    <w:rsid w:val="0492B00E"/>
    <w:rsid w:val="04A228DD"/>
    <w:rsid w:val="04AB8DB5"/>
    <w:rsid w:val="04BF4269"/>
    <w:rsid w:val="04C1F9BE"/>
    <w:rsid w:val="04F1DB72"/>
    <w:rsid w:val="04F73100"/>
    <w:rsid w:val="05030521"/>
    <w:rsid w:val="050FDF13"/>
    <w:rsid w:val="05122819"/>
    <w:rsid w:val="05165FD2"/>
    <w:rsid w:val="0532E678"/>
    <w:rsid w:val="053C6A3C"/>
    <w:rsid w:val="0544B4C3"/>
    <w:rsid w:val="05598633"/>
    <w:rsid w:val="055C857A"/>
    <w:rsid w:val="056B329B"/>
    <w:rsid w:val="0576BE49"/>
    <w:rsid w:val="059E81C2"/>
    <w:rsid w:val="05A41796"/>
    <w:rsid w:val="05AF48DB"/>
    <w:rsid w:val="05B6E29B"/>
    <w:rsid w:val="05CA537B"/>
    <w:rsid w:val="05D8724D"/>
    <w:rsid w:val="05E96A2A"/>
    <w:rsid w:val="05E9FAF4"/>
    <w:rsid w:val="05EE127F"/>
    <w:rsid w:val="05F7A6DD"/>
    <w:rsid w:val="06031559"/>
    <w:rsid w:val="060323D4"/>
    <w:rsid w:val="0607A267"/>
    <w:rsid w:val="0635A454"/>
    <w:rsid w:val="063E2163"/>
    <w:rsid w:val="0652C863"/>
    <w:rsid w:val="065AF15F"/>
    <w:rsid w:val="0660857B"/>
    <w:rsid w:val="06817DF7"/>
    <w:rsid w:val="06963BDF"/>
    <w:rsid w:val="069C895E"/>
    <w:rsid w:val="06C92C13"/>
    <w:rsid w:val="06E1CC76"/>
    <w:rsid w:val="06E61F14"/>
    <w:rsid w:val="06E80EE4"/>
    <w:rsid w:val="0703B2ED"/>
    <w:rsid w:val="070D7096"/>
    <w:rsid w:val="0711437E"/>
    <w:rsid w:val="07123E63"/>
    <w:rsid w:val="07427F71"/>
    <w:rsid w:val="074F9F85"/>
    <w:rsid w:val="07688A1C"/>
    <w:rsid w:val="0768B6DD"/>
    <w:rsid w:val="077DE3DA"/>
    <w:rsid w:val="077EB156"/>
    <w:rsid w:val="0788970C"/>
    <w:rsid w:val="079D32C5"/>
    <w:rsid w:val="07A01DA4"/>
    <w:rsid w:val="07A392B6"/>
    <w:rsid w:val="07A797F4"/>
    <w:rsid w:val="07ADE1C9"/>
    <w:rsid w:val="07B81C91"/>
    <w:rsid w:val="07CD20EE"/>
    <w:rsid w:val="07D1E837"/>
    <w:rsid w:val="07D71A2C"/>
    <w:rsid w:val="07DB0120"/>
    <w:rsid w:val="07EB3D91"/>
    <w:rsid w:val="07EEE0BF"/>
    <w:rsid w:val="07FB88BC"/>
    <w:rsid w:val="080ED0F0"/>
    <w:rsid w:val="083488C1"/>
    <w:rsid w:val="083C6AFF"/>
    <w:rsid w:val="08429B15"/>
    <w:rsid w:val="0849CAAB"/>
    <w:rsid w:val="084B28B5"/>
    <w:rsid w:val="085F0F6E"/>
    <w:rsid w:val="08605D28"/>
    <w:rsid w:val="08620472"/>
    <w:rsid w:val="0862833D"/>
    <w:rsid w:val="0891EBD9"/>
    <w:rsid w:val="0892A339"/>
    <w:rsid w:val="08A198C2"/>
    <w:rsid w:val="08A4E75C"/>
    <w:rsid w:val="08B28DE4"/>
    <w:rsid w:val="08BBF0A9"/>
    <w:rsid w:val="0906A476"/>
    <w:rsid w:val="091E1AD0"/>
    <w:rsid w:val="091EFC78"/>
    <w:rsid w:val="092621FE"/>
    <w:rsid w:val="09350237"/>
    <w:rsid w:val="0943F326"/>
    <w:rsid w:val="09638056"/>
    <w:rsid w:val="096BE513"/>
    <w:rsid w:val="096C2935"/>
    <w:rsid w:val="0971E938"/>
    <w:rsid w:val="097A46D3"/>
    <w:rsid w:val="098F92FC"/>
    <w:rsid w:val="09A5EEF5"/>
    <w:rsid w:val="09CBD682"/>
    <w:rsid w:val="09D7FA28"/>
    <w:rsid w:val="0A02585A"/>
    <w:rsid w:val="0A2BB5DC"/>
    <w:rsid w:val="0A343862"/>
    <w:rsid w:val="0A45FB8B"/>
    <w:rsid w:val="0A62C379"/>
    <w:rsid w:val="0A7C4D33"/>
    <w:rsid w:val="0A80C1A9"/>
    <w:rsid w:val="0A86F457"/>
    <w:rsid w:val="0A87A7B3"/>
    <w:rsid w:val="0A9B3883"/>
    <w:rsid w:val="0AAB3001"/>
    <w:rsid w:val="0ABD8081"/>
    <w:rsid w:val="0AC0F77C"/>
    <w:rsid w:val="0AC7F9EC"/>
    <w:rsid w:val="0AC85AAA"/>
    <w:rsid w:val="0ACDFA7A"/>
    <w:rsid w:val="0B2072A9"/>
    <w:rsid w:val="0B252A56"/>
    <w:rsid w:val="0B2B1B43"/>
    <w:rsid w:val="0B302EE6"/>
    <w:rsid w:val="0B410D7F"/>
    <w:rsid w:val="0B46F362"/>
    <w:rsid w:val="0B473156"/>
    <w:rsid w:val="0B63802C"/>
    <w:rsid w:val="0B68DF77"/>
    <w:rsid w:val="0B7542FE"/>
    <w:rsid w:val="0B804DFC"/>
    <w:rsid w:val="0B90666E"/>
    <w:rsid w:val="0B922249"/>
    <w:rsid w:val="0BA03388"/>
    <w:rsid w:val="0BABAC9B"/>
    <w:rsid w:val="0BBAF986"/>
    <w:rsid w:val="0BD504E9"/>
    <w:rsid w:val="0BD883EE"/>
    <w:rsid w:val="0BE49BFE"/>
    <w:rsid w:val="0BFE3F63"/>
    <w:rsid w:val="0C00D8A0"/>
    <w:rsid w:val="0C1309FA"/>
    <w:rsid w:val="0C3244E2"/>
    <w:rsid w:val="0C32CA31"/>
    <w:rsid w:val="0C3AAD7D"/>
    <w:rsid w:val="0C43EC3D"/>
    <w:rsid w:val="0C470F32"/>
    <w:rsid w:val="0C66C496"/>
    <w:rsid w:val="0C68FB3E"/>
    <w:rsid w:val="0C78B4FF"/>
    <w:rsid w:val="0C87939B"/>
    <w:rsid w:val="0C899667"/>
    <w:rsid w:val="0C9427F3"/>
    <w:rsid w:val="0C94ABF3"/>
    <w:rsid w:val="0CA094BB"/>
    <w:rsid w:val="0CA0BF30"/>
    <w:rsid w:val="0CA3447B"/>
    <w:rsid w:val="0CB239DB"/>
    <w:rsid w:val="0CBADF39"/>
    <w:rsid w:val="0CC2032A"/>
    <w:rsid w:val="0CC7D8BD"/>
    <w:rsid w:val="0CCA7BEF"/>
    <w:rsid w:val="0CDD1DD9"/>
    <w:rsid w:val="0CEDB571"/>
    <w:rsid w:val="0D0FBC5D"/>
    <w:rsid w:val="0D12E024"/>
    <w:rsid w:val="0D1EA3FB"/>
    <w:rsid w:val="0D227B68"/>
    <w:rsid w:val="0D28DFD0"/>
    <w:rsid w:val="0D34A034"/>
    <w:rsid w:val="0D4E2509"/>
    <w:rsid w:val="0D5052AB"/>
    <w:rsid w:val="0D54362C"/>
    <w:rsid w:val="0D544676"/>
    <w:rsid w:val="0D56664C"/>
    <w:rsid w:val="0D5A3283"/>
    <w:rsid w:val="0DB0EA83"/>
    <w:rsid w:val="0DB66A92"/>
    <w:rsid w:val="0DF96A1A"/>
    <w:rsid w:val="0E057A1A"/>
    <w:rsid w:val="0E143E0C"/>
    <w:rsid w:val="0E2AC8E6"/>
    <w:rsid w:val="0E3A43EC"/>
    <w:rsid w:val="0E3E086F"/>
    <w:rsid w:val="0E57DE15"/>
    <w:rsid w:val="0E5B9E94"/>
    <w:rsid w:val="0E6C6577"/>
    <w:rsid w:val="0E9B6259"/>
    <w:rsid w:val="0EAE5C15"/>
    <w:rsid w:val="0EB0BBCB"/>
    <w:rsid w:val="0EC6219E"/>
    <w:rsid w:val="0EE7E5A2"/>
    <w:rsid w:val="0EF7663E"/>
    <w:rsid w:val="0EFE119C"/>
    <w:rsid w:val="0F0499FC"/>
    <w:rsid w:val="0F0A4ED2"/>
    <w:rsid w:val="0F0ECD84"/>
    <w:rsid w:val="0F203006"/>
    <w:rsid w:val="0F214B52"/>
    <w:rsid w:val="0F29FBD1"/>
    <w:rsid w:val="0F5131C0"/>
    <w:rsid w:val="0F535B91"/>
    <w:rsid w:val="0F9E778A"/>
    <w:rsid w:val="0FA98F01"/>
    <w:rsid w:val="0FABC82A"/>
    <w:rsid w:val="0FB3ECC7"/>
    <w:rsid w:val="0FBDB597"/>
    <w:rsid w:val="0FBF9373"/>
    <w:rsid w:val="0FD927A5"/>
    <w:rsid w:val="0FDC3EE3"/>
    <w:rsid w:val="0FE01426"/>
    <w:rsid w:val="0FEC2316"/>
    <w:rsid w:val="0FFEDB4B"/>
    <w:rsid w:val="101CB068"/>
    <w:rsid w:val="10228687"/>
    <w:rsid w:val="105A4666"/>
    <w:rsid w:val="106F983E"/>
    <w:rsid w:val="1072982A"/>
    <w:rsid w:val="1075B812"/>
    <w:rsid w:val="108AA126"/>
    <w:rsid w:val="108D6BCA"/>
    <w:rsid w:val="1098BAA3"/>
    <w:rsid w:val="10A0085E"/>
    <w:rsid w:val="10A9FD30"/>
    <w:rsid w:val="10BB179B"/>
    <w:rsid w:val="10E51BEE"/>
    <w:rsid w:val="10E63E87"/>
    <w:rsid w:val="10E730BD"/>
    <w:rsid w:val="10FB221F"/>
    <w:rsid w:val="1118B479"/>
    <w:rsid w:val="11301592"/>
    <w:rsid w:val="11317E41"/>
    <w:rsid w:val="114E9B82"/>
    <w:rsid w:val="115FDC84"/>
    <w:rsid w:val="116AC2F6"/>
    <w:rsid w:val="1193D81B"/>
    <w:rsid w:val="119957EB"/>
    <w:rsid w:val="11AAE21A"/>
    <w:rsid w:val="11B1B44A"/>
    <w:rsid w:val="11BBE3AA"/>
    <w:rsid w:val="11CE33E5"/>
    <w:rsid w:val="11E31689"/>
    <w:rsid w:val="11E9DB0F"/>
    <w:rsid w:val="11F0427E"/>
    <w:rsid w:val="11F5316C"/>
    <w:rsid w:val="120024A6"/>
    <w:rsid w:val="1206D0CE"/>
    <w:rsid w:val="1212D145"/>
    <w:rsid w:val="122C8D37"/>
    <w:rsid w:val="12374344"/>
    <w:rsid w:val="125EE997"/>
    <w:rsid w:val="1260AD20"/>
    <w:rsid w:val="127E97A0"/>
    <w:rsid w:val="128B2441"/>
    <w:rsid w:val="12AB5107"/>
    <w:rsid w:val="12B3C988"/>
    <w:rsid w:val="12B97531"/>
    <w:rsid w:val="12BA309E"/>
    <w:rsid w:val="12E6AEE5"/>
    <w:rsid w:val="1300A944"/>
    <w:rsid w:val="130D0177"/>
    <w:rsid w:val="1314120C"/>
    <w:rsid w:val="1336698D"/>
    <w:rsid w:val="1343BFA2"/>
    <w:rsid w:val="1345ED1F"/>
    <w:rsid w:val="1362C40E"/>
    <w:rsid w:val="1369A08F"/>
    <w:rsid w:val="1371AD70"/>
    <w:rsid w:val="13A0AFA0"/>
    <w:rsid w:val="13A1C08B"/>
    <w:rsid w:val="13A69F52"/>
    <w:rsid w:val="13C17DEE"/>
    <w:rsid w:val="13C5E10D"/>
    <w:rsid w:val="13D141BF"/>
    <w:rsid w:val="13DA8470"/>
    <w:rsid w:val="13F952E2"/>
    <w:rsid w:val="13FDE521"/>
    <w:rsid w:val="140DE2B6"/>
    <w:rsid w:val="1421F19D"/>
    <w:rsid w:val="1438EBA5"/>
    <w:rsid w:val="143EC439"/>
    <w:rsid w:val="1442209F"/>
    <w:rsid w:val="14442AD8"/>
    <w:rsid w:val="14564967"/>
    <w:rsid w:val="1493D297"/>
    <w:rsid w:val="1495128D"/>
    <w:rsid w:val="14AD500F"/>
    <w:rsid w:val="14BE5ECF"/>
    <w:rsid w:val="14C3394E"/>
    <w:rsid w:val="14D0106A"/>
    <w:rsid w:val="14D5E0F7"/>
    <w:rsid w:val="14F3B109"/>
    <w:rsid w:val="1503E3F7"/>
    <w:rsid w:val="1507F3BE"/>
    <w:rsid w:val="151694D3"/>
    <w:rsid w:val="15271F9A"/>
    <w:rsid w:val="15342152"/>
    <w:rsid w:val="154160E5"/>
    <w:rsid w:val="1545D1B3"/>
    <w:rsid w:val="154618EA"/>
    <w:rsid w:val="15827DFE"/>
    <w:rsid w:val="1593D2C2"/>
    <w:rsid w:val="15942DF7"/>
    <w:rsid w:val="159DF9D7"/>
    <w:rsid w:val="15A7E404"/>
    <w:rsid w:val="15DEFC89"/>
    <w:rsid w:val="15E9A07F"/>
    <w:rsid w:val="15FDEC69"/>
    <w:rsid w:val="160A24F2"/>
    <w:rsid w:val="160ABE30"/>
    <w:rsid w:val="161C7F26"/>
    <w:rsid w:val="161DD05C"/>
    <w:rsid w:val="16257E70"/>
    <w:rsid w:val="162CD845"/>
    <w:rsid w:val="16308AD1"/>
    <w:rsid w:val="164405AA"/>
    <w:rsid w:val="164CA296"/>
    <w:rsid w:val="164CB05C"/>
    <w:rsid w:val="16510EC8"/>
    <w:rsid w:val="16527CEA"/>
    <w:rsid w:val="167C29E6"/>
    <w:rsid w:val="167D6BF1"/>
    <w:rsid w:val="16925FFE"/>
    <w:rsid w:val="169F314D"/>
    <w:rsid w:val="16BAA1D6"/>
    <w:rsid w:val="16CBBFB9"/>
    <w:rsid w:val="16D7D0B2"/>
    <w:rsid w:val="16F1C734"/>
    <w:rsid w:val="16FD32AC"/>
    <w:rsid w:val="170476FF"/>
    <w:rsid w:val="17056CC6"/>
    <w:rsid w:val="171F3031"/>
    <w:rsid w:val="172A723A"/>
    <w:rsid w:val="174BBFE4"/>
    <w:rsid w:val="1754F06C"/>
    <w:rsid w:val="17551402"/>
    <w:rsid w:val="175591AA"/>
    <w:rsid w:val="1769ACF6"/>
    <w:rsid w:val="1770B8B0"/>
    <w:rsid w:val="177E917D"/>
    <w:rsid w:val="17979D36"/>
    <w:rsid w:val="17B04DE5"/>
    <w:rsid w:val="17B8EC46"/>
    <w:rsid w:val="17D4CC01"/>
    <w:rsid w:val="17D865C6"/>
    <w:rsid w:val="17F0A007"/>
    <w:rsid w:val="17F96FE1"/>
    <w:rsid w:val="1805DE41"/>
    <w:rsid w:val="1827F731"/>
    <w:rsid w:val="1829B434"/>
    <w:rsid w:val="184FAA12"/>
    <w:rsid w:val="1868CD42"/>
    <w:rsid w:val="18B878A0"/>
    <w:rsid w:val="18E5C4AE"/>
    <w:rsid w:val="18E749FB"/>
    <w:rsid w:val="18E9E75D"/>
    <w:rsid w:val="18F98B96"/>
    <w:rsid w:val="190D0391"/>
    <w:rsid w:val="19159DEB"/>
    <w:rsid w:val="19187A13"/>
    <w:rsid w:val="19269E05"/>
    <w:rsid w:val="192801EF"/>
    <w:rsid w:val="19344C60"/>
    <w:rsid w:val="193BA175"/>
    <w:rsid w:val="194A2928"/>
    <w:rsid w:val="194C7A31"/>
    <w:rsid w:val="1952477E"/>
    <w:rsid w:val="195484B8"/>
    <w:rsid w:val="195EF99B"/>
    <w:rsid w:val="196C97C6"/>
    <w:rsid w:val="19771E30"/>
    <w:rsid w:val="1983966C"/>
    <w:rsid w:val="1986BBD3"/>
    <w:rsid w:val="1991EB81"/>
    <w:rsid w:val="19B7A56F"/>
    <w:rsid w:val="19BCDC2C"/>
    <w:rsid w:val="19DB1F88"/>
    <w:rsid w:val="19E9FEAB"/>
    <w:rsid w:val="19ED904E"/>
    <w:rsid w:val="1A100E06"/>
    <w:rsid w:val="1A119054"/>
    <w:rsid w:val="1A1BA0AD"/>
    <w:rsid w:val="1A1ED380"/>
    <w:rsid w:val="1A3182E9"/>
    <w:rsid w:val="1A42AAC3"/>
    <w:rsid w:val="1A672D9C"/>
    <w:rsid w:val="1A7AFB06"/>
    <w:rsid w:val="1A801622"/>
    <w:rsid w:val="1A8E4CD1"/>
    <w:rsid w:val="1AA97AFD"/>
    <w:rsid w:val="1AC6C8DC"/>
    <w:rsid w:val="1AD82CF6"/>
    <w:rsid w:val="1ADF3331"/>
    <w:rsid w:val="1AEB609E"/>
    <w:rsid w:val="1B03DE09"/>
    <w:rsid w:val="1B06EE0D"/>
    <w:rsid w:val="1B29A4EE"/>
    <w:rsid w:val="1B48252C"/>
    <w:rsid w:val="1B4DE5B0"/>
    <w:rsid w:val="1B57DCDA"/>
    <w:rsid w:val="1B9094D4"/>
    <w:rsid w:val="1BA67304"/>
    <w:rsid w:val="1BA9FFE1"/>
    <w:rsid w:val="1BAB992C"/>
    <w:rsid w:val="1BBAF521"/>
    <w:rsid w:val="1BDF2CA9"/>
    <w:rsid w:val="1BF0C8BD"/>
    <w:rsid w:val="1BF70A96"/>
    <w:rsid w:val="1C15BC91"/>
    <w:rsid w:val="1C31B8BF"/>
    <w:rsid w:val="1C3BB83B"/>
    <w:rsid w:val="1C3C09C1"/>
    <w:rsid w:val="1C487FB4"/>
    <w:rsid w:val="1C4E6137"/>
    <w:rsid w:val="1C57AFB0"/>
    <w:rsid w:val="1C592545"/>
    <w:rsid w:val="1C5D3ED2"/>
    <w:rsid w:val="1C82861A"/>
    <w:rsid w:val="1C8675D7"/>
    <w:rsid w:val="1C8E9CEA"/>
    <w:rsid w:val="1C95B3B7"/>
    <w:rsid w:val="1CA8E7D9"/>
    <w:rsid w:val="1CB38F23"/>
    <w:rsid w:val="1CB76F23"/>
    <w:rsid w:val="1CF839C3"/>
    <w:rsid w:val="1CFC8651"/>
    <w:rsid w:val="1D1B6FCF"/>
    <w:rsid w:val="1D2197A7"/>
    <w:rsid w:val="1D333BC2"/>
    <w:rsid w:val="1D35C6BC"/>
    <w:rsid w:val="1D404E4A"/>
    <w:rsid w:val="1D459251"/>
    <w:rsid w:val="1D4DDA48"/>
    <w:rsid w:val="1D4E1739"/>
    <w:rsid w:val="1D4EF226"/>
    <w:rsid w:val="1D594B0C"/>
    <w:rsid w:val="1D7E0629"/>
    <w:rsid w:val="1D921A45"/>
    <w:rsid w:val="1D9B31E3"/>
    <w:rsid w:val="1DAD6A15"/>
    <w:rsid w:val="1DB294D7"/>
    <w:rsid w:val="1DB43DF0"/>
    <w:rsid w:val="1DBE292B"/>
    <w:rsid w:val="1DCA315A"/>
    <w:rsid w:val="1DEAF128"/>
    <w:rsid w:val="1DF9AEB3"/>
    <w:rsid w:val="1E00F609"/>
    <w:rsid w:val="1E1C7A8C"/>
    <w:rsid w:val="1E221156"/>
    <w:rsid w:val="1E2C602A"/>
    <w:rsid w:val="1E38D853"/>
    <w:rsid w:val="1E48033A"/>
    <w:rsid w:val="1E5583F0"/>
    <w:rsid w:val="1E5B2531"/>
    <w:rsid w:val="1E5E50D3"/>
    <w:rsid w:val="1E68283F"/>
    <w:rsid w:val="1E693370"/>
    <w:rsid w:val="1E70ED7E"/>
    <w:rsid w:val="1E78D2BC"/>
    <w:rsid w:val="1E7A5E37"/>
    <w:rsid w:val="1E8E7B75"/>
    <w:rsid w:val="1E8ED54F"/>
    <w:rsid w:val="1E945601"/>
    <w:rsid w:val="1E9CEBCB"/>
    <w:rsid w:val="1E9CECF7"/>
    <w:rsid w:val="1EA2DACC"/>
    <w:rsid w:val="1EA4B06A"/>
    <w:rsid w:val="1ECF417F"/>
    <w:rsid w:val="1EFB89C4"/>
    <w:rsid w:val="1F0C610C"/>
    <w:rsid w:val="1F176E5B"/>
    <w:rsid w:val="1F1CBD3B"/>
    <w:rsid w:val="1F1F7EC9"/>
    <w:rsid w:val="1F30E9B4"/>
    <w:rsid w:val="1F3F8C7B"/>
    <w:rsid w:val="1F42884B"/>
    <w:rsid w:val="1F48C994"/>
    <w:rsid w:val="1F4EA487"/>
    <w:rsid w:val="1F76F143"/>
    <w:rsid w:val="1F783F33"/>
    <w:rsid w:val="1F7F27D0"/>
    <w:rsid w:val="1F9136A6"/>
    <w:rsid w:val="1F97F6B8"/>
    <w:rsid w:val="1F999D79"/>
    <w:rsid w:val="1FA10019"/>
    <w:rsid w:val="1FB0A2D8"/>
    <w:rsid w:val="1FB6908A"/>
    <w:rsid w:val="1FB8EE2F"/>
    <w:rsid w:val="1FBDA991"/>
    <w:rsid w:val="1FC2622B"/>
    <w:rsid w:val="1FD8D98D"/>
    <w:rsid w:val="1FE19AB5"/>
    <w:rsid w:val="1FE27544"/>
    <w:rsid w:val="1FE5C09B"/>
    <w:rsid w:val="1FECCA7A"/>
    <w:rsid w:val="202F9178"/>
    <w:rsid w:val="202FC711"/>
    <w:rsid w:val="203E0D32"/>
    <w:rsid w:val="20473A5A"/>
    <w:rsid w:val="20515F3F"/>
    <w:rsid w:val="2059C468"/>
    <w:rsid w:val="206903DA"/>
    <w:rsid w:val="206DAEE3"/>
    <w:rsid w:val="207561BE"/>
    <w:rsid w:val="20A3DD3B"/>
    <w:rsid w:val="20A8B252"/>
    <w:rsid w:val="20BE3CDE"/>
    <w:rsid w:val="20BF6346"/>
    <w:rsid w:val="20C4CD19"/>
    <w:rsid w:val="20FAB7AB"/>
    <w:rsid w:val="210D7D0B"/>
    <w:rsid w:val="213077C9"/>
    <w:rsid w:val="213681CD"/>
    <w:rsid w:val="2138C9C1"/>
    <w:rsid w:val="2139C8CC"/>
    <w:rsid w:val="214CE0D9"/>
    <w:rsid w:val="215999AB"/>
    <w:rsid w:val="21605C4F"/>
    <w:rsid w:val="2161C0BC"/>
    <w:rsid w:val="21763D1E"/>
    <w:rsid w:val="218240DC"/>
    <w:rsid w:val="218CA3E4"/>
    <w:rsid w:val="2193B83A"/>
    <w:rsid w:val="219A7EC2"/>
    <w:rsid w:val="219CFE16"/>
    <w:rsid w:val="219F2EB8"/>
    <w:rsid w:val="21A546FB"/>
    <w:rsid w:val="21A954B5"/>
    <w:rsid w:val="21ADF0BB"/>
    <w:rsid w:val="21B51118"/>
    <w:rsid w:val="21C6505F"/>
    <w:rsid w:val="21D84AD4"/>
    <w:rsid w:val="21E040C6"/>
    <w:rsid w:val="21E3013C"/>
    <w:rsid w:val="21E59C85"/>
    <w:rsid w:val="22165869"/>
    <w:rsid w:val="22169235"/>
    <w:rsid w:val="2224614F"/>
    <w:rsid w:val="222F467C"/>
    <w:rsid w:val="223BEFE0"/>
    <w:rsid w:val="223CDE20"/>
    <w:rsid w:val="2246947C"/>
    <w:rsid w:val="22483CB5"/>
    <w:rsid w:val="22553B4D"/>
    <w:rsid w:val="2267C6F3"/>
    <w:rsid w:val="2274C24E"/>
    <w:rsid w:val="227EB463"/>
    <w:rsid w:val="227F23A9"/>
    <w:rsid w:val="2289B60E"/>
    <w:rsid w:val="22A341B6"/>
    <w:rsid w:val="22AA417A"/>
    <w:rsid w:val="22C97B69"/>
    <w:rsid w:val="22CD1FBD"/>
    <w:rsid w:val="22D05ED5"/>
    <w:rsid w:val="22E4AD18"/>
    <w:rsid w:val="22ED6400"/>
    <w:rsid w:val="22ED6E16"/>
    <w:rsid w:val="22F62105"/>
    <w:rsid w:val="22F85AD7"/>
    <w:rsid w:val="22F99CB4"/>
    <w:rsid w:val="22F9DC17"/>
    <w:rsid w:val="22FA6E9B"/>
    <w:rsid w:val="22FDD3B5"/>
    <w:rsid w:val="23022BD9"/>
    <w:rsid w:val="23029D93"/>
    <w:rsid w:val="233F97A9"/>
    <w:rsid w:val="233FC91F"/>
    <w:rsid w:val="238F0594"/>
    <w:rsid w:val="239BEAC2"/>
    <w:rsid w:val="23A22E2D"/>
    <w:rsid w:val="23B2D1D2"/>
    <w:rsid w:val="23BCB963"/>
    <w:rsid w:val="23E66841"/>
    <w:rsid w:val="23FFC476"/>
    <w:rsid w:val="2415B14B"/>
    <w:rsid w:val="2427C715"/>
    <w:rsid w:val="243FE4F6"/>
    <w:rsid w:val="24561526"/>
    <w:rsid w:val="24727E7E"/>
    <w:rsid w:val="249CDF6C"/>
    <w:rsid w:val="24A8434D"/>
    <w:rsid w:val="24BF028F"/>
    <w:rsid w:val="24C04D4C"/>
    <w:rsid w:val="24EDC820"/>
    <w:rsid w:val="24F0D293"/>
    <w:rsid w:val="251369B8"/>
    <w:rsid w:val="2527B908"/>
    <w:rsid w:val="252A32B7"/>
    <w:rsid w:val="2538C7E0"/>
    <w:rsid w:val="253A488F"/>
    <w:rsid w:val="253C287C"/>
    <w:rsid w:val="253DC8F6"/>
    <w:rsid w:val="254AD62D"/>
    <w:rsid w:val="25629272"/>
    <w:rsid w:val="2566D02B"/>
    <w:rsid w:val="2571E09C"/>
    <w:rsid w:val="258E65C3"/>
    <w:rsid w:val="258F5A88"/>
    <w:rsid w:val="2598B1D1"/>
    <w:rsid w:val="25A6E929"/>
    <w:rsid w:val="25BA7A84"/>
    <w:rsid w:val="25CE36C6"/>
    <w:rsid w:val="25E80813"/>
    <w:rsid w:val="25ED9966"/>
    <w:rsid w:val="25F0AA50"/>
    <w:rsid w:val="2603612B"/>
    <w:rsid w:val="26067BDE"/>
    <w:rsid w:val="261B3E52"/>
    <w:rsid w:val="264DDA26"/>
    <w:rsid w:val="264DF479"/>
    <w:rsid w:val="265ED105"/>
    <w:rsid w:val="26626A6F"/>
    <w:rsid w:val="26680525"/>
    <w:rsid w:val="266E5D2F"/>
    <w:rsid w:val="2681DC5A"/>
    <w:rsid w:val="2690229B"/>
    <w:rsid w:val="26B9E0FD"/>
    <w:rsid w:val="26BB51CF"/>
    <w:rsid w:val="26C168C3"/>
    <w:rsid w:val="26CA441E"/>
    <w:rsid w:val="26CF8E33"/>
    <w:rsid w:val="26D3EF35"/>
    <w:rsid w:val="26E0B2A6"/>
    <w:rsid w:val="26ED29BD"/>
    <w:rsid w:val="272482BE"/>
    <w:rsid w:val="2724D3D0"/>
    <w:rsid w:val="272B0954"/>
    <w:rsid w:val="273468B6"/>
    <w:rsid w:val="273B49A3"/>
    <w:rsid w:val="2741A68B"/>
    <w:rsid w:val="275061FE"/>
    <w:rsid w:val="275FA604"/>
    <w:rsid w:val="276878FA"/>
    <w:rsid w:val="27723C76"/>
    <w:rsid w:val="2772490D"/>
    <w:rsid w:val="279D77F4"/>
    <w:rsid w:val="27AE5F3E"/>
    <w:rsid w:val="27BD3240"/>
    <w:rsid w:val="27BF1AA2"/>
    <w:rsid w:val="27D47784"/>
    <w:rsid w:val="27DBAECC"/>
    <w:rsid w:val="27EA17D6"/>
    <w:rsid w:val="27F7475E"/>
    <w:rsid w:val="27FC5F2F"/>
    <w:rsid w:val="2810530B"/>
    <w:rsid w:val="281F77DD"/>
    <w:rsid w:val="282083A1"/>
    <w:rsid w:val="2836F1C5"/>
    <w:rsid w:val="283B2BE3"/>
    <w:rsid w:val="283C5580"/>
    <w:rsid w:val="2863C701"/>
    <w:rsid w:val="286C7A1C"/>
    <w:rsid w:val="2894228E"/>
    <w:rsid w:val="28A5DC4F"/>
    <w:rsid w:val="28E13EB3"/>
    <w:rsid w:val="28EA2485"/>
    <w:rsid w:val="28FD6D61"/>
    <w:rsid w:val="290C8831"/>
    <w:rsid w:val="29223681"/>
    <w:rsid w:val="2923A623"/>
    <w:rsid w:val="2931287A"/>
    <w:rsid w:val="294AA9F2"/>
    <w:rsid w:val="294D7D11"/>
    <w:rsid w:val="2975338D"/>
    <w:rsid w:val="29855657"/>
    <w:rsid w:val="298EE150"/>
    <w:rsid w:val="29958FFE"/>
    <w:rsid w:val="29AC7B81"/>
    <w:rsid w:val="29B51F84"/>
    <w:rsid w:val="29C1407B"/>
    <w:rsid w:val="29C26F08"/>
    <w:rsid w:val="29C9E49A"/>
    <w:rsid w:val="29E371D7"/>
    <w:rsid w:val="29E39C5E"/>
    <w:rsid w:val="29E634DC"/>
    <w:rsid w:val="29EBF70E"/>
    <w:rsid w:val="2A04096D"/>
    <w:rsid w:val="2A1A2153"/>
    <w:rsid w:val="2A2791C8"/>
    <w:rsid w:val="2A32BCB8"/>
    <w:rsid w:val="2A3840B0"/>
    <w:rsid w:val="2A5C21D8"/>
    <w:rsid w:val="2A6E57EA"/>
    <w:rsid w:val="2A78CAF2"/>
    <w:rsid w:val="2A837D0A"/>
    <w:rsid w:val="2A89673A"/>
    <w:rsid w:val="2A8B9FE3"/>
    <w:rsid w:val="2AA5A3FE"/>
    <w:rsid w:val="2AAE2059"/>
    <w:rsid w:val="2ABB2EB7"/>
    <w:rsid w:val="2ACCE09F"/>
    <w:rsid w:val="2AE0B019"/>
    <w:rsid w:val="2AF35710"/>
    <w:rsid w:val="2AF56FC2"/>
    <w:rsid w:val="2B0F4765"/>
    <w:rsid w:val="2B2D3273"/>
    <w:rsid w:val="2B30F090"/>
    <w:rsid w:val="2B3C3E30"/>
    <w:rsid w:val="2B426916"/>
    <w:rsid w:val="2B49EC35"/>
    <w:rsid w:val="2B5C115B"/>
    <w:rsid w:val="2B69F8AF"/>
    <w:rsid w:val="2B75493E"/>
    <w:rsid w:val="2B79770A"/>
    <w:rsid w:val="2B9F8E0C"/>
    <w:rsid w:val="2BAAAB5F"/>
    <w:rsid w:val="2BB4A43D"/>
    <w:rsid w:val="2BB87706"/>
    <w:rsid w:val="2BCC8EC5"/>
    <w:rsid w:val="2BCFC2F9"/>
    <w:rsid w:val="2BE1B018"/>
    <w:rsid w:val="2BE53059"/>
    <w:rsid w:val="2BF5D0EF"/>
    <w:rsid w:val="2BF6BA18"/>
    <w:rsid w:val="2C06691E"/>
    <w:rsid w:val="2C074DFF"/>
    <w:rsid w:val="2C221119"/>
    <w:rsid w:val="2C3B8BB2"/>
    <w:rsid w:val="2C78A393"/>
    <w:rsid w:val="2C9F4239"/>
    <w:rsid w:val="2CA1CA56"/>
    <w:rsid w:val="2CB190C5"/>
    <w:rsid w:val="2CD75E27"/>
    <w:rsid w:val="2D0135CF"/>
    <w:rsid w:val="2D0D0D66"/>
    <w:rsid w:val="2D17843D"/>
    <w:rsid w:val="2D2C30A2"/>
    <w:rsid w:val="2D30BCA2"/>
    <w:rsid w:val="2D3D595D"/>
    <w:rsid w:val="2D4263B9"/>
    <w:rsid w:val="2D51E119"/>
    <w:rsid w:val="2D5A0FB4"/>
    <w:rsid w:val="2D8ED7D3"/>
    <w:rsid w:val="2DA0958E"/>
    <w:rsid w:val="2DB32C42"/>
    <w:rsid w:val="2DB4EB77"/>
    <w:rsid w:val="2DBD3B37"/>
    <w:rsid w:val="2DD4DCBE"/>
    <w:rsid w:val="2DE37A3C"/>
    <w:rsid w:val="2DE3E03D"/>
    <w:rsid w:val="2DF9D938"/>
    <w:rsid w:val="2E27BBA9"/>
    <w:rsid w:val="2E392F75"/>
    <w:rsid w:val="2E43021C"/>
    <w:rsid w:val="2E43483B"/>
    <w:rsid w:val="2E5CF947"/>
    <w:rsid w:val="2E6F0FA5"/>
    <w:rsid w:val="2E711AF2"/>
    <w:rsid w:val="2E7325D5"/>
    <w:rsid w:val="2EC197A5"/>
    <w:rsid w:val="2EC4FB8D"/>
    <w:rsid w:val="2ECA7942"/>
    <w:rsid w:val="2ED89EDF"/>
    <w:rsid w:val="2EDAAE81"/>
    <w:rsid w:val="2F1CE4D5"/>
    <w:rsid w:val="2F205D75"/>
    <w:rsid w:val="2F228CD8"/>
    <w:rsid w:val="2F438968"/>
    <w:rsid w:val="2F5CA4B5"/>
    <w:rsid w:val="2F924CAA"/>
    <w:rsid w:val="2F9920BC"/>
    <w:rsid w:val="2FA7A522"/>
    <w:rsid w:val="2FAAAE0E"/>
    <w:rsid w:val="2FE5F460"/>
    <w:rsid w:val="2FFBDEF8"/>
    <w:rsid w:val="30026B5F"/>
    <w:rsid w:val="302EE4EC"/>
    <w:rsid w:val="302F1F36"/>
    <w:rsid w:val="303A363E"/>
    <w:rsid w:val="304248E7"/>
    <w:rsid w:val="304E5BA2"/>
    <w:rsid w:val="3054AB40"/>
    <w:rsid w:val="3058C017"/>
    <w:rsid w:val="307026A7"/>
    <w:rsid w:val="3072BE88"/>
    <w:rsid w:val="3078F2E8"/>
    <w:rsid w:val="30893F4B"/>
    <w:rsid w:val="30954A89"/>
    <w:rsid w:val="30A757F3"/>
    <w:rsid w:val="30D83EF8"/>
    <w:rsid w:val="313A121A"/>
    <w:rsid w:val="3156D1A7"/>
    <w:rsid w:val="31B58B23"/>
    <w:rsid w:val="31BA1B00"/>
    <w:rsid w:val="31E1FAC2"/>
    <w:rsid w:val="31EE7288"/>
    <w:rsid w:val="31FBB8A1"/>
    <w:rsid w:val="32019A43"/>
    <w:rsid w:val="320CB067"/>
    <w:rsid w:val="321A6385"/>
    <w:rsid w:val="323528F2"/>
    <w:rsid w:val="3241A030"/>
    <w:rsid w:val="3248646F"/>
    <w:rsid w:val="32AEA896"/>
    <w:rsid w:val="32C34D36"/>
    <w:rsid w:val="32CE6676"/>
    <w:rsid w:val="32D009B3"/>
    <w:rsid w:val="32E4017F"/>
    <w:rsid w:val="32E99A2E"/>
    <w:rsid w:val="3312E0FA"/>
    <w:rsid w:val="3317797D"/>
    <w:rsid w:val="331B2E26"/>
    <w:rsid w:val="331C9B89"/>
    <w:rsid w:val="33208005"/>
    <w:rsid w:val="33516A3A"/>
    <w:rsid w:val="3388B556"/>
    <w:rsid w:val="33AB65C9"/>
    <w:rsid w:val="33B8502A"/>
    <w:rsid w:val="33C5F68D"/>
    <w:rsid w:val="33CBEB7E"/>
    <w:rsid w:val="33E38437"/>
    <w:rsid w:val="33ECB383"/>
    <w:rsid w:val="33F27761"/>
    <w:rsid w:val="340D5A53"/>
    <w:rsid w:val="341D8C04"/>
    <w:rsid w:val="3429CDE8"/>
    <w:rsid w:val="343CA3B4"/>
    <w:rsid w:val="34590627"/>
    <w:rsid w:val="346509DB"/>
    <w:rsid w:val="346D5060"/>
    <w:rsid w:val="3478039C"/>
    <w:rsid w:val="348846CE"/>
    <w:rsid w:val="34889A32"/>
    <w:rsid w:val="34CAAF0C"/>
    <w:rsid w:val="34D1AFDD"/>
    <w:rsid w:val="34DC1775"/>
    <w:rsid w:val="35017937"/>
    <w:rsid w:val="3505265D"/>
    <w:rsid w:val="350D52BF"/>
    <w:rsid w:val="35111717"/>
    <w:rsid w:val="3539F20B"/>
    <w:rsid w:val="353D5498"/>
    <w:rsid w:val="3564080C"/>
    <w:rsid w:val="35700EDE"/>
    <w:rsid w:val="357B97A7"/>
    <w:rsid w:val="359DCAA1"/>
    <w:rsid w:val="35B311FC"/>
    <w:rsid w:val="35CD7388"/>
    <w:rsid w:val="360A09F3"/>
    <w:rsid w:val="361C2DBA"/>
    <w:rsid w:val="3628D5E9"/>
    <w:rsid w:val="36306C61"/>
    <w:rsid w:val="363403D8"/>
    <w:rsid w:val="3653A1CF"/>
    <w:rsid w:val="3669DF5F"/>
    <w:rsid w:val="366C95D0"/>
    <w:rsid w:val="3673A251"/>
    <w:rsid w:val="367D3882"/>
    <w:rsid w:val="368173FA"/>
    <w:rsid w:val="368223AA"/>
    <w:rsid w:val="368DA5D0"/>
    <w:rsid w:val="36BC210B"/>
    <w:rsid w:val="36BF8901"/>
    <w:rsid w:val="36C5057F"/>
    <w:rsid w:val="36CCC889"/>
    <w:rsid w:val="36D2E659"/>
    <w:rsid w:val="36D54F41"/>
    <w:rsid w:val="36DDD874"/>
    <w:rsid w:val="36E588F3"/>
    <w:rsid w:val="36E59445"/>
    <w:rsid w:val="36FA34F4"/>
    <w:rsid w:val="370225A2"/>
    <w:rsid w:val="371C213D"/>
    <w:rsid w:val="3720DAF7"/>
    <w:rsid w:val="3723B113"/>
    <w:rsid w:val="3723D518"/>
    <w:rsid w:val="3732400F"/>
    <w:rsid w:val="3732D814"/>
    <w:rsid w:val="37483C57"/>
    <w:rsid w:val="3759BE81"/>
    <w:rsid w:val="375B8585"/>
    <w:rsid w:val="37710EF4"/>
    <w:rsid w:val="37736328"/>
    <w:rsid w:val="379EF0EC"/>
    <w:rsid w:val="37A04B1B"/>
    <w:rsid w:val="37A09F20"/>
    <w:rsid w:val="37A18C90"/>
    <w:rsid w:val="37A4E87A"/>
    <w:rsid w:val="37AEFD35"/>
    <w:rsid w:val="37B56037"/>
    <w:rsid w:val="37C14A06"/>
    <w:rsid w:val="37CC238F"/>
    <w:rsid w:val="37E2C638"/>
    <w:rsid w:val="37EBC396"/>
    <w:rsid w:val="38213D13"/>
    <w:rsid w:val="3827A529"/>
    <w:rsid w:val="38395BB9"/>
    <w:rsid w:val="38425B15"/>
    <w:rsid w:val="38447A45"/>
    <w:rsid w:val="3853D038"/>
    <w:rsid w:val="3866A411"/>
    <w:rsid w:val="3867EA94"/>
    <w:rsid w:val="386BB0F6"/>
    <w:rsid w:val="38799995"/>
    <w:rsid w:val="38948CDD"/>
    <w:rsid w:val="38A6B39B"/>
    <w:rsid w:val="38CA4585"/>
    <w:rsid w:val="38D5694F"/>
    <w:rsid w:val="38E338F7"/>
    <w:rsid w:val="38F68D48"/>
    <w:rsid w:val="39246DEC"/>
    <w:rsid w:val="392C243A"/>
    <w:rsid w:val="3935F7D2"/>
    <w:rsid w:val="3941A5FE"/>
    <w:rsid w:val="394793C2"/>
    <w:rsid w:val="39672523"/>
    <w:rsid w:val="396BEEF8"/>
    <w:rsid w:val="396D48E5"/>
    <w:rsid w:val="396E56E6"/>
    <w:rsid w:val="3973112B"/>
    <w:rsid w:val="39961616"/>
    <w:rsid w:val="39A0BDAF"/>
    <w:rsid w:val="39C0F62A"/>
    <w:rsid w:val="39CF9E44"/>
    <w:rsid w:val="39D13A3F"/>
    <w:rsid w:val="39DBC34F"/>
    <w:rsid w:val="39EC6F3A"/>
    <w:rsid w:val="3A03601C"/>
    <w:rsid w:val="3A0FD465"/>
    <w:rsid w:val="3A323541"/>
    <w:rsid w:val="3A59A79E"/>
    <w:rsid w:val="3A6A2CEC"/>
    <w:rsid w:val="3A74038B"/>
    <w:rsid w:val="3A887C33"/>
    <w:rsid w:val="3A8B4FD6"/>
    <w:rsid w:val="3A8EBF89"/>
    <w:rsid w:val="3A965A5B"/>
    <w:rsid w:val="3A9B8735"/>
    <w:rsid w:val="3AA2F974"/>
    <w:rsid w:val="3AA5AEA3"/>
    <w:rsid w:val="3AA6F1A9"/>
    <w:rsid w:val="3AB37008"/>
    <w:rsid w:val="3AB65057"/>
    <w:rsid w:val="3AB6DE65"/>
    <w:rsid w:val="3ABB3FDC"/>
    <w:rsid w:val="3ABC21F7"/>
    <w:rsid w:val="3AC99539"/>
    <w:rsid w:val="3ACC3965"/>
    <w:rsid w:val="3ADCE6AE"/>
    <w:rsid w:val="3AE7678C"/>
    <w:rsid w:val="3AFA71A8"/>
    <w:rsid w:val="3B03BAE4"/>
    <w:rsid w:val="3B0A972C"/>
    <w:rsid w:val="3B50BE48"/>
    <w:rsid w:val="3B6ABBB4"/>
    <w:rsid w:val="3B87C1FD"/>
    <w:rsid w:val="3B92AF96"/>
    <w:rsid w:val="3B956959"/>
    <w:rsid w:val="3B976B21"/>
    <w:rsid w:val="3BB330AA"/>
    <w:rsid w:val="3BB5755C"/>
    <w:rsid w:val="3BD6EE56"/>
    <w:rsid w:val="3BF2C2E3"/>
    <w:rsid w:val="3C02CF14"/>
    <w:rsid w:val="3C18D505"/>
    <w:rsid w:val="3C1924AD"/>
    <w:rsid w:val="3C1E90BC"/>
    <w:rsid w:val="3C2F2674"/>
    <w:rsid w:val="3C4ED4A9"/>
    <w:rsid w:val="3C56D89D"/>
    <w:rsid w:val="3C7D5699"/>
    <w:rsid w:val="3C89202D"/>
    <w:rsid w:val="3C8C9ED7"/>
    <w:rsid w:val="3C9049EC"/>
    <w:rsid w:val="3C949B9D"/>
    <w:rsid w:val="3C94B04C"/>
    <w:rsid w:val="3CB5178F"/>
    <w:rsid w:val="3CB7FECA"/>
    <w:rsid w:val="3CCAFF71"/>
    <w:rsid w:val="3CCC6542"/>
    <w:rsid w:val="3CED8D81"/>
    <w:rsid w:val="3CED8F5B"/>
    <w:rsid w:val="3D0A19FF"/>
    <w:rsid w:val="3D3100C3"/>
    <w:rsid w:val="3D4F220A"/>
    <w:rsid w:val="3D50EDED"/>
    <w:rsid w:val="3D5128F8"/>
    <w:rsid w:val="3D5B1EFB"/>
    <w:rsid w:val="3D5B6073"/>
    <w:rsid w:val="3D619453"/>
    <w:rsid w:val="3D67A396"/>
    <w:rsid w:val="3D848C2D"/>
    <w:rsid w:val="3D99ADBD"/>
    <w:rsid w:val="3DA4154F"/>
    <w:rsid w:val="3DC65758"/>
    <w:rsid w:val="3DC8A97B"/>
    <w:rsid w:val="3DDEF51A"/>
    <w:rsid w:val="3DEE8225"/>
    <w:rsid w:val="3DF1021E"/>
    <w:rsid w:val="3DF814CE"/>
    <w:rsid w:val="3DFAFAF5"/>
    <w:rsid w:val="3E385751"/>
    <w:rsid w:val="3E440A3A"/>
    <w:rsid w:val="3E630E75"/>
    <w:rsid w:val="3E910DCF"/>
    <w:rsid w:val="3E91E257"/>
    <w:rsid w:val="3E9AB605"/>
    <w:rsid w:val="3EB4ABCF"/>
    <w:rsid w:val="3EB572F3"/>
    <w:rsid w:val="3EB6B51C"/>
    <w:rsid w:val="3EC24D7E"/>
    <w:rsid w:val="3ECB9195"/>
    <w:rsid w:val="3ED5ADC9"/>
    <w:rsid w:val="3ED7123D"/>
    <w:rsid w:val="3ED89FC3"/>
    <w:rsid w:val="3EDA1879"/>
    <w:rsid w:val="3EDAFAFD"/>
    <w:rsid w:val="3EE91AB1"/>
    <w:rsid w:val="3F1A155B"/>
    <w:rsid w:val="3F1E6CE8"/>
    <w:rsid w:val="3F2AACC0"/>
    <w:rsid w:val="3F46E619"/>
    <w:rsid w:val="3F4874B9"/>
    <w:rsid w:val="3F52158D"/>
    <w:rsid w:val="3F596585"/>
    <w:rsid w:val="3F5B368B"/>
    <w:rsid w:val="3F73E640"/>
    <w:rsid w:val="3F827D30"/>
    <w:rsid w:val="3F92BE28"/>
    <w:rsid w:val="3FBDB101"/>
    <w:rsid w:val="3FCD0397"/>
    <w:rsid w:val="3FDDD0C8"/>
    <w:rsid w:val="3FFD58FC"/>
    <w:rsid w:val="40090F77"/>
    <w:rsid w:val="40156E62"/>
    <w:rsid w:val="40179DAE"/>
    <w:rsid w:val="4018FE6D"/>
    <w:rsid w:val="40369AB0"/>
    <w:rsid w:val="405B6B06"/>
    <w:rsid w:val="406392F3"/>
    <w:rsid w:val="408F2DC8"/>
    <w:rsid w:val="40BEA606"/>
    <w:rsid w:val="40C91D7C"/>
    <w:rsid w:val="40D530C4"/>
    <w:rsid w:val="40E09F94"/>
    <w:rsid w:val="40E540B6"/>
    <w:rsid w:val="40F1D8DE"/>
    <w:rsid w:val="40F35BCF"/>
    <w:rsid w:val="4108963F"/>
    <w:rsid w:val="411B735E"/>
    <w:rsid w:val="41267BA3"/>
    <w:rsid w:val="4138765F"/>
    <w:rsid w:val="413CF314"/>
    <w:rsid w:val="4168DAD6"/>
    <w:rsid w:val="41697129"/>
    <w:rsid w:val="417CBC4C"/>
    <w:rsid w:val="41913082"/>
    <w:rsid w:val="419BC09D"/>
    <w:rsid w:val="41A39C4C"/>
    <w:rsid w:val="41DDB61F"/>
    <w:rsid w:val="41E3DF03"/>
    <w:rsid w:val="42179B78"/>
    <w:rsid w:val="423F4EA2"/>
    <w:rsid w:val="4255002C"/>
    <w:rsid w:val="426B1208"/>
    <w:rsid w:val="427289F1"/>
    <w:rsid w:val="428564A2"/>
    <w:rsid w:val="428B68AC"/>
    <w:rsid w:val="4291EFDA"/>
    <w:rsid w:val="42942CDA"/>
    <w:rsid w:val="42977C6C"/>
    <w:rsid w:val="4299317F"/>
    <w:rsid w:val="42C050D4"/>
    <w:rsid w:val="42D2901D"/>
    <w:rsid w:val="42D38D91"/>
    <w:rsid w:val="42E97A7C"/>
    <w:rsid w:val="42EA19C4"/>
    <w:rsid w:val="42F02D4F"/>
    <w:rsid w:val="431B641A"/>
    <w:rsid w:val="4321A727"/>
    <w:rsid w:val="432D2B29"/>
    <w:rsid w:val="433AFFDB"/>
    <w:rsid w:val="433B05E7"/>
    <w:rsid w:val="43440E78"/>
    <w:rsid w:val="434F00B7"/>
    <w:rsid w:val="43912C4C"/>
    <w:rsid w:val="43A083B0"/>
    <w:rsid w:val="43A309E1"/>
    <w:rsid w:val="43D60FAA"/>
    <w:rsid w:val="43EF00DF"/>
    <w:rsid w:val="44011395"/>
    <w:rsid w:val="440DDA63"/>
    <w:rsid w:val="44212A22"/>
    <w:rsid w:val="443BE588"/>
    <w:rsid w:val="4448BF33"/>
    <w:rsid w:val="4452BC84"/>
    <w:rsid w:val="445DE106"/>
    <w:rsid w:val="447BCCBE"/>
    <w:rsid w:val="4484F524"/>
    <w:rsid w:val="448F69DC"/>
    <w:rsid w:val="449B815F"/>
    <w:rsid w:val="44A0CE46"/>
    <w:rsid w:val="44BAAC6D"/>
    <w:rsid w:val="44BBE5F5"/>
    <w:rsid w:val="44F9DF49"/>
    <w:rsid w:val="44FA35C7"/>
    <w:rsid w:val="44FA653B"/>
    <w:rsid w:val="450F8512"/>
    <w:rsid w:val="45124C6F"/>
    <w:rsid w:val="451AFC60"/>
    <w:rsid w:val="45247E42"/>
    <w:rsid w:val="452B17E6"/>
    <w:rsid w:val="454DD3B9"/>
    <w:rsid w:val="45523925"/>
    <w:rsid w:val="4559193A"/>
    <w:rsid w:val="455CD497"/>
    <w:rsid w:val="456BD40F"/>
    <w:rsid w:val="457267AE"/>
    <w:rsid w:val="4591DFB0"/>
    <w:rsid w:val="459FB59E"/>
    <w:rsid w:val="45A300EE"/>
    <w:rsid w:val="45A87A60"/>
    <w:rsid w:val="45BC312A"/>
    <w:rsid w:val="45C2B960"/>
    <w:rsid w:val="45DBDBDB"/>
    <w:rsid w:val="45DFD7F2"/>
    <w:rsid w:val="45E8777F"/>
    <w:rsid w:val="45E8F1E8"/>
    <w:rsid w:val="45F76050"/>
    <w:rsid w:val="45FAA6D1"/>
    <w:rsid w:val="45FF5F5D"/>
    <w:rsid w:val="460211B5"/>
    <w:rsid w:val="460373C6"/>
    <w:rsid w:val="4611EC2E"/>
    <w:rsid w:val="461EE9E3"/>
    <w:rsid w:val="4636ECC8"/>
    <w:rsid w:val="463C5D9B"/>
    <w:rsid w:val="4666C624"/>
    <w:rsid w:val="4667A621"/>
    <w:rsid w:val="469180C4"/>
    <w:rsid w:val="46A3079C"/>
    <w:rsid w:val="46B4856D"/>
    <w:rsid w:val="46C0989A"/>
    <w:rsid w:val="46D56A72"/>
    <w:rsid w:val="46FF6822"/>
    <w:rsid w:val="4703B321"/>
    <w:rsid w:val="47120BF2"/>
    <w:rsid w:val="4719FCD4"/>
    <w:rsid w:val="474FE8A3"/>
    <w:rsid w:val="4764B609"/>
    <w:rsid w:val="47664F87"/>
    <w:rsid w:val="476D10CC"/>
    <w:rsid w:val="47700FFF"/>
    <w:rsid w:val="47776D11"/>
    <w:rsid w:val="477A02EA"/>
    <w:rsid w:val="478FA6FC"/>
    <w:rsid w:val="479F0BCD"/>
    <w:rsid w:val="479FD7B2"/>
    <w:rsid w:val="47A1D8CC"/>
    <w:rsid w:val="47B17755"/>
    <w:rsid w:val="47BCB8CB"/>
    <w:rsid w:val="47BEEF57"/>
    <w:rsid w:val="47C8BEA7"/>
    <w:rsid w:val="47D1B42B"/>
    <w:rsid w:val="47EECC65"/>
    <w:rsid w:val="4802F8E0"/>
    <w:rsid w:val="480D74AC"/>
    <w:rsid w:val="4824E457"/>
    <w:rsid w:val="48277A2B"/>
    <w:rsid w:val="48278DBE"/>
    <w:rsid w:val="483144AB"/>
    <w:rsid w:val="48378535"/>
    <w:rsid w:val="483AA2E3"/>
    <w:rsid w:val="483E0912"/>
    <w:rsid w:val="48439AB9"/>
    <w:rsid w:val="4844AD05"/>
    <w:rsid w:val="48608677"/>
    <w:rsid w:val="48638B7B"/>
    <w:rsid w:val="486FC551"/>
    <w:rsid w:val="4876D941"/>
    <w:rsid w:val="4877A76B"/>
    <w:rsid w:val="48785F24"/>
    <w:rsid w:val="487A2FB4"/>
    <w:rsid w:val="48C8E1D7"/>
    <w:rsid w:val="48CDEE61"/>
    <w:rsid w:val="48DE7C57"/>
    <w:rsid w:val="48EB25B1"/>
    <w:rsid w:val="4903945E"/>
    <w:rsid w:val="4913EE6E"/>
    <w:rsid w:val="49186EF4"/>
    <w:rsid w:val="4918D2B7"/>
    <w:rsid w:val="491E80BE"/>
    <w:rsid w:val="493C244B"/>
    <w:rsid w:val="493C52E4"/>
    <w:rsid w:val="4961C288"/>
    <w:rsid w:val="4970C7D9"/>
    <w:rsid w:val="4970CC91"/>
    <w:rsid w:val="4999828C"/>
    <w:rsid w:val="499E88B0"/>
    <w:rsid w:val="49CFABAB"/>
    <w:rsid w:val="49D2C5D4"/>
    <w:rsid w:val="49DB70AE"/>
    <w:rsid w:val="49E8C29B"/>
    <w:rsid w:val="49F9C27F"/>
    <w:rsid w:val="4A02D993"/>
    <w:rsid w:val="4A0E318A"/>
    <w:rsid w:val="4A2D744D"/>
    <w:rsid w:val="4A304044"/>
    <w:rsid w:val="4A346F28"/>
    <w:rsid w:val="4A49AB38"/>
    <w:rsid w:val="4A53B442"/>
    <w:rsid w:val="4A5519E9"/>
    <w:rsid w:val="4A74810A"/>
    <w:rsid w:val="4AA51E2D"/>
    <w:rsid w:val="4AA86D46"/>
    <w:rsid w:val="4ACC74EA"/>
    <w:rsid w:val="4ACD409D"/>
    <w:rsid w:val="4ACF1A5D"/>
    <w:rsid w:val="4AECBAA9"/>
    <w:rsid w:val="4AEE7941"/>
    <w:rsid w:val="4B0838D4"/>
    <w:rsid w:val="4B0B8291"/>
    <w:rsid w:val="4B0E81EC"/>
    <w:rsid w:val="4B3242B0"/>
    <w:rsid w:val="4B354265"/>
    <w:rsid w:val="4B51FFB9"/>
    <w:rsid w:val="4B64591E"/>
    <w:rsid w:val="4B8591D5"/>
    <w:rsid w:val="4BB78E1E"/>
    <w:rsid w:val="4BC10E03"/>
    <w:rsid w:val="4BC46352"/>
    <w:rsid w:val="4BC67D31"/>
    <w:rsid w:val="4BE258AA"/>
    <w:rsid w:val="4BFDC673"/>
    <w:rsid w:val="4C49945B"/>
    <w:rsid w:val="4C535FFB"/>
    <w:rsid w:val="4C53D631"/>
    <w:rsid w:val="4C5415AE"/>
    <w:rsid w:val="4C5CE513"/>
    <w:rsid w:val="4C63F927"/>
    <w:rsid w:val="4C8F684A"/>
    <w:rsid w:val="4C9630E2"/>
    <w:rsid w:val="4CB1CD40"/>
    <w:rsid w:val="4CB846D1"/>
    <w:rsid w:val="4CCE5DF9"/>
    <w:rsid w:val="4CCED308"/>
    <w:rsid w:val="4CD69767"/>
    <w:rsid w:val="4CD83273"/>
    <w:rsid w:val="4CF4EA57"/>
    <w:rsid w:val="4CFAAC39"/>
    <w:rsid w:val="4D06CDBE"/>
    <w:rsid w:val="4D09F1D4"/>
    <w:rsid w:val="4D17132D"/>
    <w:rsid w:val="4D4B37A6"/>
    <w:rsid w:val="4D4C4834"/>
    <w:rsid w:val="4D5B9829"/>
    <w:rsid w:val="4D6019B1"/>
    <w:rsid w:val="4D6F47B7"/>
    <w:rsid w:val="4D6F88A6"/>
    <w:rsid w:val="4D9493FF"/>
    <w:rsid w:val="4D9ADB81"/>
    <w:rsid w:val="4D9F6DD1"/>
    <w:rsid w:val="4DA10ABD"/>
    <w:rsid w:val="4DAC0DFF"/>
    <w:rsid w:val="4DB12873"/>
    <w:rsid w:val="4DF0D99E"/>
    <w:rsid w:val="4DF0FACF"/>
    <w:rsid w:val="4DFA0922"/>
    <w:rsid w:val="4E1491DF"/>
    <w:rsid w:val="4E1E1D12"/>
    <w:rsid w:val="4E53B14C"/>
    <w:rsid w:val="4E68AA6F"/>
    <w:rsid w:val="4E6D14F0"/>
    <w:rsid w:val="4E71F5A5"/>
    <w:rsid w:val="4EA8EB1F"/>
    <w:rsid w:val="4ECA5451"/>
    <w:rsid w:val="4ED5CBCC"/>
    <w:rsid w:val="4EE4D5A8"/>
    <w:rsid w:val="4EFA3B3C"/>
    <w:rsid w:val="4EFDBBA0"/>
    <w:rsid w:val="4EFE084C"/>
    <w:rsid w:val="4EFF098A"/>
    <w:rsid w:val="4F02725F"/>
    <w:rsid w:val="4F122D5C"/>
    <w:rsid w:val="4F51C95D"/>
    <w:rsid w:val="4F51CC8B"/>
    <w:rsid w:val="4F6CD27A"/>
    <w:rsid w:val="4F6E83DD"/>
    <w:rsid w:val="4F99CFD8"/>
    <w:rsid w:val="4FA8BFE7"/>
    <w:rsid w:val="4FC39A37"/>
    <w:rsid w:val="4FD2991C"/>
    <w:rsid w:val="4FFDAC15"/>
    <w:rsid w:val="4FFFAB2B"/>
    <w:rsid w:val="5027E6D5"/>
    <w:rsid w:val="5033B011"/>
    <w:rsid w:val="5044C428"/>
    <w:rsid w:val="504A3A79"/>
    <w:rsid w:val="5090F5F7"/>
    <w:rsid w:val="509467C2"/>
    <w:rsid w:val="5098F3D5"/>
    <w:rsid w:val="50B81BFD"/>
    <w:rsid w:val="50BE92C0"/>
    <w:rsid w:val="50D7D221"/>
    <w:rsid w:val="50DC4085"/>
    <w:rsid w:val="50F50900"/>
    <w:rsid w:val="51024FF8"/>
    <w:rsid w:val="510373AE"/>
    <w:rsid w:val="51431D3C"/>
    <w:rsid w:val="51442D19"/>
    <w:rsid w:val="514E8A8E"/>
    <w:rsid w:val="51500DEF"/>
    <w:rsid w:val="515470CA"/>
    <w:rsid w:val="5158DAE6"/>
    <w:rsid w:val="516D2FBC"/>
    <w:rsid w:val="516D7E4B"/>
    <w:rsid w:val="51761A1B"/>
    <w:rsid w:val="517B75E5"/>
    <w:rsid w:val="51843ABC"/>
    <w:rsid w:val="518C9D5E"/>
    <w:rsid w:val="519B5E59"/>
    <w:rsid w:val="51A7A08D"/>
    <w:rsid w:val="51A9257B"/>
    <w:rsid w:val="51AABCF5"/>
    <w:rsid w:val="52003778"/>
    <w:rsid w:val="520ACE63"/>
    <w:rsid w:val="520F13A5"/>
    <w:rsid w:val="5237A0A3"/>
    <w:rsid w:val="523B87F7"/>
    <w:rsid w:val="5267B158"/>
    <w:rsid w:val="526B1AE2"/>
    <w:rsid w:val="526B2B93"/>
    <w:rsid w:val="526ED91F"/>
    <w:rsid w:val="527B0B9C"/>
    <w:rsid w:val="527BDE8D"/>
    <w:rsid w:val="5282413B"/>
    <w:rsid w:val="52A8F891"/>
    <w:rsid w:val="52B54254"/>
    <w:rsid w:val="52BF025A"/>
    <w:rsid w:val="52C6286F"/>
    <w:rsid w:val="52EA414F"/>
    <w:rsid w:val="5340E82E"/>
    <w:rsid w:val="5354DAF2"/>
    <w:rsid w:val="53672E74"/>
    <w:rsid w:val="537711D1"/>
    <w:rsid w:val="537DC835"/>
    <w:rsid w:val="537E2E48"/>
    <w:rsid w:val="5382EEDD"/>
    <w:rsid w:val="538BAA16"/>
    <w:rsid w:val="539E8ED5"/>
    <w:rsid w:val="53A8AB4A"/>
    <w:rsid w:val="53BA538D"/>
    <w:rsid w:val="53BE83DF"/>
    <w:rsid w:val="53E4AB7F"/>
    <w:rsid w:val="53F3CEEC"/>
    <w:rsid w:val="540037D7"/>
    <w:rsid w:val="5402DD96"/>
    <w:rsid w:val="5411EDBD"/>
    <w:rsid w:val="5415C02B"/>
    <w:rsid w:val="5435A5BB"/>
    <w:rsid w:val="543E2551"/>
    <w:rsid w:val="544DEEC0"/>
    <w:rsid w:val="545F5F39"/>
    <w:rsid w:val="5460A3BC"/>
    <w:rsid w:val="546BFDD5"/>
    <w:rsid w:val="54918AFF"/>
    <w:rsid w:val="549924C1"/>
    <w:rsid w:val="549AED78"/>
    <w:rsid w:val="54BB84C0"/>
    <w:rsid w:val="54BCC179"/>
    <w:rsid w:val="54C2D212"/>
    <w:rsid w:val="54C39943"/>
    <w:rsid w:val="54C958AB"/>
    <w:rsid w:val="54CD8D7B"/>
    <w:rsid w:val="54E28592"/>
    <w:rsid w:val="54E686E5"/>
    <w:rsid w:val="54E8AC3E"/>
    <w:rsid w:val="550CE114"/>
    <w:rsid w:val="551FBF93"/>
    <w:rsid w:val="552C1F02"/>
    <w:rsid w:val="553500AD"/>
    <w:rsid w:val="55391E49"/>
    <w:rsid w:val="554A4CCD"/>
    <w:rsid w:val="554B1575"/>
    <w:rsid w:val="554F3409"/>
    <w:rsid w:val="555A067C"/>
    <w:rsid w:val="557C3D44"/>
    <w:rsid w:val="557E92FF"/>
    <w:rsid w:val="55872BA9"/>
    <w:rsid w:val="55894299"/>
    <w:rsid w:val="559B6832"/>
    <w:rsid w:val="55B9F221"/>
    <w:rsid w:val="55D5E4CD"/>
    <w:rsid w:val="55DA8B96"/>
    <w:rsid w:val="55DD8BA9"/>
    <w:rsid w:val="55E21997"/>
    <w:rsid w:val="55F3816E"/>
    <w:rsid w:val="561B0319"/>
    <w:rsid w:val="56329187"/>
    <w:rsid w:val="5640FB02"/>
    <w:rsid w:val="564E5A32"/>
    <w:rsid w:val="5651DDFA"/>
    <w:rsid w:val="56693C1B"/>
    <w:rsid w:val="566948E7"/>
    <w:rsid w:val="566AF5E1"/>
    <w:rsid w:val="5678FC01"/>
    <w:rsid w:val="5695DB67"/>
    <w:rsid w:val="56B6587C"/>
    <w:rsid w:val="56E3DAE7"/>
    <w:rsid w:val="56EA3D29"/>
    <w:rsid w:val="56EFFF1A"/>
    <w:rsid w:val="56F1D92C"/>
    <w:rsid w:val="5707079B"/>
    <w:rsid w:val="5714D4D5"/>
    <w:rsid w:val="573C3A87"/>
    <w:rsid w:val="5760C8C3"/>
    <w:rsid w:val="576B5D30"/>
    <w:rsid w:val="579A3B69"/>
    <w:rsid w:val="57A4D34C"/>
    <w:rsid w:val="57BB6292"/>
    <w:rsid w:val="57CF0DE9"/>
    <w:rsid w:val="580529FE"/>
    <w:rsid w:val="58084370"/>
    <w:rsid w:val="581A1319"/>
    <w:rsid w:val="581C41A0"/>
    <w:rsid w:val="58382DFF"/>
    <w:rsid w:val="587C3554"/>
    <w:rsid w:val="58A3CC58"/>
    <w:rsid w:val="58AE6A9F"/>
    <w:rsid w:val="58B0F475"/>
    <w:rsid w:val="58B5F9D4"/>
    <w:rsid w:val="58CAACB9"/>
    <w:rsid w:val="58D7A980"/>
    <w:rsid w:val="58E472BB"/>
    <w:rsid w:val="58F56256"/>
    <w:rsid w:val="58F8E248"/>
    <w:rsid w:val="58FD027F"/>
    <w:rsid w:val="5903E081"/>
    <w:rsid w:val="5926A19D"/>
    <w:rsid w:val="59296A6B"/>
    <w:rsid w:val="5936C27E"/>
    <w:rsid w:val="5942F68B"/>
    <w:rsid w:val="594C2665"/>
    <w:rsid w:val="59573AD2"/>
    <w:rsid w:val="59687F83"/>
    <w:rsid w:val="59BF9A07"/>
    <w:rsid w:val="59DD6FC2"/>
    <w:rsid w:val="59EC78BC"/>
    <w:rsid w:val="59F63BCE"/>
    <w:rsid w:val="5A0CA1F2"/>
    <w:rsid w:val="5A12DFBE"/>
    <w:rsid w:val="5A18144A"/>
    <w:rsid w:val="5A256EC4"/>
    <w:rsid w:val="5A3B562F"/>
    <w:rsid w:val="5A4DF2B8"/>
    <w:rsid w:val="5A563AC1"/>
    <w:rsid w:val="5A584FA1"/>
    <w:rsid w:val="5A6C4D31"/>
    <w:rsid w:val="5A77E2F6"/>
    <w:rsid w:val="5A9771AB"/>
    <w:rsid w:val="5AB31B93"/>
    <w:rsid w:val="5AC7EA78"/>
    <w:rsid w:val="5AC8218E"/>
    <w:rsid w:val="5AF93D6C"/>
    <w:rsid w:val="5AFFE61D"/>
    <w:rsid w:val="5B2249EC"/>
    <w:rsid w:val="5B3EC6AC"/>
    <w:rsid w:val="5B465D88"/>
    <w:rsid w:val="5B4D8864"/>
    <w:rsid w:val="5B67E591"/>
    <w:rsid w:val="5B686C81"/>
    <w:rsid w:val="5B7C5FEB"/>
    <w:rsid w:val="5B963E5F"/>
    <w:rsid w:val="5B9F0C7A"/>
    <w:rsid w:val="5B9FEEC4"/>
    <w:rsid w:val="5BAFC7D3"/>
    <w:rsid w:val="5BB2ED80"/>
    <w:rsid w:val="5BB7DA79"/>
    <w:rsid w:val="5BB80FE8"/>
    <w:rsid w:val="5BB9FCA5"/>
    <w:rsid w:val="5BC5EE03"/>
    <w:rsid w:val="5C15F435"/>
    <w:rsid w:val="5C2502BA"/>
    <w:rsid w:val="5C2D5B86"/>
    <w:rsid w:val="5C3D8523"/>
    <w:rsid w:val="5C4F1859"/>
    <w:rsid w:val="5C670BD0"/>
    <w:rsid w:val="5C789C71"/>
    <w:rsid w:val="5C7FD4DE"/>
    <w:rsid w:val="5C97AD15"/>
    <w:rsid w:val="5CB1B878"/>
    <w:rsid w:val="5CB28844"/>
    <w:rsid w:val="5CBA4F6E"/>
    <w:rsid w:val="5CBE2843"/>
    <w:rsid w:val="5CC26FE4"/>
    <w:rsid w:val="5CCF0D99"/>
    <w:rsid w:val="5CF59B09"/>
    <w:rsid w:val="5D091C6B"/>
    <w:rsid w:val="5D122EEC"/>
    <w:rsid w:val="5D125521"/>
    <w:rsid w:val="5D19348C"/>
    <w:rsid w:val="5D1C002D"/>
    <w:rsid w:val="5D27093E"/>
    <w:rsid w:val="5D29F9EC"/>
    <w:rsid w:val="5D2DD402"/>
    <w:rsid w:val="5D38DE08"/>
    <w:rsid w:val="5D3B7D9D"/>
    <w:rsid w:val="5D3BFDB9"/>
    <w:rsid w:val="5D437065"/>
    <w:rsid w:val="5D46ED1F"/>
    <w:rsid w:val="5D758355"/>
    <w:rsid w:val="5D7E91ED"/>
    <w:rsid w:val="5D807AAE"/>
    <w:rsid w:val="5DA900D5"/>
    <w:rsid w:val="5DA915C1"/>
    <w:rsid w:val="5DB137AA"/>
    <w:rsid w:val="5DC106F0"/>
    <w:rsid w:val="5DCFACE8"/>
    <w:rsid w:val="5DE18FA0"/>
    <w:rsid w:val="5E21927B"/>
    <w:rsid w:val="5E3FE008"/>
    <w:rsid w:val="5E5ED542"/>
    <w:rsid w:val="5E7E23CA"/>
    <w:rsid w:val="5E87E803"/>
    <w:rsid w:val="5E9E3685"/>
    <w:rsid w:val="5E9FA77B"/>
    <w:rsid w:val="5EA433EA"/>
    <w:rsid w:val="5EC85068"/>
    <w:rsid w:val="5ED6DEC1"/>
    <w:rsid w:val="5EDD78D2"/>
    <w:rsid w:val="5EF564A9"/>
    <w:rsid w:val="5EFA94E8"/>
    <w:rsid w:val="5F0D8778"/>
    <w:rsid w:val="5F1698C4"/>
    <w:rsid w:val="5F2C736A"/>
    <w:rsid w:val="5F2FBC47"/>
    <w:rsid w:val="5F3B3EFF"/>
    <w:rsid w:val="5F3D4517"/>
    <w:rsid w:val="5F4A8B2A"/>
    <w:rsid w:val="5F565B3D"/>
    <w:rsid w:val="5F625CE7"/>
    <w:rsid w:val="5F8C463B"/>
    <w:rsid w:val="5F8DB258"/>
    <w:rsid w:val="5F993D88"/>
    <w:rsid w:val="5FA735B9"/>
    <w:rsid w:val="5FB2D548"/>
    <w:rsid w:val="5FBF5C57"/>
    <w:rsid w:val="5FC3F365"/>
    <w:rsid w:val="5FCA837F"/>
    <w:rsid w:val="5FD71980"/>
    <w:rsid w:val="5FD7A7D5"/>
    <w:rsid w:val="5FD915DA"/>
    <w:rsid w:val="5FD92157"/>
    <w:rsid w:val="5FE2682B"/>
    <w:rsid w:val="60147FDD"/>
    <w:rsid w:val="601B8777"/>
    <w:rsid w:val="60238823"/>
    <w:rsid w:val="602562D9"/>
    <w:rsid w:val="602E380B"/>
    <w:rsid w:val="60455320"/>
    <w:rsid w:val="604AE2E2"/>
    <w:rsid w:val="60535B8B"/>
    <w:rsid w:val="605DD061"/>
    <w:rsid w:val="605E46BE"/>
    <w:rsid w:val="60626943"/>
    <w:rsid w:val="60719F41"/>
    <w:rsid w:val="6079456C"/>
    <w:rsid w:val="60894272"/>
    <w:rsid w:val="608DBA0D"/>
    <w:rsid w:val="60911596"/>
    <w:rsid w:val="609286B7"/>
    <w:rsid w:val="60A4559A"/>
    <w:rsid w:val="60BA4039"/>
    <w:rsid w:val="60E427FB"/>
    <w:rsid w:val="60E978AE"/>
    <w:rsid w:val="61022573"/>
    <w:rsid w:val="61182A6C"/>
    <w:rsid w:val="611E46FB"/>
    <w:rsid w:val="6142F7B2"/>
    <w:rsid w:val="6142F80A"/>
    <w:rsid w:val="615E9925"/>
    <w:rsid w:val="6163A01F"/>
    <w:rsid w:val="6166CDBD"/>
    <w:rsid w:val="61678981"/>
    <w:rsid w:val="61699AF7"/>
    <w:rsid w:val="61998C47"/>
    <w:rsid w:val="61AB9756"/>
    <w:rsid w:val="61B7D627"/>
    <w:rsid w:val="61B903D6"/>
    <w:rsid w:val="61C60181"/>
    <w:rsid w:val="61CF4865"/>
    <w:rsid w:val="61D54E5A"/>
    <w:rsid w:val="61D7E7C4"/>
    <w:rsid w:val="61DDF532"/>
    <w:rsid w:val="61DE3042"/>
    <w:rsid w:val="61E8DD24"/>
    <w:rsid w:val="61EC590F"/>
    <w:rsid w:val="620B85EB"/>
    <w:rsid w:val="620DF5A4"/>
    <w:rsid w:val="62176AA9"/>
    <w:rsid w:val="6217A09C"/>
    <w:rsid w:val="6218902D"/>
    <w:rsid w:val="623C009E"/>
    <w:rsid w:val="623CBAA3"/>
    <w:rsid w:val="625B32DE"/>
    <w:rsid w:val="6268B5B6"/>
    <w:rsid w:val="62A1F062"/>
    <w:rsid w:val="62A7A206"/>
    <w:rsid w:val="62BB518E"/>
    <w:rsid w:val="62E94D56"/>
    <w:rsid w:val="630BDCD8"/>
    <w:rsid w:val="63287826"/>
    <w:rsid w:val="63320EBE"/>
    <w:rsid w:val="63344B4A"/>
    <w:rsid w:val="633551D4"/>
    <w:rsid w:val="63458141"/>
    <w:rsid w:val="634F02A4"/>
    <w:rsid w:val="63593475"/>
    <w:rsid w:val="636E81F9"/>
    <w:rsid w:val="637744E8"/>
    <w:rsid w:val="63915352"/>
    <w:rsid w:val="63E8FD09"/>
    <w:rsid w:val="63FE99C3"/>
    <w:rsid w:val="641501E4"/>
    <w:rsid w:val="64165EC1"/>
    <w:rsid w:val="6423CE37"/>
    <w:rsid w:val="6446937F"/>
    <w:rsid w:val="6462FBB3"/>
    <w:rsid w:val="646B8322"/>
    <w:rsid w:val="646EC4BE"/>
    <w:rsid w:val="64836983"/>
    <w:rsid w:val="6486A86B"/>
    <w:rsid w:val="6490232D"/>
    <w:rsid w:val="64924CCA"/>
    <w:rsid w:val="6498842A"/>
    <w:rsid w:val="649ACE24"/>
    <w:rsid w:val="64A418CA"/>
    <w:rsid w:val="64BA74EB"/>
    <w:rsid w:val="64C1D15A"/>
    <w:rsid w:val="64D0A2EC"/>
    <w:rsid w:val="64DD6803"/>
    <w:rsid w:val="64F2153D"/>
    <w:rsid w:val="6509B419"/>
    <w:rsid w:val="6521F306"/>
    <w:rsid w:val="652E2EB0"/>
    <w:rsid w:val="6534213D"/>
    <w:rsid w:val="653DA76B"/>
    <w:rsid w:val="6551F39F"/>
    <w:rsid w:val="656D71EF"/>
    <w:rsid w:val="657466EF"/>
    <w:rsid w:val="65772911"/>
    <w:rsid w:val="65793C28"/>
    <w:rsid w:val="657CD48D"/>
    <w:rsid w:val="65B058F5"/>
    <w:rsid w:val="65B2BA51"/>
    <w:rsid w:val="65C573B2"/>
    <w:rsid w:val="65C63068"/>
    <w:rsid w:val="66039211"/>
    <w:rsid w:val="6606B1B1"/>
    <w:rsid w:val="660E9179"/>
    <w:rsid w:val="662AE1C9"/>
    <w:rsid w:val="662FF19F"/>
    <w:rsid w:val="66390E96"/>
    <w:rsid w:val="667074FF"/>
    <w:rsid w:val="669A16ED"/>
    <w:rsid w:val="66A2C397"/>
    <w:rsid w:val="66AF5DCC"/>
    <w:rsid w:val="66BCEB98"/>
    <w:rsid w:val="66C6C4D0"/>
    <w:rsid w:val="66EB3C68"/>
    <w:rsid w:val="6706524B"/>
    <w:rsid w:val="6718269F"/>
    <w:rsid w:val="6766E0F2"/>
    <w:rsid w:val="676C0C8B"/>
    <w:rsid w:val="6780EE68"/>
    <w:rsid w:val="67861EB8"/>
    <w:rsid w:val="678CCA8E"/>
    <w:rsid w:val="6799D0AB"/>
    <w:rsid w:val="67A2D246"/>
    <w:rsid w:val="67B707F4"/>
    <w:rsid w:val="67BE2DC5"/>
    <w:rsid w:val="67C9F459"/>
    <w:rsid w:val="67F93619"/>
    <w:rsid w:val="6800E234"/>
    <w:rsid w:val="68063D51"/>
    <w:rsid w:val="6823DAD4"/>
    <w:rsid w:val="68438BE2"/>
    <w:rsid w:val="6848BB6C"/>
    <w:rsid w:val="686982D2"/>
    <w:rsid w:val="686D920A"/>
    <w:rsid w:val="687310D9"/>
    <w:rsid w:val="68842586"/>
    <w:rsid w:val="6897DBAF"/>
    <w:rsid w:val="68A22CAF"/>
    <w:rsid w:val="68AFECDC"/>
    <w:rsid w:val="68CC0F9F"/>
    <w:rsid w:val="68D62A21"/>
    <w:rsid w:val="68E36D9F"/>
    <w:rsid w:val="68F3EAC8"/>
    <w:rsid w:val="68F4D13C"/>
    <w:rsid w:val="68F5B7A9"/>
    <w:rsid w:val="68F765AF"/>
    <w:rsid w:val="69122D95"/>
    <w:rsid w:val="692BB102"/>
    <w:rsid w:val="693FF8A4"/>
    <w:rsid w:val="6959E3EE"/>
    <w:rsid w:val="697E05EC"/>
    <w:rsid w:val="6989325E"/>
    <w:rsid w:val="69AACB79"/>
    <w:rsid w:val="69AB93D3"/>
    <w:rsid w:val="69B64689"/>
    <w:rsid w:val="69E545B3"/>
    <w:rsid w:val="69E902ED"/>
    <w:rsid w:val="6A07E170"/>
    <w:rsid w:val="6A0A5471"/>
    <w:rsid w:val="6A17E08D"/>
    <w:rsid w:val="6A3BB625"/>
    <w:rsid w:val="6A3F5775"/>
    <w:rsid w:val="6A47B8A7"/>
    <w:rsid w:val="6A5E46A2"/>
    <w:rsid w:val="6A77577F"/>
    <w:rsid w:val="6A81272A"/>
    <w:rsid w:val="6A8A0F6C"/>
    <w:rsid w:val="6A90D83D"/>
    <w:rsid w:val="6A9D58C5"/>
    <w:rsid w:val="6A9FB7CB"/>
    <w:rsid w:val="6AE72126"/>
    <w:rsid w:val="6B05F88C"/>
    <w:rsid w:val="6B245E4F"/>
    <w:rsid w:val="6B4AA106"/>
    <w:rsid w:val="6B575FB2"/>
    <w:rsid w:val="6B5C33A1"/>
    <w:rsid w:val="6B67F291"/>
    <w:rsid w:val="6B708CFB"/>
    <w:rsid w:val="6B76AE75"/>
    <w:rsid w:val="6B7AD8C5"/>
    <w:rsid w:val="6B7CAA00"/>
    <w:rsid w:val="6B86C38A"/>
    <w:rsid w:val="6B9387E9"/>
    <w:rsid w:val="6BA8CBDF"/>
    <w:rsid w:val="6BD10733"/>
    <w:rsid w:val="6BD18624"/>
    <w:rsid w:val="6BE55D83"/>
    <w:rsid w:val="6C03B59D"/>
    <w:rsid w:val="6C06F792"/>
    <w:rsid w:val="6C3000C0"/>
    <w:rsid w:val="6C33F680"/>
    <w:rsid w:val="6C568622"/>
    <w:rsid w:val="6C61CE54"/>
    <w:rsid w:val="6C72930F"/>
    <w:rsid w:val="6C735B96"/>
    <w:rsid w:val="6C84EEFC"/>
    <w:rsid w:val="6C8B70FF"/>
    <w:rsid w:val="6C90096C"/>
    <w:rsid w:val="6C9F08F1"/>
    <w:rsid w:val="6CA6E741"/>
    <w:rsid w:val="6CB29CA9"/>
    <w:rsid w:val="6CB7FAF8"/>
    <w:rsid w:val="6CC82D95"/>
    <w:rsid w:val="6CD7D731"/>
    <w:rsid w:val="6CDB7121"/>
    <w:rsid w:val="6D06B60E"/>
    <w:rsid w:val="6D2E9560"/>
    <w:rsid w:val="6D303670"/>
    <w:rsid w:val="6D3FEF8F"/>
    <w:rsid w:val="6D445CBD"/>
    <w:rsid w:val="6D45D798"/>
    <w:rsid w:val="6D57D6A2"/>
    <w:rsid w:val="6D669963"/>
    <w:rsid w:val="6D68B76E"/>
    <w:rsid w:val="6D6D008D"/>
    <w:rsid w:val="6D87F9FE"/>
    <w:rsid w:val="6DA48ADE"/>
    <w:rsid w:val="6DB4616C"/>
    <w:rsid w:val="6DB576C1"/>
    <w:rsid w:val="6DCEA22C"/>
    <w:rsid w:val="6DD0DF4C"/>
    <w:rsid w:val="6DD1C200"/>
    <w:rsid w:val="6E0CDE1E"/>
    <w:rsid w:val="6E103047"/>
    <w:rsid w:val="6E23ECE4"/>
    <w:rsid w:val="6E2923F2"/>
    <w:rsid w:val="6E3F3049"/>
    <w:rsid w:val="6E55BC1C"/>
    <w:rsid w:val="6E60826F"/>
    <w:rsid w:val="6E6347A6"/>
    <w:rsid w:val="6E76DD9B"/>
    <w:rsid w:val="6E794C17"/>
    <w:rsid w:val="6E90B6D4"/>
    <w:rsid w:val="6E9D281E"/>
    <w:rsid w:val="6EB6FCDB"/>
    <w:rsid w:val="6ECB2678"/>
    <w:rsid w:val="6ED4B110"/>
    <w:rsid w:val="6EDB1975"/>
    <w:rsid w:val="6F1A95EE"/>
    <w:rsid w:val="6F4A44F9"/>
    <w:rsid w:val="6F4E0E7B"/>
    <w:rsid w:val="6F51BCE1"/>
    <w:rsid w:val="6F5D6BD8"/>
    <w:rsid w:val="6F619559"/>
    <w:rsid w:val="6F6AF7A0"/>
    <w:rsid w:val="6F6FB72A"/>
    <w:rsid w:val="6F88B8BF"/>
    <w:rsid w:val="6F8B9750"/>
    <w:rsid w:val="6F9D9C5D"/>
    <w:rsid w:val="6FA6616F"/>
    <w:rsid w:val="6FBA1DEB"/>
    <w:rsid w:val="6FF29D9E"/>
    <w:rsid w:val="6FFFDB30"/>
    <w:rsid w:val="701D9473"/>
    <w:rsid w:val="70361B01"/>
    <w:rsid w:val="703A3E37"/>
    <w:rsid w:val="70436417"/>
    <w:rsid w:val="708650A5"/>
    <w:rsid w:val="708A3AAE"/>
    <w:rsid w:val="7099123D"/>
    <w:rsid w:val="70AE070B"/>
    <w:rsid w:val="70C94959"/>
    <w:rsid w:val="70EEF6CB"/>
    <w:rsid w:val="70F6FC5E"/>
    <w:rsid w:val="7108F581"/>
    <w:rsid w:val="711571FD"/>
    <w:rsid w:val="7124E818"/>
    <w:rsid w:val="7150199B"/>
    <w:rsid w:val="715D3D03"/>
    <w:rsid w:val="715DB88B"/>
    <w:rsid w:val="718C4DD3"/>
    <w:rsid w:val="718E9DF0"/>
    <w:rsid w:val="7197796E"/>
    <w:rsid w:val="719AE080"/>
    <w:rsid w:val="71B3D941"/>
    <w:rsid w:val="71BF2210"/>
    <w:rsid w:val="71C0C5AC"/>
    <w:rsid w:val="71C9997B"/>
    <w:rsid w:val="71D42638"/>
    <w:rsid w:val="71EB0E75"/>
    <w:rsid w:val="720E2197"/>
    <w:rsid w:val="72142D49"/>
    <w:rsid w:val="7226252E"/>
    <w:rsid w:val="7237BD20"/>
    <w:rsid w:val="723E42E6"/>
    <w:rsid w:val="72419C51"/>
    <w:rsid w:val="72473222"/>
    <w:rsid w:val="726D8653"/>
    <w:rsid w:val="72709EFC"/>
    <w:rsid w:val="72729D53"/>
    <w:rsid w:val="727F4ADC"/>
    <w:rsid w:val="7297E760"/>
    <w:rsid w:val="72A5E702"/>
    <w:rsid w:val="72AF731A"/>
    <w:rsid w:val="72BEE68B"/>
    <w:rsid w:val="72BFCAD9"/>
    <w:rsid w:val="72C5325B"/>
    <w:rsid w:val="72C5EB3F"/>
    <w:rsid w:val="72D6B3C8"/>
    <w:rsid w:val="72DE3557"/>
    <w:rsid w:val="72EDF720"/>
    <w:rsid w:val="72F4F108"/>
    <w:rsid w:val="730637FC"/>
    <w:rsid w:val="730B85EA"/>
    <w:rsid w:val="731447F6"/>
    <w:rsid w:val="731ACCB5"/>
    <w:rsid w:val="732DEE3C"/>
    <w:rsid w:val="732F6D47"/>
    <w:rsid w:val="73360ADE"/>
    <w:rsid w:val="73663955"/>
    <w:rsid w:val="7378C54B"/>
    <w:rsid w:val="738F98B5"/>
    <w:rsid w:val="739016CE"/>
    <w:rsid w:val="73969C7A"/>
    <w:rsid w:val="7397951B"/>
    <w:rsid w:val="739BCAEB"/>
    <w:rsid w:val="73AA0839"/>
    <w:rsid w:val="73AB93FD"/>
    <w:rsid w:val="73BC249E"/>
    <w:rsid w:val="73C62A29"/>
    <w:rsid w:val="73D04E54"/>
    <w:rsid w:val="73DCD11C"/>
    <w:rsid w:val="73E617F0"/>
    <w:rsid w:val="73E718D1"/>
    <w:rsid w:val="7404A2BE"/>
    <w:rsid w:val="7412AB5D"/>
    <w:rsid w:val="741A62C1"/>
    <w:rsid w:val="741D52D8"/>
    <w:rsid w:val="741FA50E"/>
    <w:rsid w:val="7420723E"/>
    <w:rsid w:val="74212BC2"/>
    <w:rsid w:val="74303B28"/>
    <w:rsid w:val="74394DCD"/>
    <w:rsid w:val="74468FF9"/>
    <w:rsid w:val="7447B58D"/>
    <w:rsid w:val="744CED34"/>
    <w:rsid w:val="745F671E"/>
    <w:rsid w:val="74604B4F"/>
    <w:rsid w:val="7461A13B"/>
    <w:rsid w:val="746622A7"/>
    <w:rsid w:val="7471451B"/>
    <w:rsid w:val="7485B805"/>
    <w:rsid w:val="74964C78"/>
    <w:rsid w:val="749C1499"/>
    <w:rsid w:val="74A42E49"/>
    <w:rsid w:val="74CFBD8B"/>
    <w:rsid w:val="74D21564"/>
    <w:rsid w:val="74D333A1"/>
    <w:rsid w:val="74E2508E"/>
    <w:rsid w:val="74E3FB6C"/>
    <w:rsid w:val="7504A9D5"/>
    <w:rsid w:val="75054E33"/>
    <w:rsid w:val="752881CF"/>
    <w:rsid w:val="752E08AD"/>
    <w:rsid w:val="75461B0D"/>
    <w:rsid w:val="75462D9D"/>
    <w:rsid w:val="755251AD"/>
    <w:rsid w:val="75551316"/>
    <w:rsid w:val="755FBB94"/>
    <w:rsid w:val="7575D5CE"/>
    <w:rsid w:val="757A958E"/>
    <w:rsid w:val="759837CC"/>
    <w:rsid w:val="759C169A"/>
    <w:rsid w:val="75B8929F"/>
    <w:rsid w:val="75C94A72"/>
    <w:rsid w:val="75CEA2B7"/>
    <w:rsid w:val="75D68745"/>
    <w:rsid w:val="75FF254E"/>
    <w:rsid w:val="760E00A5"/>
    <w:rsid w:val="7625AC00"/>
    <w:rsid w:val="76319C70"/>
    <w:rsid w:val="7635E941"/>
    <w:rsid w:val="76468187"/>
    <w:rsid w:val="764B3A18"/>
    <w:rsid w:val="764DD6CE"/>
    <w:rsid w:val="764EE82A"/>
    <w:rsid w:val="765B8866"/>
    <w:rsid w:val="765FCA6C"/>
    <w:rsid w:val="766DF800"/>
    <w:rsid w:val="76762EF5"/>
    <w:rsid w:val="7678631E"/>
    <w:rsid w:val="7679BC50"/>
    <w:rsid w:val="76919837"/>
    <w:rsid w:val="769754C2"/>
    <w:rsid w:val="769771C6"/>
    <w:rsid w:val="76C9B520"/>
    <w:rsid w:val="76CE0E73"/>
    <w:rsid w:val="76D43938"/>
    <w:rsid w:val="76DC6993"/>
    <w:rsid w:val="76E4D586"/>
    <w:rsid w:val="76F3EF2F"/>
    <w:rsid w:val="77151C20"/>
    <w:rsid w:val="7715D61F"/>
    <w:rsid w:val="77226B41"/>
    <w:rsid w:val="773E8A5D"/>
    <w:rsid w:val="773F0E51"/>
    <w:rsid w:val="77472A4C"/>
    <w:rsid w:val="774F42A7"/>
    <w:rsid w:val="775A5CA7"/>
    <w:rsid w:val="775DEB34"/>
    <w:rsid w:val="77AE87F2"/>
    <w:rsid w:val="77B6B544"/>
    <w:rsid w:val="77EE24D6"/>
    <w:rsid w:val="77F213B4"/>
    <w:rsid w:val="77FB99D1"/>
    <w:rsid w:val="7815A639"/>
    <w:rsid w:val="782C4E54"/>
    <w:rsid w:val="7837AC07"/>
    <w:rsid w:val="783A11B3"/>
    <w:rsid w:val="7845ED2F"/>
    <w:rsid w:val="784FF150"/>
    <w:rsid w:val="785E1B61"/>
    <w:rsid w:val="787A6F26"/>
    <w:rsid w:val="787AFCC6"/>
    <w:rsid w:val="78A4B8D8"/>
    <w:rsid w:val="78B1E0B5"/>
    <w:rsid w:val="78BC35F3"/>
    <w:rsid w:val="78BEF57A"/>
    <w:rsid w:val="78C2A2BC"/>
    <w:rsid w:val="78CBB599"/>
    <w:rsid w:val="78DAD3FA"/>
    <w:rsid w:val="78E00309"/>
    <w:rsid w:val="78E4EF94"/>
    <w:rsid w:val="790842CA"/>
    <w:rsid w:val="791B81C9"/>
    <w:rsid w:val="79292525"/>
    <w:rsid w:val="792CBBCF"/>
    <w:rsid w:val="792FB9A0"/>
    <w:rsid w:val="794F4C2D"/>
    <w:rsid w:val="7950BEA3"/>
    <w:rsid w:val="795C0924"/>
    <w:rsid w:val="79769E1E"/>
    <w:rsid w:val="79778973"/>
    <w:rsid w:val="798E5F72"/>
    <w:rsid w:val="79A95306"/>
    <w:rsid w:val="79CB5872"/>
    <w:rsid w:val="7A0640BE"/>
    <w:rsid w:val="7A0C1159"/>
    <w:rsid w:val="7A1E9463"/>
    <w:rsid w:val="7A1F2A47"/>
    <w:rsid w:val="7A24490E"/>
    <w:rsid w:val="7A24FAD4"/>
    <w:rsid w:val="7A38CBD8"/>
    <w:rsid w:val="7A416F45"/>
    <w:rsid w:val="7A41FF20"/>
    <w:rsid w:val="7A4BFCC9"/>
    <w:rsid w:val="7A539295"/>
    <w:rsid w:val="7A6A6809"/>
    <w:rsid w:val="7A92E52A"/>
    <w:rsid w:val="7A99B3A5"/>
    <w:rsid w:val="7AA44337"/>
    <w:rsid w:val="7AB381C8"/>
    <w:rsid w:val="7AC0BB4E"/>
    <w:rsid w:val="7AD6F899"/>
    <w:rsid w:val="7AD83F02"/>
    <w:rsid w:val="7ADE0EED"/>
    <w:rsid w:val="7AEFF43A"/>
    <w:rsid w:val="7B018B39"/>
    <w:rsid w:val="7B050BCD"/>
    <w:rsid w:val="7B09B4E7"/>
    <w:rsid w:val="7B0D6BA5"/>
    <w:rsid w:val="7B14A2A0"/>
    <w:rsid w:val="7B1515B0"/>
    <w:rsid w:val="7B209910"/>
    <w:rsid w:val="7B38F808"/>
    <w:rsid w:val="7B4EA624"/>
    <w:rsid w:val="7B883794"/>
    <w:rsid w:val="7B968323"/>
    <w:rsid w:val="7B96D0DE"/>
    <w:rsid w:val="7B98E7CD"/>
    <w:rsid w:val="7B9B794C"/>
    <w:rsid w:val="7BA24440"/>
    <w:rsid w:val="7BA7E586"/>
    <w:rsid w:val="7BAEE8B9"/>
    <w:rsid w:val="7BB352C7"/>
    <w:rsid w:val="7BCF48E1"/>
    <w:rsid w:val="7BD6B564"/>
    <w:rsid w:val="7BE3ED02"/>
    <w:rsid w:val="7BE59BB1"/>
    <w:rsid w:val="7BEA3743"/>
    <w:rsid w:val="7BF1A0A2"/>
    <w:rsid w:val="7C05014A"/>
    <w:rsid w:val="7C09C7AE"/>
    <w:rsid w:val="7C1367B5"/>
    <w:rsid w:val="7C2B5C77"/>
    <w:rsid w:val="7C408516"/>
    <w:rsid w:val="7C6899E9"/>
    <w:rsid w:val="7C7A295F"/>
    <w:rsid w:val="7C835E57"/>
    <w:rsid w:val="7C904599"/>
    <w:rsid w:val="7C956999"/>
    <w:rsid w:val="7CAFC599"/>
    <w:rsid w:val="7CBAB933"/>
    <w:rsid w:val="7CC27E5E"/>
    <w:rsid w:val="7CC5E8C8"/>
    <w:rsid w:val="7CCF66D2"/>
    <w:rsid w:val="7CDF192F"/>
    <w:rsid w:val="7CFAACD0"/>
    <w:rsid w:val="7D08D189"/>
    <w:rsid w:val="7D0E87D3"/>
    <w:rsid w:val="7D27997E"/>
    <w:rsid w:val="7D390503"/>
    <w:rsid w:val="7D421C7D"/>
    <w:rsid w:val="7D434FD2"/>
    <w:rsid w:val="7D506039"/>
    <w:rsid w:val="7D708F59"/>
    <w:rsid w:val="7D71C28C"/>
    <w:rsid w:val="7D889A43"/>
    <w:rsid w:val="7D95FC99"/>
    <w:rsid w:val="7DAE5D38"/>
    <w:rsid w:val="7DBDE439"/>
    <w:rsid w:val="7DCE82EE"/>
    <w:rsid w:val="7DF94AAD"/>
    <w:rsid w:val="7DFC23C8"/>
    <w:rsid w:val="7DFD4609"/>
    <w:rsid w:val="7E09B350"/>
    <w:rsid w:val="7E10C86E"/>
    <w:rsid w:val="7E298EB9"/>
    <w:rsid w:val="7E2F192F"/>
    <w:rsid w:val="7E38F12C"/>
    <w:rsid w:val="7E39BD91"/>
    <w:rsid w:val="7E50C241"/>
    <w:rsid w:val="7E55CF14"/>
    <w:rsid w:val="7E638BD9"/>
    <w:rsid w:val="7E693258"/>
    <w:rsid w:val="7E789917"/>
    <w:rsid w:val="7E95CFEB"/>
    <w:rsid w:val="7EAE7903"/>
    <w:rsid w:val="7EB1C6EC"/>
    <w:rsid w:val="7EB6EF41"/>
    <w:rsid w:val="7EBE3BE3"/>
    <w:rsid w:val="7ED3DE2B"/>
    <w:rsid w:val="7ED5C9ED"/>
    <w:rsid w:val="7EEBB6A7"/>
    <w:rsid w:val="7EEF1C89"/>
    <w:rsid w:val="7EF39F76"/>
    <w:rsid w:val="7F1537B7"/>
    <w:rsid w:val="7F16A9D2"/>
    <w:rsid w:val="7F16DBA9"/>
    <w:rsid w:val="7F24D686"/>
    <w:rsid w:val="7F48A44D"/>
    <w:rsid w:val="7F67CE68"/>
    <w:rsid w:val="7F7CC957"/>
    <w:rsid w:val="7F8B0078"/>
    <w:rsid w:val="7FA5A4CE"/>
    <w:rsid w:val="7FBF51CF"/>
    <w:rsid w:val="7FCC6BFA"/>
    <w:rsid w:val="7FD114D0"/>
    <w:rsid w:val="7FD35FE7"/>
    <w:rsid w:val="7FFE0F8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C173"/>
  <w15:chartTrackingRefBased/>
  <w15:docId w15:val="{FDB884F3-3C6C-49A9-961F-066C64D1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019E"/>
    <w:rPr>
      <w:kern w:val="0"/>
      <w14:ligatures w14:val="none"/>
    </w:rPr>
  </w:style>
  <w:style w:type="paragraph" w:styleId="Pealkiri1">
    <w:name w:val="heading 1"/>
    <w:basedOn w:val="Normaallaad"/>
    <w:next w:val="Normaallaad"/>
    <w:link w:val="Pealkiri1Mrk"/>
    <w:uiPriority w:val="9"/>
    <w:qFormat/>
    <w:rsid w:val="00396802"/>
    <w:pPr>
      <w:keepNext/>
      <w:keepLines/>
      <w:spacing w:before="360" w:after="80" w:line="279" w:lineRule="auto"/>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unhideWhenUsed/>
    <w:qFormat/>
    <w:rsid w:val="00396802"/>
    <w:pPr>
      <w:keepNext/>
      <w:keepLines/>
      <w:spacing w:before="160" w:after="80" w:line="279" w:lineRule="auto"/>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C78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396802"/>
    <w:pPr>
      <w:keepNext/>
      <w:keepLines/>
      <w:spacing w:before="80" w:after="40" w:line="279" w:lineRule="auto"/>
      <w:outlineLvl w:val="3"/>
    </w:pPr>
    <w:rPr>
      <w:rFonts w:eastAsiaTheme="majorEastAsia" w:cstheme="majorBidi"/>
      <w:i/>
      <w:iCs/>
      <w:color w:val="2F5496" w:themeColor="accent1" w:themeShade="BF"/>
      <w:sz w:val="24"/>
      <w:szCs w:val="24"/>
    </w:rPr>
  </w:style>
  <w:style w:type="paragraph" w:styleId="Pealkiri5">
    <w:name w:val="heading 5"/>
    <w:basedOn w:val="Normaallaad"/>
    <w:next w:val="Normaallaad"/>
    <w:link w:val="Pealkiri5Mrk"/>
    <w:uiPriority w:val="9"/>
    <w:semiHidden/>
    <w:unhideWhenUsed/>
    <w:qFormat/>
    <w:rsid w:val="00396802"/>
    <w:pPr>
      <w:keepNext/>
      <w:keepLines/>
      <w:spacing w:before="80" w:after="40" w:line="279" w:lineRule="auto"/>
      <w:outlineLvl w:val="4"/>
    </w:pPr>
    <w:rPr>
      <w:rFonts w:eastAsiaTheme="majorEastAsia" w:cstheme="majorBidi"/>
      <w:color w:val="2F5496" w:themeColor="accent1" w:themeShade="BF"/>
      <w:sz w:val="24"/>
      <w:szCs w:val="24"/>
    </w:rPr>
  </w:style>
  <w:style w:type="paragraph" w:styleId="Pealkiri6">
    <w:name w:val="heading 6"/>
    <w:basedOn w:val="Normaallaad"/>
    <w:next w:val="Normaallaad"/>
    <w:link w:val="Pealkiri6Mrk"/>
    <w:uiPriority w:val="9"/>
    <w:semiHidden/>
    <w:unhideWhenUsed/>
    <w:qFormat/>
    <w:rsid w:val="00396802"/>
    <w:pPr>
      <w:keepNext/>
      <w:keepLines/>
      <w:spacing w:before="40" w:after="0" w:line="279" w:lineRule="auto"/>
      <w:outlineLvl w:val="5"/>
    </w:pPr>
    <w:rPr>
      <w:rFonts w:eastAsiaTheme="majorEastAsia" w:cstheme="majorBidi"/>
      <w:i/>
      <w:iCs/>
      <w:color w:val="595959" w:themeColor="text1" w:themeTint="A6"/>
      <w:sz w:val="24"/>
      <w:szCs w:val="24"/>
    </w:rPr>
  </w:style>
  <w:style w:type="paragraph" w:styleId="Pealkiri7">
    <w:name w:val="heading 7"/>
    <w:basedOn w:val="Normaallaad"/>
    <w:next w:val="Normaallaad"/>
    <w:link w:val="Pealkiri7Mrk"/>
    <w:uiPriority w:val="9"/>
    <w:semiHidden/>
    <w:unhideWhenUsed/>
    <w:qFormat/>
    <w:rsid w:val="00396802"/>
    <w:pPr>
      <w:keepNext/>
      <w:keepLines/>
      <w:spacing w:before="40" w:after="0" w:line="279" w:lineRule="auto"/>
      <w:outlineLvl w:val="6"/>
    </w:pPr>
    <w:rPr>
      <w:rFonts w:eastAsiaTheme="majorEastAsia" w:cstheme="majorBidi"/>
      <w:color w:val="595959" w:themeColor="text1" w:themeTint="A6"/>
      <w:sz w:val="24"/>
      <w:szCs w:val="24"/>
    </w:rPr>
  </w:style>
  <w:style w:type="paragraph" w:styleId="Pealkiri8">
    <w:name w:val="heading 8"/>
    <w:basedOn w:val="Normaallaad"/>
    <w:next w:val="Normaallaad"/>
    <w:link w:val="Pealkiri8Mrk"/>
    <w:uiPriority w:val="9"/>
    <w:semiHidden/>
    <w:unhideWhenUsed/>
    <w:qFormat/>
    <w:rsid w:val="00396802"/>
    <w:pPr>
      <w:keepNext/>
      <w:keepLines/>
      <w:spacing w:after="0" w:line="279" w:lineRule="auto"/>
      <w:outlineLvl w:val="7"/>
    </w:pPr>
    <w:rPr>
      <w:rFonts w:eastAsiaTheme="majorEastAsia" w:cstheme="majorBidi"/>
      <w:i/>
      <w:iCs/>
      <w:color w:val="272727" w:themeColor="text1" w:themeTint="D8"/>
      <w:sz w:val="24"/>
      <w:szCs w:val="24"/>
    </w:rPr>
  </w:style>
  <w:style w:type="paragraph" w:styleId="Pealkiri9">
    <w:name w:val="heading 9"/>
    <w:basedOn w:val="Normaallaad"/>
    <w:next w:val="Normaallaad"/>
    <w:link w:val="Pealkiri9Mrk"/>
    <w:uiPriority w:val="9"/>
    <w:semiHidden/>
    <w:unhideWhenUsed/>
    <w:qFormat/>
    <w:rsid w:val="00396802"/>
    <w:pPr>
      <w:keepNext/>
      <w:keepLines/>
      <w:spacing w:after="0" w:line="279" w:lineRule="auto"/>
      <w:outlineLvl w:val="8"/>
    </w:pPr>
    <w:rPr>
      <w:rFonts w:eastAsiaTheme="majorEastAsia" w:cstheme="majorBidi"/>
      <w:color w:val="272727" w:themeColor="text1" w:themeTint="D8"/>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D5336"/>
    <w:rPr>
      <w:color w:val="0563C1" w:themeColor="hyperlink"/>
      <w:u w:val="single"/>
    </w:rPr>
  </w:style>
  <w:style w:type="character" w:styleId="Allmrkuseviide">
    <w:name w:val="footnote reference"/>
    <w:basedOn w:val="Liguvaikefont"/>
    <w:uiPriority w:val="99"/>
    <w:unhideWhenUsed/>
    <w:rsid w:val="005D5336"/>
    <w:rPr>
      <w:rFonts w:cs="Times New Roman"/>
      <w:vertAlign w:val="superscript"/>
    </w:rPr>
  </w:style>
  <w:style w:type="paragraph" w:styleId="Allmrkusetekst">
    <w:name w:val="footnote text"/>
    <w:basedOn w:val="Normaallaad"/>
    <w:link w:val="AllmrkusetekstMrk1"/>
    <w:uiPriority w:val="99"/>
    <w:unhideWhenUsed/>
    <w:rsid w:val="005D5336"/>
    <w:pPr>
      <w:spacing w:after="0" w:line="240" w:lineRule="auto"/>
    </w:pPr>
    <w:rPr>
      <w:sz w:val="20"/>
      <w:szCs w:val="20"/>
    </w:rPr>
  </w:style>
  <w:style w:type="character" w:customStyle="1" w:styleId="AllmrkusetekstMrk">
    <w:name w:val="Allmärkuse tekst Märk"/>
    <w:basedOn w:val="Liguvaikefont"/>
    <w:uiPriority w:val="99"/>
    <w:semiHidden/>
    <w:rsid w:val="005D5336"/>
    <w:rPr>
      <w:kern w:val="0"/>
      <w:sz w:val="20"/>
      <w:szCs w:val="20"/>
      <w14:ligatures w14:val="none"/>
    </w:rPr>
  </w:style>
  <w:style w:type="character" w:customStyle="1" w:styleId="AllmrkusetekstMrk1">
    <w:name w:val="Allmärkuse tekst Märk1"/>
    <w:basedOn w:val="Liguvaikefont"/>
    <w:link w:val="Allmrkusetekst"/>
    <w:uiPriority w:val="99"/>
    <w:rsid w:val="005D5336"/>
    <w:rPr>
      <w:kern w:val="0"/>
      <w:sz w:val="20"/>
      <w:szCs w:val="20"/>
      <w14:ligatures w14:val="none"/>
    </w:rPr>
  </w:style>
  <w:style w:type="paragraph" w:styleId="Normaallaadveeb">
    <w:name w:val="Normal (Web)"/>
    <w:basedOn w:val="Normaallaad"/>
    <w:link w:val="NormaallaadveebMrk"/>
    <w:uiPriority w:val="99"/>
    <w:unhideWhenUsed/>
    <w:rsid w:val="005D5336"/>
    <w:pPr>
      <w:spacing w:after="0" w:line="240" w:lineRule="auto"/>
    </w:pPr>
    <w:rPr>
      <w:rFonts w:ascii="Times New Roman" w:eastAsia="Times New Roman" w:hAnsi="Times New Roman" w:cs="Times New Roman"/>
      <w:sz w:val="24"/>
      <w:szCs w:val="24"/>
      <w:lang w:eastAsia="et-EE"/>
    </w:rPr>
  </w:style>
  <w:style w:type="character" w:customStyle="1" w:styleId="NormaallaadveebMrk">
    <w:name w:val="Normaallaad (veeb) Märk"/>
    <w:basedOn w:val="Liguvaikefont"/>
    <w:link w:val="Normaallaadveeb"/>
    <w:uiPriority w:val="99"/>
    <w:locked/>
    <w:rsid w:val="005D5336"/>
    <w:rPr>
      <w:rFonts w:ascii="Times New Roman" w:eastAsia="Times New Roman" w:hAnsi="Times New Roman" w:cs="Times New Roman"/>
      <w:kern w:val="0"/>
      <w:sz w:val="24"/>
      <w:szCs w:val="24"/>
      <w:lang w:eastAsia="et-EE"/>
      <w14:ligatures w14:val="none"/>
    </w:rPr>
  </w:style>
  <w:style w:type="paragraph" w:styleId="Vahedeta">
    <w:name w:val="No Spacing"/>
    <w:link w:val="VahedetaMrk"/>
    <w:uiPriority w:val="1"/>
    <w:qFormat/>
    <w:rsid w:val="005D5336"/>
    <w:pPr>
      <w:spacing w:after="0" w:line="240" w:lineRule="auto"/>
    </w:pPr>
    <w:rPr>
      <w:rFonts w:ascii="Calibri" w:eastAsia="Times New Roman" w:hAnsi="Calibri" w:cs="Times New Roman"/>
      <w:kern w:val="0"/>
      <w14:ligatures w14:val="none"/>
    </w:rPr>
  </w:style>
  <w:style w:type="character" w:customStyle="1" w:styleId="VahedetaMrk">
    <w:name w:val="Vahedeta Märk"/>
    <w:basedOn w:val="Liguvaikefont"/>
    <w:link w:val="Vahedeta"/>
    <w:uiPriority w:val="1"/>
    <w:locked/>
    <w:rsid w:val="005D5336"/>
    <w:rPr>
      <w:rFonts w:ascii="Calibri" w:eastAsia="Times New Roman" w:hAnsi="Calibri" w:cs="Times New Roman"/>
      <w:kern w:val="0"/>
      <w14:ligatures w14:val="none"/>
    </w:rPr>
  </w:style>
  <w:style w:type="character" w:styleId="Kommentaariviide">
    <w:name w:val="annotation reference"/>
    <w:basedOn w:val="Liguvaikefont"/>
    <w:uiPriority w:val="99"/>
    <w:unhideWhenUsed/>
    <w:rsid w:val="005D5336"/>
    <w:rPr>
      <w:sz w:val="16"/>
      <w:szCs w:val="16"/>
    </w:rPr>
  </w:style>
  <w:style w:type="paragraph" w:styleId="Kommentaaritekst">
    <w:name w:val="annotation text"/>
    <w:basedOn w:val="Normaallaad"/>
    <w:link w:val="KommentaaritekstMrk"/>
    <w:uiPriority w:val="99"/>
    <w:unhideWhenUsed/>
    <w:rsid w:val="005D5336"/>
    <w:pPr>
      <w:spacing w:line="240" w:lineRule="auto"/>
    </w:pPr>
    <w:rPr>
      <w:sz w:val="20"/>
      <w:szCs w:val="20"/>
    </w:rPr>
  </w:style>
  <w:style w:type="character" w:customStyle="1" w:styleId="KommentaaritekstMrk">
    <w:name w:val="Kommentaari tekst Märk"/>
    <w:basedOn w:val="Liguvaikefont"/>
    <w:link w:val="Kommentaaritekst"/>
    <w:uiPriority w:val="99"/>
    <w:rsid w:val="005D5336"/>
    <w:rPr>
      <w:kern w:val="0"/>
      <w:sz w:val="20"/>
      <w:szCs w:val="20"/>
      <w14:ligatures w14:val="none"/>
    </w:rPr>
  </w:style>
  <w:style w:type="paragraph" w:customStyle="1" w:styleId="pf0">
    <w:name w:val="pf0"/>
    <w:basedOn w:val="Normaallaad"/>
    <w:rsid w:val="005D533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5D5336"/>
    <w:rPr>
      <w:rFonts w:ascii="Segoe UI" w:hAnsi="Segoe UI" w:cs="Segoe UI" w:hint="default"/>
      <w:sz w:val="18"/>
      <w:szCs w:val="18"/>
    </w:rPr>
  </w:style>
  <w:style w:type="paragraph" w:styleId="Pis">
    <w:name w:val="header"/>
    <w:basedOn w:val="Normaallaad"/>
    <w:link w:val="PisMrk"/>
    <w:uiPriority w:val="99"/>
    <w:unhideWhenUsed/>
    <w:rsid w:val="00756EB1"/>
    <w:pPr>
      <w:tabs>
        <w:tab w:val="center" w:pos="4536"/>
        <w:tab w:val="right" w:pos="9072"/>
      </w:tabs>
      <w:spacing w:after="0" w:line="240" w:lineRule="auto"/>
    </w:pPr>
  </w:style>
  <w:style w:type="character" w:customStyle="1" w:styleId="PisMrk">
    <w:name w:val="Päis Märk"/>
    <w:basedOn w:val="Liguvaikefont"/>
    <w:link w:val="Pis"/>
    <w:uiPriority w:val="99"/>
    <w:rsid w:val="00756EB1"/>
    <w:rPr>
      <w:kern w:val="0"/>
      <w14:ligatures w14:val="none"/>
    </w:rPr>
  </w:style>
  <w:style w:type="paragraph" w:styleId="Jalus">
    <w:name w:val="footer"/>
    <w:basedOn w:val="Normaallaad"/>
    <w:link w:val="JalusMrk"/>
    <w:uiPriority w:val="99"/>
    <w:unhideWhenUsed/>
    <w:rsid w:val="00756EB1"/>
    <w:pPr>
      <w:tabs>
        <w:tab w:val="center" w:pos="4536"/>
        <w:tab w:val="right" w:pos="9072"/>
      </w:tabs>
      <w:spacing w:after="0" w:line="240" w:lineRule="auto"/>
    </w:pPr>
  </w:style>
  <w:style w:type="character" w:customStyle="1" w:styleId="JalusMrk">
    <w:name w:val="Jalus Märk"/>
    <w:basedOn w:val="Liguvaikefont"/>
    <w:link w:val="Jalus"/>
    <w:uiPriority w:val="99"/>
    <w:rsid w:val="00756EB1"/>
    <w:rPr>
      <w:kern w:val="0"/>
      <w14:ligatures w14:val="none"/>
    </w:rPr>
  </w:style>
  <w:style w:type="character" w:styleId="Rhutus">
    <w:name w:val="Emphasis"/>
    <w:basedOn w:val="Liguvaikefont"/>
    <w:uiPriority w:val="20"/>
    <w:qFormat/>
    <w:rsid w:val="00BF45FE"/>
    <w:rPr>
      <w:rFonts w:cs="Times New Roman"/>
      <w:i/>
      <w:iCs/>
    </w:rPr>
  </w:style>
  <w:style w:type="character" w:customStyle="1" w:styleId="Lahendamatamainimine1">
    <w:name w:val="Lahendamata mainimine1"/>
    <w:basedOn w:val="Liguvaikefont"/>
    <w:uiPriority w:val="99"/>
    <w:semiHidden/>
    <w:unhideWhenUsed/>
    <w:rsid w:val="001D085F"/>
    <w:rPr>
      <w:color w:val="605E5C"/>
      <w:shd w:val="clear" w:color="auto" w:fill="E1DFDD"/>
    </w:rPr>
  </w:style>
  <w:style w:type="paragraph" w:customStyle="1" w:styleId="pf1">
    <w:name w:val="pf1"/>
    <w:basedOn w:val="Normaallaad"/>
    <w:rsid w:val="003048C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1Mrk">
    <w:name w:val="Pealkiri 1 Märk"/>
    <w:basedOn w:val="Liguvaikefont"/>
    <w:link w:val="Pealkiri1"/>
    <w:uiPriority w:val="9"/>
    <w:rsid w:val="00B74DC5"/>
    <w:rPr>
      <w:rFonts w:asciiTheme="majorHAnsi" w:eastAsiaTheme="majorEastAsia" w:hAnsiTheme="majorHAnsi" w:cstheme="majorBidi"/>
      <w:color w:val="2F5496" w:themeColor="accent1" w:themeShade="BF"/>
      <w:kern w:val="0"/>
      <w:sz w:val="40"/>
      <w:szCs w:val="40"/>
      <w14:ligatures w14:val="none"/>
    </w:rPr>
  </w:style>
  <w:style w:type="table" w:styleId="Kontuurtabel">
    <w:name w:val="Table Grid"/>
    <w:basedOn w:val="Normaaltabel"/>
    <w:uiPriority w:val="39"/>
    <w:rsid w:val="004422B0"/>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CB3609"/>
    <w:pPr>
      <w:spacing w:after="0" w:line="240" w:lineRule="auto"/>
    </w:pPr>
    <w:rPr>
      <w:kern w:val="0"/>
      <w14:ligatures w14:val="none"/>
    </w:rPr>
  </w:style>
  <w:style w:type="character" w:styleId="Lahendamatamainimine">
    <w:name w:val="Unresolved Mention"/>
    <w:basedOn w:val="Liguvaikefont"/>
    <w:uiPriority w:val="99"/>
    <w:semiHidden/>
    <w:unhideWhenUsed/>
    <w:rsid w:val="00625D1C"/>
    <w:rPr>
      <w:color w:val="605E5C"/>
      <w:shd w:val="clear" w:color="auto" w:fill="E1DFDD"/>
    </w:rPr>
  </w:style>
  <w:style w:type="paragraph" w:styleId="Kommentaariteema">
    <w:name w:val="annotation subject"/>
    <w:basedOn w:val="Kommentaaritekst"/>
    <w:next w:val="Kommentaaritekst"/>
    <w:link w:val="KommentaariteemaMrk"/>
    <w:uiPriority w:val="99"/>
    <w:semiHidden/>
    <w:unhideWhenUsed/>
    <w:rsid w:val="00531E6B"/>
    <w:rPr>
      <w:b/>
      <w:bCs/>
    </w:rPr>
  </w:style>
  <w:style w:type="character" w:customStyle="1" w:styleId="KommentaariteemaMrk">
    <w:name w:val="Kommentaari teema Märk"/>
    <w:basedOn w:val="KommentaaritekstMrk"/>
    <w:link w:val="Kommentaariteema"/>
    <w:uiPriority w:val="99"/>
    <w:semiHidden/>
    <w:rsid w:val="00531E6B"/>
    <w:rPr>
      <w:b/>
      <w:bCs/>
      <w:kern w:val="0"/>
      <w:sz w:val="20"/>
      <w:szCs w:val="20"/>
      <w14:ligatures w14:val="none"/>
    </w:rPr>
  </w:style>
  <w:style w:type="character" w:styleId="Klastatudhperlink">
    <w:name w:val="FollowedHyperlink"/>
    <w:basedOn w:val="Liguvaikefont"/>
    <w:uiPriority w:val="99"/>
    <w:semiHidden/>
    <w:unhideWhenUsed/>
    <w:rsid w:val="003F2001"/>
    <w:rPr>
      <w:color w:val="954F72" w:themeColor="followedHyperlink"/>
      <w:u w:val="single"/>
    </w:rPr>
  </w:style>
  <w:style w:type="character" w:customStyle="1" w:styleId="Pealkiri3Mrk">
    <w:name w:val="Pealkiri 3 Märk"/>
    <w:basedOn w:val="Liguvaikefont"/>
    <w:link w:val="Pealkiri3"/>
    <w:uiPriority w:val="9"/>
    <w:semiHidden/>
    <w:rsid w:val="00FC7826"/>
    <w:rPr>
      <w:rFonts w:asciiTheme="majorHAnsi" w:eastAsiaTheme="majorEastAsia" w:hAnsiTheme="majorHAnsi" w:cstheme="majorBidi"/>
      <w:color w:val="1F3763" w:themeColor="accent1" w:themeShade="7F"/>
      <w:kern w:val="0"/>
      <w:sz w:val="24"/>
      <w:szCs w:val="24"/>
      <w14:ligatures w14:val="none"/>
    </w:rPr>
  </w:style>
  <w:style w:type="table" w:styleId="Tavatabel3">
    <w:name w:val="Plain Table 3"/>
    <w:basedOn w:val="Normaaltabel"/>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Pealkiri2Mrk">
    <w:name w:val="Pealkiri 2 Märk"/>
    <w:basedOn w:val="Liguvaikefont"/>
    <w:link w:val="Pealkiri2"/>
    <w:uiPriority w:val="9"/>
    <w:rsid w:val="00B74DC5"/>
    <w:rPr>
      <w:rFonts w:asciiTheme="majorHAnsi" w:eastAsiaTheme="majorEastAsia" w:hAnsiTheme="majorHAnsi" w:cstheme="majorBidi"/>
      <w:color w:val="2F5496" w:themeColor="accent1" w:themeShade="BF"/>
      <w:kern w:val="0"/>
      <w:sz w:val="32"/>
      <w:szCs w:val="32"/>
      <w14:ligatures w14:val="none"/>
    </w:rPr>
  </w:style>
  <w:style w:type="character" w:customStyle="1" w:styleId="Pealkiri4Mrk">
    <w:name w:val="Pealkiri 4 Märk"/>
    <w:basedOn w:val="Liguvaikefont"/>
    <w:link w:val="Pealkiri4"/>
    <w:uiPriority w:val="9"/>
    <w:semiHidden/>
    <w:rsid w:val="00B74DC5"/>
    <w:rPr>
      <w:rFonts w:eastAsiaTheme="majorEastAsia" w:cstheme="majorBidi"/>
      <w:i/>
      <w:iCs/>
      <w:color w:val="2F5496" w:themeColor="accent1" w:themeShade="BF"/>
      <w:kern w:val="0"/>
      <w:sz w:val="24"/>
      <w:szCs w:val="24"/>
      <w14:ligatures w14:val="none"/>
    </w:rPr>
  </w:style>
  <w:style w:type="character" w:customStyle="1" w:styleId="Pealkiri5Mrk">
    <w:name w:val="Pealkiri 5 Märk"/>
    <w:basedOn w:val="Liguvaikefont"/>
    <w:link w:val="Pealkiri5"/>
    <w:uiPriority w:val="9"/>
    <w:semiHidden/>
    <w:rsid w:val="00B74DC5"/>
    <w:rPr>
      <w:rFonts w:eastAsiaTheme="majorEastAsia" w:cstheme="majorBidi"/>
      <w:color w:val="2F5496" w:themeColor="accent1" w:themeShade="BF"/>
      <w:kern w:val="0"/>
      <w:sz w:val="24"/>
      <w:szCs w:val="24"/>
      <w14:ligatures w14:val="none"/>
    </w:rPr>
  </w:style>
  <w:style w:type="character" w:customStyle="1" w:styleId="Pealkiri6Mrk">
    <w:name w:val="Pealkiri 6 Märk"/>
    <w:basedOn w:val="Liguvaikefont"/>
    <w:link w:val="Pealkiri6"/>
    <w:uiPriority w:val="9"/>
    <w:semiHidden/>
    <w:rsid w:val="00B74DC5"/>
    <w:rPr>
      <w:rFonts w:eastAsiaTheme="majorEastAsia" w:cstheme="majorBidi"/>
      <w:i/>
      <w:iCs/>
      <w:color w:val="595959" w:themeColor="text1" w:themeTint="A6"/>
      <w:kern w:val="0"/>
      <w:sz w:val="24"/>
      <w:szCs w:val="24"/>
      <w14:ligatures w14:val="none"/>
    </w:rPr>
  </w:style>
  <w:style w:type="character" w:customStyle="1" w:styleId="Pealkiri7Mrk">
    <w:name w:val="Pealkiri 7 Märk"/>
    <w:basedOn w:val="Liguvaikefont"/>
    <w:link w:val="Pealkiri7"/>
    <w:uiPriority w:val="9"/>
    <w:semiHidden/>
    <w:rsid w:val="00B74DC5"/>
    <w:rPr>
      <w:rFonts w:eastAsiaTheme="majorEastAsia" w:cstheme="majorBidi"/>
      <w:color w:val="595959" w:themeColor="text1" w:themeTint="A6"/>
      <w:kern w:val="0"/>
      <w:sz w:val="24"/>
      <w:szCs w:val="24"/>
      <w14:ligatures w14:val="none"/>
    </w:rPr>
  </w:style>
  <w:style w:type="character" w:customStyle="1" w:styleId="Pealkiri8Mrk">
    <w:name w:val="Pealkiri 8 Märk"/>
    <w:basedOn w:val="Liguvaikefont"/>
    <w:link w:val="Pealkiri8"/>
    <w:uiPriority w:val="9"/>
    <w:semiHidden/>
    <w:rsid w:val="00B74DC5"/>
    <w:rPr>
      <w:rFonts w:eastAsiaTheme="majorEastAsia" w:cstheme="majorBidi"/>
      <w:i/>
      <w:iCs/>
      <w:color w:val="272727" w:themeColor="text1" w:themeTint="D8"/>
      <w:kern w:val="0"/>
      <w:sz w:val="24"/>
      <w:szCs w:val="24"/>
      <w14:ligatures w14:val="none"/>
    </w:rPr>
  </w:style>
  <w:style w:type="character" w:customStyle="1" w:styleId="Pealkiri9Mrk">
    <w:name w:val="Pealkiri 9 Märk"/>
    <w:basedOn w:val="Liguvaikefont"/>
    <w:link w:val="Pealkiri9"/>
    <w:uiPriority w:val="9"/>
    <w:semiHidden/>
    <w:rsid w:val="00B74DC5"/>
    <w:rPr>
      <w:rFonts w:eastAsiaTheme="majorEastAsia" w:cstheme="majorBidi"/>
      <w:color w:val="272727" w:themeColor="text1" w:themeTint="D8"/>
      <w:kern w:val="0"/>
      <w:sz w:val="24"/>
      <w:szCs w:val="24"/>
      <w14:ligatures w14:val="none"/>
    </w:rPr>
  </w:style>
  <w:style w:type="paragraph" w:styleId="Pealkiri">
    <w:name w:val="Title"/>
    <w:basedOn w:val="Normaallaad"/>
    <w:next w:val="Normaallaad"/>
    <w:link w:val="PealkiriMrk"/>
    <w:uiPriority w:val="10"/>
    <w:qFormat/>
    <w:rsid w:val="00B74D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74DC5"/>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B74DC5"/>
    <w:pPr>
      <w:numPr>
        <w:ilvl w:val="1"/>
      </w:numPr>
      <w:spacing w:line="279" w:lineRule="auto"/>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74DC5"/>
    <w:rPr>
      <w:rFonts w:eastAsiaTheme="majorEastAsia" w:cstheme="majorBidi"/>
      <w:color w:val="595959" w:themeColor="text1" w:themeTint="A6"/>
      <w:spacing w:val="15"/>
      <w:kern w:val="0"/>
      <w:sz w:val="28"/>
      <w:szCs w:val="28"/>
      <w14:ligatures w14:val="none"/>
    </w:rPr>
  </w:style>
  <w:style w:type="paragraph" w:styleId="Tsitaat">
    <w:name w:val="Quote"/>
    <w:basedOn w:val="Normaallaad"/>
    <w:next w:val="Normaallaad"/>
    <w:link w:val="TsitaatMrk"/>
    <w:uiPriority w:val="29"/>
    <w:qFormat/>
    <w:rsid w:val="00B74DC5"/>
    <w:pPr>
      <w:spacing w:before="160" w:line="279" w:lineRule="auto"/>
      <w:jc w:val="center"/>
    </w:pPr>
    <w:rPr>
      <w:i/>
      <w:iCs/>
      <w:color w:val="404040" w:themeColor="text1" w:themeTint="BF"/>
      <w:sz w:val="24"/>
      <w:szCs w:val="24"/>
    </w:rPr>
  </w:style>
  <w:style w:type="character" w:customStyle="1" w:styleId="TsitaatMrk">
    <w:name w:val="Tsitaat Märk"/>
    <w:basedOn w:val="Liguvaikefont"/>
    <w:link w:val="Tsitaat"/>
    <w:uiPriority w:val="29"/>
    <w:rsid w:val="00B74DC5"/>
    <w:rPr>
      <w:i/>
      <w:iCs/>
      <w:color w:val="404040" w:themeColor="text1" w:themeTint="BF"/>
      <w:kern w:val="0"/>
      <w:sz w:val="24"/>
      <w:szCs w:val="24"/>
      <w14:ligatures w14:val="none"/>
    </w:rPr>
  </w:style>
  <w:style w:type="paragraph" w:styleId="Loendilik">
    <w:name w:val="List Paragraph"/>
    <w:basedOn w:val="Normaallaad"/>
    <w:link w:val="LoendilikMrk"/>
    <w:uiPriority w:val="34"/>
    <w:qFormat/>
    <w:rsid w:val="00B74DC5"/>
    <w:pPr>
      <w:spacing w:line="279" w:lineRule="auto"/>
      <w:ind w:left="720"/>
      <w:contextualSpacing/>
    </w:pPr>
    <w:rPr>
      <w:sz w:val="24"/>
      <w:szCs w:val="24"/>
    </w:rPr>
  </w:style>
  <w:style w:type="character" w:styleId="Selgeltmrgatavrhutus">
    <w:name w:val="Intense Emphasis"/>
    <w:basedOn w:val="Liguvaikefont"/>
    <w:uiPriority w:val="21"/>
    <w:qFormat/>
    <w:rsid w:val="00B74DC5"/>
    <w:rPr>
      <w:i/>
      <w:iCs/>
      <w:color w:val="2F5496" w:themeColor="accent1" w:themeShade="BF"/>
    </w:rPr>
  </w:style>
  <w:style w:type="paragraph" w:styleId="Selgeltmrgatavtsitaat">
    <w:name w:val="Intense Quote"/>
    <w:basedOn w:val="Normaallaad"/>
    <w:next w:val="Normaallaad"/>
    <w:link w:val="SelgeltmrgatavtsitaatMrk"/>
    <w:uiPriority w:val="30"/>
    <w:qFormat/>
    <w:rsid w:val="00B74DC5"/>
    <w:pPr>
      <w:pBdr>
        <w:top w:val="single" w:sz="4" w:space="10" w:color="2F5496" w:themeColor="accent1" w:themeShade="BF"/>
        <w:bottom w:val="single" w:sz="4" w:space="10" w:color="2F5496" w:themeColor="accent1" w:themeShade="BF"/>
      </w:pBdr>
      <w:spacing w:before="360" w:after="360" w:line="279" w:lineRule="auto"/>
      <w:ind w:left="864" w:right="864"/>
      <w:jc w:val="center"/>
    </w:pPr>
    <w:rPr>
      <w:i/>
      <w:iCs/>
      <w:color w:val="2F5496" w:themeColor="accent1" w:themeShade="BF"/>
      <w:sz w:val="24"/>
      <w:szCs w:val="24"/>
    </w:rPr>
  </w:style>
  <w:style w:type="character" w:customStyle="1" w:styleId="SelgeltmrgatavtsitaatMrk">
    <w:name w:val="Selgelt märgatav tsitaat Märk"/>
    <w:basedOn w:val="Liguvaikefont"/>
    <w:link w:val="Selgeltmrgatavtsitaat"/>
    <w:uiPriority w:val="30"/>
    <w:rsid w:val="00B74DC5"/>
    <w:rPr>
      <w:i/>
      <w:iCs/>
      <w:color w:val="2F5496" w:themeColor="accent1" w:themeShade="BF"/>
      <w:kern w:val="0"/>
      <w:sz w:val="24"/>
      <w:szCs w:val="24"/>
      <w14:ligatures w14:val="none"/>
    </w:rPr>
  </w:style>
  <w:style w:type="character" w:styleId="Selgeltmrgatavviide">
    <w:name w:val="Intense Reference"/>
    <w:basedOn w:val="Liguvaikefont"/>
    <w:uiPriority w:val="32"/>
    <w:qFormat/>
    <w:rsid w:val="00B74DC5"/>
    <w:rPr>
      <w:b/>
      <w:bCs/>
      <w:smallCaps/>
      <w:color w:val="2F5496" w:themeColor="accent1" w:themeShade="BF"/>
      <w:spacing w:val="5"/>
    </w:rPr>
  </w:style>
  <w:style w:type="paragraph" w:customStyle="1" w:styleId="Numbered">
    <w:name w:val="Numbered"/>
    <w:basedOn w:val="Normaallaad"/>
    <w:rsid w:val="00B74DC5"/>
    <w:pPr>
      <w:tabs>
        <w:tab w:val="num" w:pos="567"/>
      </w:tabs>
      <w:spacing w:line="279" w:lineRule="auto"/>
      <w:ind w:left="567" w:hanging="567"/>
    </w:pPr>
    <w:rPr>
      <w:sz w:val="24"/>
      <w:szCs w:val="24"/>
    </w:rPr>
  </w:style>
  <w:style w:type="paragraph" w:customStyle="1" w:styleId="Default">
    <w:name w:val="Default"/>
    <w:rsid w:val="00B74DC5"/>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paragraph" w:styleId="Pealdis">
    <w:name w:val="caption"/>
    <w:basedOn w:val="Normaallaad"/>
    <w:next w:val="Normaallaad"/>
    <w:uiPriority w:val="35"/>
    <w:unhideWhenUsed/>
    <w:qFormat/>
    <w:rsid w:val="00B74DC5"/>
    <w:pPr>
      <w:spacing w:after="200" w:line="240" w:lineRule="auto"/>
    </w:pPr>
    <w:rPr>
      <w:i/>
      <w:iCs/>
      <w:color w:val="44546A" w:themeColor="text2"/>
      <w:kern w:val="2"/>
      <w:sz w:val="18"/>
      <w:szCs w:val="18"/>
      <w14:ligatures w14:val="standardContextual"/>
    </w:rPr>
  </w:style>
  <w:style w:type="character" w:customStyle="1" w:styleId="LoendilikMrk">
    <w:name w:val="Loendi lõik Märk"/>
    <w:basedOn w:val="Liguvaikefont"/>
    <w:link w:val="Loendilik"/>
    <w:uiPriority w:val="34"/>
    <w:locked/>
    <w:rsid w:val="00B74DC5"/>
    <w:rPr>
      <w:kern w:val="0"/>
      <w:sz w:val="24"/>
      <w:szCs w:val="24"/>
      <w14:ligatures w14:val="none"/>
    </w:rPr>
  </w:style>
  <w:style w:type="character" w:styleId="Mainimine">
    <w:name w:val="Mention"/>
    <w:basedOn w:val="Liguvaikefont"/>
    <w:uiPriority w:val="99"/>
    <w:unhideWhenUsed/>
    <w:rsid w:val="00A25937"/>
    <w:rPr>
      <w:color w:val="2B579A"/>
      <w:shd w:val="clear" w:color="auto" w:fill="E1DFDD"/>
    </w:rPr>
  </w:style>
  <w:style w:type="paragraph" w:styleId="Lpumrkusetekst">
    <w:name w:val="endnote text"/>
    <w:basedOn w:val="Normaallaad"/>
    <w:link w:val="LpumrkusetekstMrk"/>
    <w:uiPriority w:val="99"/>
    <w:semiHidden/>
    <w:unhideWhenUsed/>
    <w:rsid w:val="005279C5"/>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5279C5"/>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57770">
      <w:bodyDiv w:val="1"/>
      <w:marLeft w:val="0"/>
      <w:marRight w:val="0"/>
      <w:marTop w:val="0"/>
      <w:marBottom w:val="0"/>
      <w:divBdr>
        <w:top w:val="none" w:sz="0" w:space="0" w:color="auto"/>
        <w:left w:val="none" w:sz="0" w:space="0" w:color="auto"/>
        <w:bottom w:val="none" w:sz="0" w:space="0" w:color="auto"/>
        <w:right w:val="none" w:sz="0" w:space="0" w:color="auto"/>
      </w:divBdr>
    </w:div>
    <w:div w:id="224029910">
      <w:bodyDiv w:val="1"/>
      <w:marLeft w:val="0"/>
      <w:marRight w:val="0"/>
      <w:marTop w:val="0"/>
      <w:marBottom w:val="0"/>
      <w:divBdr>
        <w:top w:val="none" w:sz="0" w:space="0" w:color="auto"/>
        <w:left w:val="none" w:sz="0" w:space="0" w:color="auto"/>
        <w:bottom w:val="none" w:sz="0" w:space="0" w:color="auto"/>
        <w:right w:val="none" w:sz="0" w:space="0" w:color="auto"/>
      </w:divBdr>
    </w:div>
    <w:div w:id="330716604">
      <w:bodyDiv w:val="1"/>
      <w:marLeft w:val="0"/>
      <w:marRight w:val="0"/>
      <w:marTop w:val="0"/>
      <w:marBottom w:val="0"/>
      <w:divBdr>
        <w:top w:val="none" w:sz="0" w:space="0" w:color="auto"/>
        <w:left w:val="none" w:sz="0" w:space="0" w:color="auto"/>
        <w:bottom w:val="none" w:sz="0" w:space="0" w:color="auto"/>
        <w:right w:val="none" w:sz="0" w:space="0" w:color="auto"/>
      </w:divBdr>
    </w:div>
    <w:div w:id="359746806">
      <w:bodyDiv w:val="1"/>
      <w:marLeft w:val="0"/>
      <w:marRight w:val="0"/>
      <w:marTop w:val="0"/>
      <w:marBottom w:val="0"/>
      <w:divBdr>
        <w:top w:val="none" w:sz="0" w:space="0" w:color="auto"/>
        <w:left w:val="none" w:sz="0" w:space="0" w:color="auto"/>
        <w:bottom w:val="none" w:sz="0" w:space="0" w:color="auto"/>
        <w:right w:val="none" w:sz="0" w:space="0" w:color="auto"/>
      </w:divBdr>
    </w:div>
    <w:div w:id="527256999">
      <w:bodyDiv w:val="1"/>
      <w:marLeft w:val="0"/>
      <w:marRight w:val="0"/>
      <w:marTop w:val="0"/>
      <w:marBottom w:val="0"/>
      <w:divBdr>
        <w:top w:val="none" w:sz="0" w:space="0" w:color="auto"/>
        <w:left w:val="none" w:sz="0" w:space="0" w:color="auto"/>
        <w:bottom w:val="none" w:sz="0" w:space="0" w:color="auto"/>
        <w:right w:val="none" w:sz="0" w:space="0" w:color="auto"/>
      </w:divBdr>
    </w:div>
    <w:div w:id="584538417">
      <w:bodyDiv w:val="1"/>
      <w:marLeft w:val="0"/>
      <w:marRight w:val="0"/>
      <w:marTop w:val="0"/>
      <w:marBottom w:val="0"/>
      <w:divBdr>
        <w:top w:val="none" w:sz="0" w:space="0" w:color="auto"/>
        <w:left w:val="none" w:sz="0" w:space="0" w:color="auto"/>
        <w:bottom w:val="none" w:sz="0" w:space="0" w:color="auto"/>
        <w:right w:val="none" w:sz="0" w:space="0" w:color="auto"/>
      </w:divBdr>
    </w:div>
    <w:div w:id="996226222">
      <w:bodyDiv w:val="1"/>
      <w:marLeft w:val="0"/>
      <w:marRight w:val="0"/>
      <w:marTop w:val="0"/>
      <w:marBottom w:val="0"/>
      <w:divBdr>
        <w:top w:val="none" w:sz="0" w:space="0" w:color="auto"/>
        <w:left w:val="none" w:sz="0" w:space="0" w:color="auto"/>
        <w:bottom w:val="none" w:sz="0" w:space="0" w:color="auto"/>
        <w:right w:val="none" w:sz="0" w:space="0" w:color="auto"/>
      </w:divBdr>
    </w:div>
    <w:div w:id="1064642139">
      <w:bodyDiv w:val="1"/>
      <w:marLeft w:val="0"/>
      <w:marRight w:val="0"/>
      <w:marTop w:val="0"/>
      <w:marBottom w:val="0"/>
      <w:divBdr>
        <w:top w:val="none" w:sz="0" w:space="0" w:color="auto"/>
        <w:left w:val="none" w:sz="0" w:space="0" w:color="auto"/>
        <w:bottom w:val="none" w:sz="0" w:space="0" w:color="auto"/>
        <w:right w:val="none" w:sz="0" w:space="0" w:color="auto"/>
      </w:divBdr>
    </w:div>
    <w:div w:id="1157650383">
      <w:bodyDiv w:val="1"/>
      <w:marLeft w:val="0"/>
      <w:marRight w:val="0"/>
      <w:marTop w:val="0"/>
      <w:marBottom w:val="0"/>
      <w:divBdr>
        <w:top w:val="none" w:sz="0" w:space="0" w:color="auto"/>
        <w:left w:val="none" w:sz="0" w:space="0" w:color="auto"/>
        <w:bottom w:val="none" w:sz="0" w:space="0" w:color="auto"/>
        <w:right w:val="none" w:sz="0" w:space="0" w:color="auto"/>
      </w:divBdr>
    </w:div>
    <w:div w:id="1243485668">
      <w:bodyDiv w:val="1"/>
      <w:marLeft w:val="0"/>
      <w:marRight w:val="0"/>
      <w:marTop w:val="0"/>
      <w:marBottom w:val="0"/>
      <w:divBdr>
        <w:top w:val="none" w:sz="0" w:space="0" w:color="auto"/>
        <w:left w:val="none" w:sz="0" w:space="0" w:color="auto"/>
        <w:bottom w:val="none" w:sz="0" w:space="0" w:color="auto"/>
        <w:right w:val="none" w:sz="0" w:space="0" w:color="auto"/>
      </w:divBdr>
      <w:divsChild>
        <w:div w:id="29107998">
          <w:marLeft w:val="0"/>
          <w:marRight w:val="0"/>
          <w:marTop w:val="0"/>
          <w:marBottom w:val="0"/>
          <w:divBdr>
            <w:top w:val="none" w:sz="0" w:space="0" w:color="auto"/>
            <w:left w:val="none" w:sz="0" w:space="0" w:color="auto"/>
            <w:bottom w:val="none" w:sz="0" w:space="0" w:color="auto"/>
            <w:right w:val="none" w:sz="0" w:space="0" w:color="auto"/>
          </w:divBdr>
        </w:div>
        <w:div w:id="111292403">
          <w:marLeft w:val="0"/>
          <w:marRight w:val="0"/>
          <w:marTop w:val="0"/>
          <w:marBottom w:val="0"/>
          <w:divBdr>
            <w:top w:val="none" w:sz="0" w:space="0" w:color="auto"/>
            <w:left w:val="none" w:sz="0" w:space="0" w:color="auto"/>
            <w:bottom w:val="none" w:sz="0" w:space="0" w:color="auto"/>
            <w:right w:val="none" w:sz="0" w:space="0" w:color="auto"/>
          </w:divBdr>
        </w:div>
        <w:div w:id="206337486">
          <w:marLeft w:val="0"/>
          <w:marRight w:val="0"/>
          <w:marTop w:val="0"/>
          <w:marBottom w:val="0"/>
          <w:divBdr>
            <w:top w:val="none" w:sz="0" w:space="0" w:color="auto"/>
            <w:left w:val="none" w:sz="0" w:space="0" w:color="auto"/>
            <w:bottom w:val="none" w:sz="0" w:space="0" w:color="auto"/>
            <w:right w:val="none" w:sz="0" w:space="0" w:color="auto"/>
          </w:divBdr>
        </w:div>
        <w:div w:id="449857874">
          <w:marLeft w:val="0"/>
          <w:marRight w:val="0"/>
          <w:marTop w:val="0"/>
          <w:marBottom w:val="0"/>
          <w:divBdr>
            <w:top w:val="none" w:sz="0" w:space="0" w:color="auto"/>
            <w:left w:val="none" w:sz="0" w:space="0" w:color="auto"/>
            <w:bottom w:val="none" w:sz="0" w:space="0" w:color="auto"/>
            <w:right w:val="none" w:sz="0" w:space="0" w:color="auto"/>
          </w:divBdr>
        </w:div>
        <w:div w:id="590702061">
          <w:marLeft w:val="0"/>
          <w:marRight w:val="0"/>
          <w:marTop w:val="0"/>
          <w:marBottom w:val="0"/>
          <w:divBdr>
            <w:top w:val="none" w:sz="0" w:space="0" w:color="auto"/>
            <w:left w:val="none" w:sz="0" w:space="0" w:color="auto"/>
            <w:bottom w:val="none" w:sz="0" w:space="0" w:color="auto"/>
            <w:right w:val="none" w:sz="0" w:space="0" w:color="auto"/>
          </w:divBdr>
        </w:div>
        <w:div w:id="719280164">
          <w:marLeft w:val="0"/>
          <w:marRight w:val="0"/>
          <w:marTop w:val="0"/>
          <w:marBottom w:val="0"/>
          <w:divBdr>
            <w:top w:val="none" w:sz="0" w:space="0" w:color="auto"/>
            <w:left w:val="none" w:sz="0" w:space="0" w:color="auto"/>
            <w:bottom w:val="none" w:sz="0" w:space="0" w:color="auto"/>
            <w:right w:val="none" w:sz="0" w:space="0" w:color="auto"/>
          </w:divBdr>
        </w:div>
        <w:div w:id="1042359844">
          <w:marLeft w:val="0"/>
          <w:marRight w:val="0"/>
          <w:marTop w:val="0"/>
          <w:marBottom w:val="0"/>
          <w:divBdr>
            <w:top w:val="none" w:sz="0" w:space="0" w:color="auto"/>
            <w:left w:val="none" w:sz="0" w:space="0" w:color="auto"/>
            <w:bottom w:val="none" w:sz="0" w:space="0" w:color="auto"/>
            <w:right w:val="none" w:sz="0" w:space="0" w:color="auto"/>
          </w:divBdr>
        </w:div>
        <w:div w:id="1204976490">
          <w:marLeft w:val="0"/>
          <w:marRight w:val="0"/>
          <w:marTop w:val="0"/>
          <w:marBottom w:val="0"/>
          <w:divBdr>
            <w:top w:val="none" w:sz="0" w:space="0" w:color="auto"/>
            <w:left w:val="none" w:sz="0" w:space="0" w:color="auto"/>
            <w:bottom w:val="none" w:sz="0" w:space="0" w:color="auto"/>
            <w:right w:val="none" w:sz="0" w:space="0" w:color="auto"/>
          </w:divBdr>
        </w:div>
        <w:div w:id="1251113030">
          <w:marLeft w:val="0"/>
          <w:marRight w:val="0"/>
          <w:marTop w:val="0"/>
          <w:marBottom w:val="0"/>
          <w:divBdr>
            <w:top w:val="none" w:sz="0" w:space="0" w:color="auto"/>
            <w:left w:val="none" w:sz="0" w:space="0" w:color="auto"/>
            <w:bottom w:val="none" w:sz="0" w:space="0" w:color="auto"/>
            <w:right w:val="none" w:sz="0" w:space="0" w:color="auto"/>
          </w:divBdr>
        </w:div>
        <w:div w:id="1273900904">
          <w:marLeft w:val="0"/>
          <w:marRight w:val="0"/>
          <w:marTop w:val="0"/>
          <w:marBottom w:val="0"/>
          <w:divBdr>
            <w:top w:val="none" w:sz="0" w:space="0" w:color="auto"/>
            <w:left w:val="none" w:sz="0" w:space="0" w:color="auto"/>
            <w:bottom w:val="none" w:sz="0" w:space="0" w:color="auto"/>
            <w:right w:val="none" w:sz="0" w:space="0" w:color="auto"/>
          </w:divBdr>
        </w:div>
        <w:div w:id="1300648895">
          <w:marLeft w:val="0"/>
          <w:marRight w:val="0"/>
          <w:marTop w:val="0"/>
          <w:marBottom w:val="0"/>
          <w:divBdr>
            <w:top w:val="none" w:sz="0" w:space="0" w:color="auto"/>
            <w:left w:val="none" w:sz="0" w:space="0" w:color="auto"/>
            <w:bottom w:val="none" w:sz="0" w:space="0" w:color="auto"/>
            <w:right w:val="none" w:sz="0" w:space="0" w:color="auto"/>
          </w:divBdr>
        </w:div>
        <w:div w:id="1346135486">
          <w:marLeft w:val="0"/>
          <w:marRight w:val="0"/>
          <w:marTop w:val="0"/>
          <w:marBottom w:val="0"/>
          <w:divBdr>
            <w:top w:val="none" w:sz="0" w:space="0" w:color="auto"/>
            <w:left w:val="none" w:sz="0" w:space="0" w:color="auto"/>
            <w:bottom w:val="none" w:sz="0" w:space="0" w:color="auto"/>
            <w:right w:val="none" w:sz="0" w:space="0" w:color="auto"/>
          </w:divBdr>
        </w:div>
        <w:div w:id="1356923958">
          <w:marLeft w:val="0"/>
          <w:marRight w:val="0"/>
          <w:marTop w:val="0"/>
          <w:marBottom w:val="0"/>
          <w:divBdr>
            <w:top w:val="none" w:sz="0" w:space="0" w:color="auto"/>
            <w:left w:val="none" w:sz="0" w:space="0" w:color="auto"/>
            <w:bottom w:val="none" w:sz="0" w:space="0" w:color="auto"/>
            <w:right w:val="none" w:sz="0" w:space="0" w:color="auto"/>
          </w:divBdr>
        </w:div>
        <w:div w:id="1504200559">
          <w:marLeft w:val="0"/>
          <w:marRight w:val="0"/>
          <w:marTop w:val="0"/>
          <w:marBottom w:val="0"/>
          <w:divBdr>
            <w:top w:val="none" w:sz="0" w:space="0" w:color="auto"/>
            <w:left w:val="none" w:sz="0" w:space="0" w:color="auto"/>
            <w:bottom w:val="none" w:sz="0" w:space="0" w:color="auto"/>
            <w:right w:val="none" w:sz="0" w:space="0" w:color="auto"/>
          </w:divBdr>
        </w:div>
        <w:div w:id="1565681318">
          <w:marLeft w:val="0"/>
          <w:marRight w:val="0"/>
          <w:marTop w:val="0"/>
          <w:marBottom w:val="0"/>
          <w:divBdr>
            <w:top w:val="none" w:sz="0" w:space="0" w:color="auto"/>
            <w:left w:val="none" w:sz="0" w:space="0" w:color="auto"/>
            <w:bottom w:val="none" w:sz="0" w:space="0" w:color="auto"/>
            <w:right w:val="none" w:sz="0" w:space="0" w:color="auto"/>
          </w:divBdr>
        </w:div>
        <w:div w:id="1607495923">
          <w:marLeft w:val="0"/>
          <w:marRight w:val="0"/>
          <w:marTop w:val="0"/>
          <w:marBottom w:val="0"/>
          <w:divBdr>
            <w:top w:val="none" w:sz="0" w:space="0" w:color="auto"/>
            <w:left w:val="none" w:sz="0" w:space="0" w:color="auto"/>
            <w:bottom w:val="none" w:sz="0" w:space="0" w:color="auto"/>
            <w:right w:val="none" w:sz="0" w:space="0" w:color="auto"/>
          </w:divBdr>
        </w:div>
        <w:div w:id="1616794285">
          <w:marLeft w:val="0"/>
          <w:marRight w:val="0"/>
          <w:marTop w:val="0"/>
          <w:marBottom w:val="0"/>
          <w:divBdr>
            <w:top w:val="none" w:sz="0" w:space="0" w:color="auto"/>
            <w:left w:val="none" w:sz="0" w:space="0" w:color="auto"/>
            <w:bottom w:val="none" w:sz="0" w:space="0" w:color="auto"/>
            <w:right w:val="none" w:sz="0" w:space="0" w:color="auto"/>
          </w:divBdr>
        </w:div>
        <w:div w:id="1727682610">
          <w:marLeft w:val="0"/>
          <w:marRight w:val="0"/>
          <w:marTop w:val="0"/>
          <w:marBottom w:val="0"/>
          <w:divBdr>
            <w:top w:val="none" w:sz="0" w:space="0" w:color="auto"/>
            <w:left w:val="none" w:sz="0" w:space="0" w:color="auto"/>
            <w:bottom w:val="none" w:sz="0" w:space="0" w:color="auto"/>
            <w:right w:val="none" w:sz="0" w:space="0" w:color="auto"/>
          </w:divBdr>
        </w:div>
        <w:div w:id="1747679786">
          <w:marLeft w:val="0"/>
          <w:marRight w:val="0"/>
          <w:marTop w:val="0"/>
          <w:marBottom w:val="0"/>
          <w:divBdr>
            <w:top w:val="none" w:sz="0" w:space="0" w:color="auto"/>
            <w:left w:val="none" w:sz="0" w:space="0" w:color="auto"/>
            <w:bottom w:val="none" w:sz="0" w:space="0" w:color="auto"/>
            <w:right w:val="none" w:sz="0" w:space="0" w:color="auto"/>
          </w:divBdr>
        </w:div>
        <w:div w:id="1770661561">
          <w:marLeft w:val="0"/>
          <w:marRight w:val="0"/>
          <w:marTop w:val="0"/>
          <w:marBottom w:val="0"/>
          <w:divBdr>
            <w:top w:val="none" w:sz="0" w:space="0" w:color="auto"/>
            <w:left w:val="none" w:sz="0" w:space="0" w:color="auto"/>
            <w:bottom w:val="none" w:sz="0" w:space="0" w:color="auto"/>
            <w:right w:val="none" w:sz="0" w:space="0" w:color="auto"/>
          </w:divBdr>
        </w:div>
        <w:div w:id="1979875265">
          <w:marLeft w:val="0"/>
          <w:marRight w:val="0"/>
          <w:marTop w:val="0"/>
          <w:marBottom w:val="0"/>
          <w:divBdr>
            <w:top w:val="none" w:sz="0" w:space="0" w:color="auto"/>
            <w:left w:val="none" w:sz="0" w:space="0" w:color="auto"/>
            <w:bottom w:val="none" w:sz="0" w:space="0" w:color="auto"/>
            <w:right w:val="none" w:sz="0" w:space="0" w:color="auto"/>
          </w:divBdr>
        </w:div>
        <w:div w:id="2090420276">
          <w:marLeft w:val="0"/>
          <w:marRight w:val="0"/>
          <w:marTop w:val="0"/>
          <w:marBottom w:val="0"/>
          <w:divBdr>
            <w:top w:val="none" w:sz="0" w:space="0" w:color="auto"/>
            <w:left w:val="none" w:sz="0" w:space="0" w:color="auto"/>
            <w:bottom w:val="none" w:sz="0" w:space="0" w:color="auto"/>
            <w:right w:val="none" w:sz="0" w:space="0" w:color="auto"/>
          </w:divBdr>
        </w:div>
        <w:div w:id="2098167105">
          <w:marLeft w:val="0"/>
          <w:marRight w:val="0"/>
          <w:marTop w:val="0"/>
          <w:marBottom w:val="0"/>
          <w:divBdr>
            <w:top w:val="none" w:sz="0" w:space="0" w:color="auto"/>
            <w:left w:val="none" w:sz="0" w:space="0" w:color="auto"/>
            <w:bottom w:val="none" w:sz="0" w:space="0" w:color="auto"/>
            <w:right w:val="none" w:sz="0" w:space="0" w:color="auto"/>
          </w:divBdr>
        </w:div>
      </w:divsChild>
    </w:div>
    <w:div w:id="1299606285">
      <w:bodyDiv w:val="1"/>
      <w:marLeft w:val="0"/>
      <w:marRight w:val="0"/>
      <w:marTop w:val="0"/>
      <w:marBottom w:val="0"/>
      <w:divBdr>
        <w:top w:val="none" w:sz="0" w:space="0" w:color="auto"/>
        <w:left w:val="none" w:sz="0" w:space="0" w:color="auto"/>
        <w:bottom w:val="none" w:sz="0" w:space="0" w:color="auto"/>
        <w:right w:val="none" w:sz="0" w:space="0" w:color="auto"/>
      </w:divBdr>
    </w:div>
    <w:div w:id="1451582040">
      <w:bodyDiv w:val="1"/>
      <w:marLeft w:val="0"/>
      <w:marRight w:val="0"/>
      <w:marTop w:val="0"/>
      <w:marBottom w:val="0"/>
      <w:divBdr>
        <w:top w:val="none" w:sz="0" w:space="0" w:color="auto"/>
        <w:left w:val="none" w:sz="0" w:space="0" w:color="auto"/>
        <w:bottom w:val="none" w:sz="0" w:space="0" w:color="auto"/>
        <w:right w:val="none" w:sz="0" w:space="0" w:color="auto"/>
      </w:divBdr>
    </w:div>
    <w:div w:id="1506549203">
      <w:bodyDiv w:val="1"/>
      <w:marLeft w:val="0"/>
      <w:marRight w:val="0"/>
      <w:marTop w:val="0"/>
      <w:marBottom w:val="0"/>
      <w:divBdr>
        <w:top w:val="none" w:sz="0" w:space="0" w:color="auto"/>
        <w:left w:val="none" w:sz="0" w:space="0" w:color="auto"/>
        <w:bottom w:val="none" w:sz="0" w:space="0" w:color="auto"/>
        <w:right w:val="none" w:sz="0" w:space="0" w:color="auto"/>
      </w:divBdr>
    </w:div>
    <w:div w:id="1529635889">
      <w:bodyDiv w:val="1"/>
      <w:marLeft w:val="0"/>
      <w:marRight w:val="0"/>
      <w:marTop w:val="0"/>
      <w:marBottom w:val="0"/>
      <w:divBdr>
        <w:top w:val="none" w:sz="0" w:space="0" w:color="auto"/>
        <w:left w:val="none" w:sz="0" w:space="0" w:color="auto"/>
        <w:bottom w:val="none" w:sz="0" w:space="0" w:color="auto"/>
        <w:right w:val="none" w:sz="0" w:space="0" w:color="auto"/>
      </w:divBdr>
    </w:div>
    <w:div w:id="1740439788">
      <w:bodyDiv w:val="1"/>
      <w:marLeft w:val="0"/>
      <w:marRight w:val="0"/>
      <w:marTop w:val="0"/>
      <w:marBottom w:val="0"/>
      <w:divBdr>
        <w:top w:val="none" w:sz="0" w:space="0" w:color="auto"/>
        <w:left w:val="none" w:sz="0" w:space="0" w:color="auto"/>
        <w:bottom w:val="none" w:sz="0" w:space="0" w:color="auto"/>
        <w:right w:val="none" w:sz="0" w:space="0" w:color="auto"/>
      </w:divBdr>
    </w:div>
    <w:div w:id="1782607466">
      <w:bodyDiv w:val="1"/>
      <w:marLeft w:val="0"/>
      <w:marRight w:val="0"/>
      <w:marTop w:val="0"/>
      <w:marBottom w:val="0"/>
      <w:divBdr>
        <w:top w:val="none" w:sz="0" w:space="0" w:color="auto"/>
        <w:left w:val="none" w:sz="0" w:space="0" w:color="auto"/>
        <w:bottom w:val="none" w:sz="0" w:space="0" w:color="auto"/>
        <w:right w:val="none" w:sz="0" w:space="0" w:color="auto"/>
      </w:divBdr>
    </w:div>
    <w:div w:id="1794471990">
      <w:bodyDiv w:val="1"/>
      <w:marLeft w:val="0"/>
      <w:marRight w:val="0"/>
      <w:marTop w:val="0"/>
      <w:marBottom w:val="0"/>
      <w:divBdr>
        <w:top w:val="none" w:sz="0" w:space="0" w:color="auto"/>
        <w:left w:val="none" w:sz="0" w:space="0" w:color="auto"/>
        <w:bottom w:val="none" w:sz="0" w:space="0" w:color="auto"/>
        <w:right w:val="none" w:sz="0" w:space="0" w:color="auto"/>
      </w:divBdr>
      <w:divsChild>
        <w:div w:id="30616462">
          <w:marLeft w:val="0"/>
          <w:marRight w:val="0"/>
          <w:marTop w:val="0"/>
          <w:marBottom w:val="0"/>
          <w:divBdr>
            <w:top w:val="none" w:sz="0" w:space="0" w:color="auto"/>
            <w:left w:val="none" w:sz="0" w:space="0" w:color="auto"/>
            <w:bottom w:val="none" w:sz="0" w:space="0" w:color="auto"/>
            <w:right w:val="none" w:sz="0" w:space="0" w:color="auto"/>
          </w:divBdr>
        </w:div>
        <w:div w:id="40247505">
          <w:marLeft w:val="0"/>
          <w:marRight w:val="0"/>
          <w:marTop w:val="0"/>
          <w:marBottom w:val="0"/>
          <w:divBdr>
            <w:top w:val="none" w:sz="0" w:space="0" w:color="auto"/>
            <w:left w:val="none" w:sz="0" w:space="0" w:color="auto"/>
            <w:bottom w:val="none" w:sz="0" w:space="0" w:color="auto"/>
            <w:right w:val="none" w:sz="0" w:space="0" w:color="auto"/>
          </w:divBdr>
        </w:div>
        <w:div w:id="75637589">
          <w:marLeft w:val="0"/>
          <w:marRight w:val="0"/>
          <w:marTop w:val="0"/>
          <w:marBottom w:val="0"/>
          <w:divBdr>
            <w:top w:val="none" w:sz="0" w:space="0" w:color="auto"/>
            <w:left w:val="none" w:sz="0" w:space="0" w:color="auto"/>
            <w:bottom w:val="none" w:sz="0" w:space="0" w:color="auto"/>
            <w:right w:val="none" w:sz="0" w:space="0" w:color="auto"/>
          </w:divBdr>
        </w:div>
        <w:div w:id="105389103">
          <w:marLeft w:val="0"/>
          <w:marRight w:val="0"/>
          <w:marTop w:val="0"/>
          <w:marBottom w:val="0"/>
          <w:divBdr>
            <w:top w:val="none" w:sz="0" w:space="0" w:color="auto"/>
            <w:left w:val="none" w:sz="0" w:space="0" w:color="auto"/>
            <w:bottom w:val="none" w:sz="0" w:space="0" w:color="auto"/>
            <w:right w:val="none" w:sz="0" w:space="0" w:color="auto"/>
          </w:divBdr>
        </w:div>
        <w:div w:id="133497795">
          <w:marLeft w:val="0"/>
          <w:marRight w:val="0"/>
          <w:marTop w:val="0"/>
          <w:marBottom w:val="0"/>
          <w:divBdr>
            <w:top w:val="none" w:sz="0" w:space="0" w:color="auto"/>
            <w:left w:val="none" w:sz="0" w:space="0" w:color="auto"/>
            <w:bottom w:val="none" w:sz="0" w:space="0" w:color="auto"/>
            <w:right w:val="none" w:sz="0" w:space="0" w:color="auto"/>
          </w:divBdr>
        </w:div>
        <w:div w:id="214892686">
          <w:marLeft w:val="0"/>
          <w:marRight w:val="0"/>
          <w:marTop w:val="0"/>
          <w:marBottom w:val="0"/>
          <w:divBdr>
            <w:top w:val="none" w:sz="0" w:space="0" w:color="auto"/>
            <w:left w:val="none" w:sz="0" w:space="0" w:color="auto"/>
            <w:bottom w:val="none" w:sz="0" w:space="0" w:color="auto"/>
            <w:right w:val="none" w:sz="0" w:space="0" w:color="auto"/>
          </w:divBdr>
        </w:div>
        <w:div w:id="313027838">
          <w:marLeft w:val="0"/>
          <w:marRight w:val="0"/>
          <w:marTop w:val="0"/>
          <w:marBottom w:val="0"/>
          <w:divBdr>
            <w:top w:val="none" w:sz="0" w:space="0" w:color="auto"/>
            <w:left w:val="none" w:sz="0" w:space="0" w:color="auto"/>
            <w:bottom w:val="none" w:sz="0" w:space="0" w:color="auto"/>
            <w:right w:val="none" w:sz="0" w:space="0" w:color="auto"/>
          </w:divBdr>
        </w:div>
        <w:div w:id="717628946">
          <w:marLeft w:val="0"/>
          <w:marRight w:val="0"/>
          <w:marTop w:val="0"/>
          <w:marBottom w:val="0"/>
          <w:divBdr>
            <w:top w:val="none" w:sz="0" w:space="0" w:color="auto"/>
            <w:left w:val="none" w:sz="0" w:space="0" w:color="auto"/>
            <w:bottom w:val="none" w:sz="0" w:space="0" w:color="auto"/>
            <w:right w:val="none" w:sz="0" w:space="0" w:color="auto"/>
          </w:divBdr>
        </w:div>
        <w:div w:id="786509986">
          <w:marLeft w:val="0"/>
          <w:marRight w:val="0"/>
          <w:marTop w:val="0"/>
          <w:marBottom w:val="0"/>
          <w:divBdr>
            <w:top w:val="none" w:sz="0" w:space="0" w:color="auto"/>
            <w:left w:val="none" w:sz="0" w:space="0" w:color="auto"/>
            <w:bottom w:val="none" w:sz="0" w:space="0" w:color="auto"/>
            <w:right w:val="none" w:sz="0" w:space="0" w:color="auto"/>
          </w:divBdr>
        </w:div>
        <w:div w:id="852378704">
          <w:marLeft w:val="0"/>
          <w:marRight w:val="0"/>
          <w:marTop w:val="0"/>
          <w:marBottom w:val="0"/>
          <w:divBdr>
            <w:top w:val="none" w:sz="0" w:space="0" w:color="auto"/>
            <w:left w:val="none" w:sz="0" w:space="0" w:color="auto"/>
            <w:bottom w:val="none" w:sz="0" w:space="0" w:color="auto"/>
            <w:right w:val="none" w:sz="0" w:space="0" w:color="auto"/>
          </w:divBdr>
        </w:div>
        <w:div w:id="854728777">
          <w:marLeft w:val="0"/>
          <w:marRight w:val="0"/>
          <w:marTop w:val="0"/>
          <w:marBottom w:val="0"/>
          <w:divBdr>
            <w:top w:val="none" w:sz="0" w:space="0" w:color="auto"/>
            <w:left w:val="none" w:sz="0" w:space="0" w:color="auto"/>
            <w:bottom w:val="none" w:sz="0" w:space="0" w:color="auto"/>
            <w:right w:val="none" w:sz="0" w:space="0" w:color="auto"/>
          </w:divBdr>
        </w:div>
        <w:div w:id="995374355">
          <w:marLeft w:val="0"/>
          <w:marRight w:val="0"/>
          <w:marTop w:val="0"/>
          <w:marBottom w:val="0"/>
          <w:divBdr>
            <w:top w:val="none" w:sz="0" w:space="0" w:color="auto"/>
            <w:left w:val="none" w:sz="0" w:space="0" w:color="auto"/>
            <w:bottom w:val="none" w:sz="0" w:space="0" w:color="auto"/>
            <w:right w:val="none" w:sz="0" w:space="0" w:color="auto"/>
          </w:divBdr>
        </w:div>
        <w:div w:id="1017928250">
          <w:marLeft w:val="0"/>
          <w:marRight w:val="0"/>
          <w:marTop w:val="0"/>
          <w:marBottom w:val="0"/>
          <w:divBdr>
            <w:top w:val="none" w:sz="0" w:space="0" w:color="auto"/>
            <w:left w:val="none" w:sz="0" w:space="0" w:color="auto"/>
            <w:bottom w:val="none" w:sz="0" w:space="0" w:color="auto"/>
            <w:right w:val="none" w:sz="0" w:space="0" w:color="auto"/>
          </w:divBdr>
        </w:div>
        <w:div w:id="1220170273">
          <w:marLeft w:val="0"/>
          <w:marRight w:val="0"/>
          <w:marTop w:val="0"/>
          <w:marBottom w:val="0"/>
          <w:divBdr>
            <w:top w:val="none" w:sz="0" w:space="0" w:color="auto"/>
            <w:left w:val="none" w:sz="0" w:space="0" w:color="auto"/>
            <w:bottom w:val="none" w:sz="0" w:space="0" w:color="auto"/>
            <w:right w:val="none" w:sz="0" w:space="0" w:color="auto"/>
          </w:divBdr>
        </w:div>
        <w:div w:id="1229998937">
          <w:marLeft w:val="0"/>
          <w:marRight w:val="0"/>
          <w:marTop w:val="0"/>
          <w:marBottom w:val="0"/>
          <w:divBdr>
            <w:top w:val="none" w:sz="0" w:space="0" w:color="auto"/>
            <w:left w:val="none" w:sz="0" w:space="0" w:color="auto"/>
            <w:bottom w:val="none" w:sz="0" w:space="0" w:color="auto"/>
            <w:right w:val="none" w:sz="0" w:space="0" w:color="auto"/>
          </w:divBdr>
        </w:div>
        <w:div w:id="1267730257">
          <w:marLeft w:val="0"/>
          <w:marRight w:val="0"/>
          <w:marTop w:val="0"/>
          <w:marBottom w:val="0"/>
          <w:divBdr>
            <w:top w:val="none" w:sz="0" w:space="0" w:color="auto"/>
            <w:left w:val="none" w:sz="0" w:space="0" w:color="auto"/>
            <w:bottom w:val="none" w:sz="0" w:space="0" w:color="auto"/>
            <w:right w:val="none" w:sz="0" w:space="0" w:color="auto"/>
          </w:divBdr>
        </w:div>
        <w:div w:id="1284993726">
          <w:marLeft w:val="0"/>
          <w:marRight w:val="0"/>
          <w:marTop w:val="0"/>
          <w:marBottom w:val="0"/>
          <w:divBdr>
            <w:top w:val="none" w:sz="0" w:space="0" w:color="auto"/>
            <w:left w:val="none" w:sz="0" w:space="0" w:color="auto"/>
            <w:bottom w:val="none" w:sz="0" w:space="0" w:color="auto"/>
            <w:right w:val="none" w:sz="0" w:space="0" w:color="auto"/>
          </w:divBdr>
        </w:div>
        <w:div w:id="1293906689">
          <w:marLeft w:val="0"/>
          <w:marRight w:val="0"/>
          <w:marTop w:val="0"/>
          <w:marBottom w:val="0"/>
          <w:divBdr>
            <w:top w:val="none" w:sz="0" w:space="0" w:color="auto"/>
            <w:left w:val="none" w:sz="0" w:space="0" w:color="auto"/>
            <w:bottom w:val="none" w:sz="0" w:space="0" w:color="auto"/>
            <w:right w:val="none" w:sz="0" w:space="0" w:color="auto"/>
          </w:divBdr>
        </w:div>
        <w:div w:id="1363282759">
          <w:marLeft w:val="0"/>
          <w:marRight w:val="0"/>
          <w:marTop w:val="0"/>
          <w:marBottom w:val="0"/>
          <w:divBdr>
            <w:top w:val="none" w:sz="0" w:space="0" w:color="auto"/>
            <w:left w:val="none" w:sz="0" w:space="0" w:color="auto"/>
            <w:bottom w:val="none" w:sz="0" w:space="0" w:color="auto"/>
            <w:right w:val="none" w:sz="0" w:space="0" w:color="auto"/>
          </w:divBdr>
        </w:div>
        <w:div w:id="1374236681">
          <w:marLeft w:val="0"/>
          <w:marRight w:val="0"/>
          <w:marTop w:val="0"/>
          <w:marBottom w:val="0"/>
          <w:divBdr>
            <w:top w:val="none" w:sz="0" w:space="0" w:color="auto"/>
            <w:left w:val="none" w:sz="0" w:space="0" w:color="auto"/>
            <w:bottom w:val="none" w:sz="0" w:space="0" w:color="auto"/>
            <w:right w:val="none" w:sz="0" w:space="0" w:color="auto"/>
          </w:divBdr>
        </w:div>
        <w:div w:id="1662612032">
          <w:marLeft w:val="0"/>
          <w:marRight w:val="0"/>
          <w:marTop w:val="0"/>
          <w:marBottom w:val="0"/>
          <w:divBdr>
            <w:top w:val="none" w:sz="0" w:space="0" w:color="auto"/>
            <w:left w:val="none" w:sz="0" w:space="0" w:color="auto"/>
            <w:bottom w:val="none" w:sz="0" w:space="0" w:color="auto"/>
            <w:right w:val="none" w:sz="0" w:space="0" w:color="auto"/>
          </w:divBdr>
        </w:div>
        <w:div w:id="1781753146">
          <w:marLeft w:val="0"/>
          <w:marRight w:val="0"/>
          <w:marTop w:val="0"/>
          <w:marBottom w:val="0"/>
          <w:divBdr>
            <w:top w:val="none" w:sz="0" w:space="0" w:color="auto"/>
            <w:left w:val="none" w:sz="0" w:space="0" w:color="auto"/>
            <w:bottom w:val="none" w:sz="0" w:space="0" w:color="auto"/>
            <w:right w:val="none" w:sz="0" w:space="0" w:color="auto"/>
          </w:divBdr>
        </w:div>
        <w:div w:id="1983806641">
          <w:marLeft w:val="0"/>
          <w:marRight w:val="0"/>
          <w:marTop w:val="0"/>
          <w:marBottom w:val="0"/>
          <w:divBdr>
            <w:top w:val="none" w:sz="0" w:space="0" w:color="auto"/>
            <w:left w:val="none" w:sz="0" w:space="0" w:color="auto"/>
            <w:bottom w:val="none" w:sz="0" w:space="0" w:color="auto"/>
            <w:right w:val="none" w:sz="0" w:space="0" w:color="auto"/>
          </w:divBdr>
        </w:div>
      </w:divsChild>
    </w:div>
    <w:div w:id="1857232972">
      <w:bodyDiv w:val="1"/>
      <w:marLeft w:val="0"/>
      <w:marRight w:val="0"/>
      <w:marTop w:val="0"/>
      <w:marBottom w:val="0"/>
      <w:divBdr>
        <w:top w:val="none" w:sz="0" w:space="0" w:color="auto"/>
        <w:left w:val="none" w:sz="0" w:space="0" w:color="auto"/>
        <w:bottom w:val="none" w:sz="0" w:space="0" w:color="auto"/>
        <w:right w:val="none" w:sz="0" w:space="0" w:color="auto"/>
      </w:divBdr>
    </w:div>
    <w:div w:id="1871333753">
      <w:bodyDiv w:val="1"/>
      <w:marLeft w:val="0"/>
      <w:marRight w:val="0"/>
      <w:marTop w:val="0"/>
      <w:marBottom w:val="0"/>
      <w:divBdr>
        <w:top w:val="none" w:sz="0" w:space="0" w:color="auto"/>
        <w:left w:val="none" w:sz="0" w:space="0" w:color="auto"/>
        <w:bottom w:val="none" w:sz="0" w:space="0" w:color="auto"/>
        <w:right w:val="none" w:sz="0" w:space="0" w:color="auto"/>
      </w:divBdr>
    </w:div>
    <w:div w:id="1918435584">
      <w:bodyDiv w:val="1"/>
      <w:marLeft w:val="0"/>
      <w:marRight w:val="0"/>
      <w:marTop w:val="0"/>
      <w:marBottom w:val="0"/>
      <w:divBdr>
        <w:top w:val="none" w:sz="0" w:space="0" w:color="auto"/>
        <w:left w:val="none" w:sz="0" w:space="0" w:color="auto"/>
        <w:bottom w:val="none" w:sz="0" w:space="0" w:color="auto"/>
        <w:right w:val="none" w:sz="0" w:space="0" w:color="auto"/>
      </w:divBdr>
    </w:div>
    <w:div w:id="1959098298">
      <w:bodyDiv w:val="1"/>
      <w:marLeft w:val="0"/>
      <w:marRight w:val="0"/>
      <w:marTop w:val="0"/>
      <w:marBottom w:val="0"/>
      <w:divBdr>
        <w:top w:val="none" w:sz="0" w:space="0" w:color="auto"/>
        <w:left w:val="none" w:sz="0" w:space="0" w:color="auto"/>
        <w:bottom w:val="none" w:sz="0" w:space="0" w:color="auto"/>
        <w:right w:val="none" w:sz="0" w:space="0" w:color="auto"/>
      </w:divBdr>
    </w:div>
    <w:div w:id="1998219036">
      <w:bodyDiv w:val="1"/>
      <w:marLeft w:val="0"/>
      <w:marRight w:val="0"/>
      <w:marTop w:val="0"/>
      <w:marBottom w:val="0"/>
      <w:divBdr>
        <w:top w:val="none" w:sz="0" w:space="0" w:color="auto"/>
        <w:left w:val="none" w:sz="0" w:space="0" w:color="auto"/>
        <w:bottom w:val="none" w:sz="0" w:space="0" w:color="auto"/>
        <w:right w:val="none" w:sz="0" w:space="0" w:color="auto"/>
      </w:divBdr>
    </w:div>
    <w:div w:id="214546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legal.ee/?id=391621979" TargetMode="External"/><Relationship Id="rId2" Type="http://schemas.openxmlformats.org/officeDocument/2006/relationships/hyperlink" Target="https://www.justdigi.ee/sites/default/files/documents/2025-06/Halduskoormuse%20tasakaalustamise%20juhis.pdf" TargetMode="External"/><Relationship Id="rId1" Type="http://schemas.openxmlformats.org/officeDocument/2006/relationships/hyperlink" Target="https://www.justdigi.ee/sites/default/files/documents/2022-10/Eeln%c3%b5u%20ja%20seletuskirja%20vormistamise%20juhend.pdf" TargetMode="External"/><Relationship Id="rId4" Type="http://schemas.openxmlformats.org/officeDocument/2006/relationships/hyperlink" Target="https://legal.ee/?id=278927950"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ene.kivineem@ti.ee"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mailto:kaddi.tammiku@mk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irit.kuusemaa@ti.ee"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maria-helena.rahumets@mkm.ee" TargetMode="External"/><Relationship Id="rId20" Type="http://schemas.openxmlformats.org/officeDocument/2006/relationships/hyperlink" Target="mailto:ragnar.kass@mkm.e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eegovg01.sharepoint.com/sites/TSTK_MKM/DOKUMENDID/2%20T&#214;&#214;SUHTED/Individuaalsed%20t&#246;&#246;suhted/TvLS%20(Maria-Helena)/TvLS%20TI%20EN%202024/Eeln&#245;u%20t&#246;&#246;versioon%2009.2025/3-2-1-41-15"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ohann.maevere@mkm.ee" TargetMode="External"/><Relationship Id="rId23" Type="http://schemas.openxmlformats.org/officeDocument/2006/relationships/hyperlink" Target="https://www.riigikohus.ee/et/lahendid?asjaNr=3-2-1-67-14"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ingel.kadarik@mkm.ee"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kohus.ee/et/lahendid?asjaNr=3-2-1-21-14" TargetMode="External"/><Relationship Id="rId27" Type="http://schemas.openxmlformats.org/officeDocument/2006/relationships/image" Target="media/image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kohus.ee/et/lahendid?asjaNr=3-2-1-135-13" TargetMode="External"/><Relationship Id="rId18" Type="http://schemas.openxmlformats.org/officeDocument/2006/relationships/hyperlink" Target="https://www.riigikohus.ee/et/lahendid?asjaNr=3-2-1-5-13" TargetMode="External"/><Relationship Id="rId26" Type="http://schemas.openxmlformats.org/officeDocument/2006/relationships/hyperlink" Target="https://www.ti.ee/asutus-uudised-ja-kontaktid/kontakt/statistika" TargetMode="External"/><Relationship Id="rId3" Type="http://schemas.openxmlformats.org/officeDocument/2006/relationships/hyperlink" Target="https://www.riigiteataja.ee/akt/106072023098?leiaKehtiv" TargetMode="External"/><Relationship Id="rId21" Type="http://schemas.openxmlformats.org/officeDocument/2006/relationships/hyperlink" Target="https://stat.ee/et/avasta-statistikat/valdkonnad/tooelu/palk-ja-toojoukulu/keskmine-brutokuupalk" TargetMode="External"/><Relationship Id="rId34" Type="http://schemas.openxmlformats.org/officeDocument/2006/relationships/hyperlink" Target="https://aastaraamat.riigikohus.ee/kohtunikkond-2025-aasta-alguses/" TargetMode="External"/><Relationship Id="rId7" Type="http://schemas.openxmlformats.org/officeDocument/2006/relationships/hyperlink" Target="https://www.digar.ee/viewer/et/nlib-digar:290371/261476/page/1" TargetMode="External"/><Relationship Id="rId12" Type="http://schemas.openxmlformats.org/officeDocument/2006/relationships/hyperlink" Target="https://www.riigikohus.ee/et/lahendid?asjaNr=3-2-1-60-03" TargetMode="External"/><Relationship Id="rId17" Type="http://schemas.openxmlformats.org/officeDocument/2006/relationships/hyperlink" Target="https://www.riigikohus.ee/et/lahendid?asjaNr=3-2-1-145-11" TargetMode="External"/><Relationship Id="rId25" Type="http://schemas.openxmlformats.org/officeDocument/2006/relationships/hyperlink" Target="https://www.justdigi.ee/sites/default/files/documents/2023-08/T%C3%B6%C3%B6vaidluste%20lahendamise%20anal%C3%BC%C3%BCs.pdf" TargetMode="External"/><Relationship Id="rId33" Type="http://schemas.openxmlformats.org/officeDocument/2006/relationships/hyperlink" Target="https://www.justdigi.ee/sites/default/files/documents/2023-08/T%C3%B6%C3%B6vaidluste%20lahendamise%20anal%C3%BC%C3%BCs.pdf" TargetMode="External"/><Relationship Id="rId2" Type="http://schemas.openxmlformats.org/officeDocument/2006/relationships/hyperlink" Target="https://www.riigiteataja.ee/akt/121062024006?leiaKehtiv" TargetMode="External"/><Relationship Id="rId16" Type="http://schemas.openxmlformats.org/officeDocument/2006/relationships/hyperlink" Target="https://www.riigikohus.ee/et/lahendid?asjaNr=3-2-1-94-12" TargetMode="External"/><Relationship Id="rId20" Type="http://schemas.openxmlformats.org/officeDocument/2006/relationships/hyperlink" Target="https://www.riigikohus.ee/et/lahendid?asjaNr=3-2-1-145-11" TargetMode="External"/><Relationship Id="rId29" Type="http://schemas.openxmlformats.org/officeDocument/2006/relationships/hyperlink" Target="https://www.ti.ee/asutus-uudised-ja-kontaktid/kontakt/statistika" TargetMode="External"/><Relationship Id="rId1" Type="http://schemas.openxmlformats.org/officeDocument/2006/relationships/hyperlink" Target="https://www.riigiteataja.ee/akt/124112020006?leiaKehtiv" TargetMode="External"/><Relationship Id="rId6" Type="http://schemas.openxmlformats.org/officeDocument/2006/relationships/hyperlink" Target="https://www.riigikogu.ee/tegevus/eelnoud/eelnou/ac1b920f-a163-438d-aaeb-2e895f660506/" TargetMode="External"/><Relationship Id="rId11" Type="http://schemas.openxmlformats.org/officeDocument/2006/relationships/hyperlink" Target="https://www.riigiteataja.ee/kohtulahendid/detailid.html?id=318439986" TargetMode="External"/><Relationship Id="rId24" Type="http://schemas.openxmlformats.org/officeDocument/2006/relationships/hyperlink" Target="http://eur-lex.europa.eu/legal-content/ET/TXT/?uri=CELEX%3A12012P%2FTXT" TargetMode="External"/><Relationship Id="rId32" Type="http://schemas.openxmlformats.org/officeDocument/2006/relationships/hyperlink" Target="https://uuringud.oska.kutsekoda.ee/uuringud/v%C3%A4list%C3%B6%C3%B6j%C3%B5ud" TargetMode="External"/><Relationship Id="rId5" Type="http://schemas.openxmlformats.org/officeDocument/2006/relationships/hyperlink" Target="https://www.riigikogu.ee/tegevus/eelnoud/eelnou/c208055b-269b-413e-a754-6021d34abfb1/" TargetMode="External"/><Relationship Id="rId15" Type="http://schemas.openxmlformats.org/officeDocument/2006/relationships/hyperlink" Target="https://www.riigikohus.ee/et/lahendid?asjaNr=3-2-1-20-16" TargetMode="External"/><Relationship Id="rId23" Type="http://schemas.openxmlformats.org/officeDocument/2006/relationships/hyperlink" Target="https://www.riigikohus.ee/et/lahendid?asjaNr=3-2-1-112-16" TargetMode="External"/><Relationship Id="rId28" Type="http://schemas.openxmlformats.org/officeDocument/2006/relationships/hyperlink" Target="https://app.powerbi.com/view?r=eyJrIjoiZTkxMDE4NTQtMWY0Ny00NTdkLTg0YTYtMzhkYzQ3ZGNhZThiIiwidCI6IjRmYjQ2MmUyLWE2MzktNGJlNC1iM2U1LTM2ZWM1MTg0M2M5MSIsImMiOjl9" TargetMode="External"/><Relationship Id="rId36" Type="http://schemas.openxmlformats.org/officeDocument/2006/relationships/hyperlink" Target="https://aastaraamat.riigikohus.ee/maa-haldus-ja-ringkonnakohtute-2024-aasta-menetlusstatistika-tookoormusmetoodika-pohimotete-alusel/" TargetMode="External"/><Relationship Id="rId10" Type="http://schemas.openxmlformats.org/officeDocument/2006/relationships/hyperlink" Target="https://www.riigiteataja.ee/kohtulahendid/detailid.html?id=269511155" TargetMode="External"/><Relationship Id="rId19" Type="http://schemas.openxmlformats.org/officeDocument/2006/relationships/hyperlink" Target="https://www.riigiteataja.ee/akt/106072023074?leiaKehtiv" TargetMode="External"/><Relationship Id="rId31" Type="http://schemas.openxmlformats.org/officeDocument/2006/relationships/hyperlink" Target="https://uuringud.oska.kutsekoda.ee/uuringud/v%C3%A4list%C3%B6%C3%B6j%C3%B5ud" TargetMode="External"/><Relationship Id="rId4" Type="http://schemas.openxmlformats.org/officeDocument/2006/relationships/hyperlink" Target="https://www.riigiteataja.ee/akt/123122022025?leiaKehtiv" TargetMode="External"/><Relationship Id="rId9" Type="http://schemas.openxmlformats.org/officeDocument/2006/relationships/hyperlink" Target="https://ti.ee/sites/default/files/documents/2024-04/TI%20aastaraamat%202024%20EST.pdf" TargetMode="External"/><Relationship Id="rId14" Type="http://schemas.openxmlformats.org/officeDocument/2006/relationships/hyperlink" Target="https://www.riigikohus.ee/et/lahendid?asjaNr=3-2-1-57-11" TargetMode="External"/><Relationship Id="rId22" Type="http://schemas.openxmlformats.org/officeDocument/2006/relationships/hyperlink" Target="https://www.riigikohus.ee/et/lahendid?asjaNr=3-2-1-34-17" TargetMode="External"/><Relationship Id="rId27" Type="http://schemas.openxmlformats.org/officeDocument/2006/relationships/hyperlink" Target="https://app.powerbi.com/view?r=eyJrIjoiZTkxMDE4NTQtMWY0Ny00NTdkLTg0YTYtMzhkYzQ3ZGNhZThiIiwidCI6IjRmYjQ2MmUyLWE2MzktNGJlNC1iM2U1LTM2ZWM1MTg0M2M5MSIsImMiOjl9" TargetMode="External"/><Relationship Id="rId30" Type="http://schemas.openxmlformats.org/officeDocument/2006/relationships/hyperlink" Target="https://app.powerbi.com/view?r=eyJrIjoiZTkxMDE4NTQtMWY0Ny00NTdkLTg0YTYtMzhkYzQ3ZGNhZThiIiwidCI6IjRmYjQ2MmUyLWE2MzktNGJlNC1iM2U1LTM2ZWM1MTg0M2M5MSIsImMiOjl9" TargetMode="External"/><Relationship Id="rId35" Type="http://schemas.openxmlformats.org/officeDocument/2006/relationships/hyperlink" Target="https://www.justdigi.ee/sites/default/files/documents/2023-08/T%C3%B6%C3%B6vaidluste%20lahendamise%20anal%C3%BC%C3%BCs.pdf" TargetMode="External"/><Relationship Id="rId8" Type="http://schemas.openxmlformats.org/officeDocument/2006/relationships/hyperlink" Target="https://www.juridica.ee/article.php?uri=2011_5_kohtu_selgitamiskohustus_hagimenetluse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Props1.xml><?xml version="1.0" encoding="utf-8"?>
<ds:datastoreItem xmlns:ds="http://schemas.openxmlformats.org/officeDocument/2006/customXml" ds:itemID="{D4EA496A-CFF7-48EC-8504-AA20085C9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50381F-95C5-4B04-BD92-01CF36E2280E}">
  <ds:schemaRefs>
    <ds:schemaRef ds:uri="http://schemas.openxmlformats.org/officeDocument/2006/bibliography"/>
  </ds:schemaRefs>
</ds:datastoreItem>
</file>

<file path=customXml/itemProps3.xml><?xml version="1.0" encoding="utf-8"?>
<ds:datastoreItem xmlns:ds="http://schemas.openxmlformats.org/officeDocument/2006/customXml" ds:itemID="{B2294BCB-3A77-430B-A2E5-B93C88CBABDD}">
  <ds:schemaRefs>
    <ds:schemaRef ds:uri="http://schemas.microsoft.com/sharepoint/v3/contenttype/forms"/>
  </ds:schemaRefs>
</ds:datastoreItem>
</file>

<file path=customXml/itemProps4.xml><?xml version="1.0" encoding="utf-8"?>
<ds:datastoreItem xmlns:ds="http://schemas.openxmlformats.org/officeDocument/2006/customXml" ds:itemID="{7BFA33EA-BC21-40ED-B1CF-2A08D403971C}">
  <ds:schemaRef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 ds:uri="c8ae1d7c-2bd3-44b1-9ec8-2a84712b19ec"/>
    <ds:schemaRef ds:uri="http://purl.org/dc/terms/"/>
    <ds:schemaRef ds:uri="http://purl.org/dc/elements/1.1/"/>
    <ds:schemaRef ds:uri="http://schemas.microsoft.com/office/infopath/2007/PartnerControls"/>
    <ds:schemaRef ds:uri="e293f50e-b80d-400a-80a1-6226c80ebbb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27370</Words>
  <Characters>158748</Characters>
  <Application>Microsoft Office Word</Application>
  <DocSecurity>0</DocSecurity>
  <Lines>1322</Lines>
  <Paragraphs>371</Paragraphs>
  <ScaleCrop>false</ScaleCrop>
  <Company/>
  <LinksUpToDate>false</LinksUpToDate>
  <CharactersWithSpaces>185747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kairit.kuusemaa@ti.ee</dc:creator>
  <cp:keywords/>
  <dc:description/>
  <cp:lastModifiedBy>Maarja-Liis Lall - JUSTDIGI</cp:lastModifiedBy>
  <cp:revision>59</cp:revision>
  <dcterms:created xsi:type="dcterms:W3CDTF">2025-10-16T04:55:00Z</dcterms:created>
  <dcterms:modified xsi:type="dcterms:W3CDTF">2025-11-14T12:21:00Z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MSIP_Label_defa4170-0d19-0005-0004-bc88714345d2_Enabled">
    <vt:lpwstr>true</vt:lpwstr>
  </property>
  <property fmtid="{D5CDD505-2E9C-101B-9397-08002B2CF9AE}" pid="5" name="MSIP_Label_defa4170-0d19-0005-0004-bc88714345d2_SetDate">
    <vt:lpwstr>2024-09-05T14:53:06Z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6acf4e09-4506-41ac-94df-4d0cbc4d6249</vt:lpwstr>
  </property>
  <property fmtid="{D5CDD505-2E9C-101B-9397-08002B2CF9AE}" pid="10" name="MSIP_Label_defa4170-0d19-0005-0004-bc88714345d2_ContentBits">
    <vt:lpwstr>0</vt:lpwstr>
  </property>
  <property fmtid="{D5CDD505-2E9C-101B-9397-08002B2CF9AE}" pid="11" name="MediaServiceImageTags">
    <vt:lpwstr/>
  </property>
  <property fmtid="{D5CDD505-2E9C-101B-9397-08002B2CF9AE}" pid="12" name="_AdHocReviewCycleID">
    <vt:i4>1857412233</vt:i4>
  </property>
  <property fmtid="{D5CDD505-2E9C-101B-9397-08002B2CF9AE}" pid="13" name="_EmailSubject">
    <vt:lpwstr>TvLS eelnõu tagasiside MKM õigusosakonnalt</vt:lpwstr>
  </property>
  <property fmtid="{D5CDD505-2E9C-101B-9397-08002B2CF9AE}" pid="14" name="_AuthorEmail">
    <vt:lpwstr>kairit.kuusemaa@ti.ee</vt:lpwstr>
  </property>
  <property fmtid="{D5CDD505-2E9C-101B-9397-08002B2CF9AE}" pid="15" name="_AuthorEmailDisplayName">
    <vt:lpwstr>Kairit Kuusemaa</vt:lpwstr>
  </property>
  <property fmtid="{D5CDD505-2E9C-101B-9397-08002B2CF9AE}" pid="16" name="_ReviewingToolsShownOnce">
    <vt:lpwstr/>
  </property>
  <property fmtid="{D5CDD505-2E9C-101B-9397-08002B2CF9AE}" pid="17" name="docLang">
    <vt:lpwstr>et</vt:lpwstr>
  </property>
</Properties>
</file>